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8A902" w14:textId="29B54A56" w:rsidR="00100688" w:rsidRPr="00911CFE" w:rsidRDefault="00100688" w:rsidP="00661480">
      <w:pPr>
        <w:pStyle w:val="BodyText"/>
        <w:spacing w:after="0"/>
        <w:ind w:firstLine="567"/>
        <w:contextualSpacing/>
        <w:jc w:val="right"/>
        <w:rPr>
          <w:rFonts w:ascii="GHEA Grapalat" w:hAnsi="GHEA Grapalat" w:cs="Sylfaen"/>
          <w:i/>
          <w:sz w:val="16"/>
          <w:lang w:val="ru-RU"/>
        </w:rPr>
      </w:pPr>
      <w:r>
        <w:rPr>
          <w:rFonts w:ascii="GHEA Grapalat" w:hAnsi="GHEA Grapalat" w:cs="Sylfaen"/>
          <w:i/>
          <w:sz w:val="16"/>
        </w:rPr>
        <w:t xml:space="preserve">Հավելված N </w:t>
      </w:r>
      <w:r>
        <w:rPr>
          <w:rFonts w:ascii="GHEA Grapalat" w:hAnsi="GHEA Grapalat" w:cs="Sylfaen"/>
          <w:i/>
          <w:sz w:val="16"/>
          <w:lang w:val="ru-RU"/>
        </w:rPr>
        <w:t>3</w:t>
      </w:r>
    </w:p>
    <w:p w14:paraId="503878AF" w14:textId="2FECC5FC" w:rsidR="00100688" w:rsidRDefault="00100688" w:rsidP="00661480">
      <w:pPr>
        <w:pStyle w:val="BodyText"/>
        <w:spacing w:after="0"/>
        <w:ind w:firstLine="567"/>
        <w:contextualSpacing/>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2024 թվականի փետրվարի </w:t>
      </w:r>
      <w:r w:rsidR="002A5880">
        <w:rPr>
          <w:rFonts w:ascii="GHEA Grapalat" w:hAnsi="GHEA Grapalat" w:cs="Sylfaen"/>
          <w:i/>
          <w:sz w:val="16"/>
          <w:lang w:val="hy-AM"/>
        </w:rPr>
        <w:t xml:space="preserve"> 26</w:t>
      </w:r>
      <w:r>
        <w:rPr>
          <w:rFonts w:ascii="GHEA Grapalat" w:hAnsi="GHEA Grapalat" w:cs="Sylfaen"/>
          <w:i/>
          <w:sz w:val="16"/>
          <w:lang w:val="hy-AM"/>
        </w:rPr>
        <w:t xml:space="preserve"> -ի </w:t>
      </w:r>
    </w:p>
    <w:p w14:paraId="217AABF1" w14:textId="77777777" w:rsidR="00100688" w:rsidRPr="00A2575E" w:rsidRDefault="00100688" w:rsidP="00661480">
      <w:pPr>
        <w:pStyle w:val="BodyText"/>
        <w:spacing w:after="0"/>
        <w:ind w:right="-7" w:firstLine="567"/>
        <w:jc w:val="right"/>
        <w:rPr>
          <w:ins w:id="0" w:author="Inesa Kocharyan" w:date="2024-02-12T15:51:00Z"/>
          <w:rFonts w:ascii="GHEA Grapalat" w:hAnsi="GHEA Grapalat" w:cs="Sylfaen"/>
          <w:i/>
          <w:sz w:val="18"/>
          <w:lang w:val="hy-AM"/>
        </w:rPr>
      </w:pPr>
      <w:r>
        <w:rPr>
          <w:rFonts w:ascii="GHEA Grapalat" w:hAnsi="GHEA Grapalat" w:cs="Sylfaen"/>
          <w:i/>
          <w:sz w:val="16"/>
          <w:lang w:val="hy-AM"/>
        </w:rPr>
        <w:t xml:space="preserve"> N 31-Ա հրամանի     </w:t>
      </w:r>
      <w:r w:rsidRPr="00A2575E">
        <w:rPr>
          <w:rFonts w:ascii="GHEA Grapalat" w:hAnsi="GHEA Grapalat" w:cs="Sylfaen"/>
          <w:i/>
          <w:sz w:val="18"/>
          <w:lang w:val="hy-AM"/>
        </w:rPr>
        <w:t xml:space="preserve">                                                                                            </w:t>
      </w:r>
    </w:p>
    <w:p w14:paraId="4E37DE70" w14:textId="65696BD0" w:rsidR="00096865" w:rsidRPr="009E1915" w:rsidRDefault="007B188A" w:rsidP="00661480">
      <w:pPr>
        <w:pStyle w:val="BodyText"/>
        <w:spacing w:after="0"/>
        <w:ind w:right="-7" w:firstLine="567"/>
        <w:jc w:val="right"/>
        <w:rPr>
          <w:rFonts w:ascii="GHEA Grapalat" w:hAnsi="GHEA Grapalat" w:cs="Sylfaen"/>
          <w:i/>
          <w:sz w:val="18"/>
          <w:lang w:val="hy-AM"/>
        </w:rPr>
      </w:pPr>
      <w:r w:rsidRPr="009E1915">
        <w:rPr>
          <w:rFonts w:ascii="GHEA Grapalat" w:hAnsi="GHEA Grapalat" w:cs="Sylfaen"/>
          <w:i/>
          <w:sz w:val="18"/>
          <w:lang w:val="hy-AM"/>
        </w:rPr>
        <w:t xml:space="preserve">                                                                                           </w:t>
      </w:r>
      <w:r w:rsidR="00931A1F" w:rsidRPr="009E1915">
        <w:rPr>
          <w:rFonts w:ascii="GHEA Grapalat" w:hAnsi="GHEA Grapalat" w:cs="Sylfaen"/>
          <w:i/>
          <w:sz w:val="18"/>
          <w:lang w:val="hy-AM"/>
        </w:rPr>
        <w:t xml:space="preserve"> </w:t>
      </w:r>
    </w:p>
    <w:p w14:paraId="505D5E68" w14:textId="77777777" w:rsidR="00A16BE7" w:rsidRPr="00A16BE7" w:rsidRDefault="00A16BE7" w:rsidP="00661480">
      <w:pPr>
        <w:pStyle w:val="BodyText"/>
        <w:spacing w:after="0" w:line="360" w:lineRule="auto"/>
        <w:ind w:firstLine="567"/>
        <w:jc w:val="right"/>
        <w:rPr>
          <w:rFonts w:ascii="GHEA Grapalat" w:hAnsi="GHEA Grapalat" w:cs="Sylfaen"/>
          <w:i/>
          <w:sz w:val="16"/>
          <w:lang w:val="hy-AM"/>
        </w:rPr>
      </w:pPr>
      <w:r w:rsidRPr="009E1915">
        <w:rPr>
          <w:rFonts w:ascii="GHEA Grapalat" w:hAnsi="GHEA Grapalat" w:cs="Sylfaen"/>
          <w:i/>
          <w:sz w:val="16"/>
          <w:lang w:val="hy-AM"/>
        </w:rPr>
        <w:t xml:space="preserve">Հավելված N </w:t>
      </w:r>
      <w:r>
        <w:rPr>
          <w:rFonts w:ascii="GHEA Grapalat" w:hAnsi="GHEA Grapalat" w:cs="Sylfaen"/>
          <w:i/>
          <w:sz w:val="16"/>
          <w:lang w:val="hy-AM"/>
        </w:rPr>
        <w:t>8</w:t>
      </w:r>
    </w:p>
    <w:p w14:paraId="51F09246" w14:textId="297A3913" w:rsidR="001F7800" w:rsidRDefault="001F7800" w:rsidP="00661480">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w:t>
      </w:r>
      <w:r w:rsidR="003D6DCF">
        <w:rPr>
          <w:rFonts w:ascii="GHEA Grapalat" w:hAnsi="GHEA Grapalat" w:cs="Sylfaen"/>
          <w:i/>
          <w:sz w:val="16"/>
          <w:lang w:val="hy-AM"/>
        </w:rPr>
        <w:t>մարտի 1-ի</w:t>
      </w:r>
      <w:r>
        <w:rPr>
          <w:rFonts w:ascii="GHEA Grapalat" w:hAnsi="GHEA Grapalat" w:cs="Sylfaen"/>
          <w:i/>
          <w:sz w:val="16"/>
          <w:lang w:val="hy-AM"/>
        </w:rPr>
        <w:t xml:space="preserve"> </w:t>
      </w:r>
    </w:p>
    <w:p w14:paraId="15286638" w14:textId="77777777" w:rsidR="001F7800" w:rsidRDefault="001F7800" w:rsidP="00661480">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BB2B9B7" w14:textId="77777777" w:rsidR="005E4B61" w:rsidRPr="001F7800" w:rsidRDefault="005E4B61" w:rsidP="005E4B61">
      <w:pPr>
        <w:pStyle w:val="BodyText"/>
        <w:spacing w:after="0"/>
        <w:ind w:right="-7" w:firstLine="567"/>
        <w:jc w:val="right"/>
        <w:rPr>
          <w:rFonts w:ascii="GHEA Grapalat" w:hAnsi="GHEA Grapalat" w:cs="Sylfaen"/>
          <w:i/>
          <w:sz w:val="16"/>
          <w:lang w:val="af-ZA"/>
        </w:rPr>
      </w:pPr>
    </w:p>
    <w:p w14:paraId="77E5D80B" w14:textId="77777777" w:rsidR="00661480" w:rsidRPr="00E6597C" w:rsidRDefault="00661480" w:rsidP="00661480">
      <w:pPr>
        <w:pStyle w:val="BodyTextIndent"/>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479E2804" w14:textId="77777777" w:rsidR="00661480" w:rsidRPr="00E6597C" w:rsidRDefault="00661480" w:rsidP="00661480">
      <w:pPr>
        <w:pStyle w:val="BodyTextIndent"/>
        <w:spacing w:line="240" w:lineRule="auto"/>
        <w:jc w:val="center"/>
        <w:rPr>
          <w:rFonts w:ascii="GHEA Grapalat" w:hAnsi="GHEA Grapalat"/>
          <w:i w:val="0"/>
          <w:lang w:val="af-ZA"/>
        </w:rPr>
      </w:pPr>
      <w:r w:rsidRPr="00E6597C">
        <w:rPr>
          <w:rFonts w:ascii="GHEA Grapalat" w:hAnsi="GHEA Grapalat"/>
          <w:i w:val="0"/>
          <w:lang w:val="af-ZA"/>
        </w:rPr>
        <w:t>ԲԱՑ ՄՐՑՈՒՅԹԻ ՄԱՍԻՆ</w:t>
      </w:r>
    </w:p>
    <w:p w14:paraId="1971EB69" w14:textId="77777777" w:rsidR="00661480" w:rsidRPr="009069D1" w:rsidRDefault="00661480" w:rsidP="00661480">
      <w:pPr>
        <w:pStyle w:val="BodyTextIndent"/>
        <w:spacing w:line="240" w:lineRule="auto"/>
        <w:jc w:val="center"/>
        <w:rPr>
          <w:rFonts w:ascii="GHEA Grapalat" w:hAnsi="GHEA Grapalat"/>
          <w:i w:val="0"/>
          <w:sz w:val="10"/>
          <w:szCs w:val="10"/>
          <w:lang w:val="af-ZA"/>
        </w:rPr>
      </w:pPr>
    </w:p>
    <w:p w14:paraId="4260D956" w14:textId="77777777" w:rsidR="00661480" w:rsidRPr="00A71D81" w:rsidRDefault="00661480" w:rsidP="00661480">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Հայտարարության սույն տեքստը հաստատված է գնահատող հանձնաժողովի</w:t>
      </w:r>
    </w:p>
    <w:p w14:paraId="187E88F1" w14:textId="298A81A6" w:rsidR="00661480" w:rsidRPr="00D34975" w:rsidRDefault="00661480" w:rsidP="00661480">
      <w:pPr>
        <w:pStyle w:val="BodyTextIndent"/>
        <w:spacing w:line="240" w:lineRule="auto"/>
        <w:jc w:val="center"/>
        <w:rPr>
          <w:rFonts w:ascii="GHEA Grapalat" w:hAnsi="GHEA Grapalat"/>
          <w:i w:val="0"/>
          <w:lang w:val="af-ZA"/>
        </w:rPr>
      </w:pPr>
      <w:r w:rsidRPr="00D34975">
        <w:rPr>
          <w:rFonts w:ascii="GHEA Grapalat" w:hAnsi="GHEA Grapalat"/>
          <w:i w:val="0"/>
          <w:lang w:val="af-ZA"/>
        </w:rPr>
        <w:t>20</w:t>
      </w:r>
      <w:r w:rsidRPr="00D34975">
        <w:rPr>
          <w:rFonts w:ascii="GHEA Grapalat" w:hAnsi="GHEA Grapalat"/>
          <w:i w:val="0"/>
          <w:lang w:val="hy-AM"/>
        </w:rPr>
        <w:t>2</w:t>
      </w:r>
      <w:r w:rsidRPr="00661480">
        <w:rPr>
          <w:rFonts w:ascii="GHEA Grapalat" w:hAnsi="GHEA Grapalat"/>
          <w:i w:val="0"/>
          <w:lang w:val="af-ZA"/>
        </w:rPr>
        <w:t>4</w:t>
      </w:r>
      <w:r w:rsidRPr="00D34975">
        <w:rPr>
          <w:rFonts w:ascii="GHEA Grapalat" w:hAnsi="GHEA Grapalat"/>
          <w:i w:val="0"/>
          <w:lang w:val="af-ZA"/>
        </w:rPr>
        <w:t xml:space="preserve"> թվականի «</w:t>
      </w:r>
      <w:r w:rsidR="00F82ACA">
        <w:rPr>
          <w:rFonts w:ascii="GHEA Grapalat" w:hAnsi="GHEA Grapalat"/>
          <w:i w:val="0"/>
          <w:lang w:val="hy-AM"/>
        </w:rPr>
        <w:t>հոկտեմբերի</w:t>
      </w:r>
      <w:r w:rsidRPr="00D34975">
        <w:rPr>
          <w:rFonts w:ascii="GHEA Grapalat" w:hAnsi="GHEA Grapalat"/>
          <w:i w:val="0"/>
          <w:lang w:val="af-ZA"/>
        </w:rPr>
        <w:t>»</w:t>
      </w:r>
      <w:r w:rsidRPr="00D34975">
        <w:rPr>
          <w:rFonts w:ascii="GHEA Grapalat" w:hAnsi="GHEA Grapalat"/>
          <w:i w:val="0"/>
          <w:lang w:val="hy-AM"/>
        </w:rPr>
        <w:t xml:space="preserve"> </w:t>
      </w:r>
      <w:r w:rsidRPr="00D34975">
        <w:rPr>
          <w:rFonts w:ascii="GHEA Grapalat" w:hAnsi="GHEA Grapalat"/>
          <w:i w:val="0"/>
          <w:lang w:val="af-ZA"/>
        </w:rPr>
        <w:t>«</w:t>
      </w:r>
      <w:r w:rsidR="003065D0">
        <w:rPr>
          <w:rFonts w:ascii="GHEA Grapalat" w:hAnsi="GHEA Grapalat"/>
          <w:i w:val="0"/>
          <w:lang w:val="hy-AM"/>
        </w:rPr>
        <w:t>18</w:t>
      </w:r>
      <w:r w:rsidRPr="00D34975">
        <w:rPr>
          <w:rFonts w:ascii="GHEA Grapalat" w:hAnsi="GHEA Grapalat"/>
          <w:i w:val="0"/>
          <w:lang w:val="af-ZA"/>
        </w:rPr>
        <w:t>»</w:t>
      </w:r>
      <w:r w:rsidRPr="00D34975">
        <w:rPr>
          <w:rFonts w:ascii="GHEA Grapalat" w:hAnsi="GHEA Grapalat"/>
          <w:i w:val="0"/>
          <w:lang w:val="hy-AM"/>
        </w:rPr>
        <w:t xml:space="preserve"> </w:t>
      </w:r>
      <w:r w:rsidRPr="00D34975">
        <w:rPr>
          <w:rFonts w:ascii="GHEA Grapalat" w:hAnsi="GHEA Grapalat"/>
          <w:i w:val="0"/>
          <w:lang w:val="af-ZA"/>
        </w:rPr>
        <w:t>«</w:t>
      </w:r>
      <w:r>
        <w:rPr>
          <w:rFonts w:ascii="GHEA Grapalat" w:hAnsi="GHEA Grapalat"/>
          <w:i w:val="0"/>
          <w:lang w:val="hy-AM"/>
        </w:rPr>
        <w:t xml:space="preserve">2» </w:t>
      </w:r>
      <w:r w:rsidRPr="00D34975">
        <w:rPr>
          <w:rFonts w:ascii="GHEA Grapalat" w:hAnsi="GHEA Grapalat"/>
          <w:i w:val="0"/>
          <w:lang w:val="af-ZA"/>
        </w:rPr>
        <w:t>որոշմամբ</w:t>
      </w:r>
    </w:p>
    <w:p w14:paraId="49585114" w14:textId="77777777" w:rsidR="00661480" w:rsidRPr="009069D1" w:rsidRDefault="00661480" w:rsidP="00661480">
      <w:pPr>
        <w:pStyle w:val="BodyTextIndent"/>
        <w:spacing w:line="240" w:lineRule="auto"/>
        <w:jc w:val="center"/>
        <w:rPr>
          <w:rFonts w:ascii="GHEA Grapalat" w:hAnsi="GHEA Grapalat"/>
          <w:i w:val="0"/>
          <w:sz w:val="10"/>
          <w:szCs w:val="10"/>
          <w:lang w:val="af-ZA"/>
        </w:rPr>
      </w:pPr>
    </w:p>
    <w:p w14:paraId="5C2B49B3" w14:textId="0EE51AB1" w:rsidR="00661480" w:rsidRPr="00D34975" w:rsidRDefault="00661480" w:rsidP="00661480">
      <w:pPr>
        <w:pStyle w:val="BodyTextIndent"/>
        <w:spacing w:line="240" w:lineRule="auto"/>
        <w:jc w:val="center"/>
        <w:rPr>
          <w:rFonts w:ascii="GHEA Grapalat" w:hAnsi="GHEA Grapalat"/>
          <w:i w:val="0"/>
          <w:lang w:val="af-ZA"/>
        </w:rPr>
      </w:pPr>
      <w:r w:rsidRPr="00D34975">
        <w:rPr>
          <w:rFonts w:ascii="GHEA Grapalat" w:hAnsi="GHEA Grapalat"/>
          <w:i w:val="0"/>
          <w:lang w:val="af-ZA"/>
        </w:rPr>
        <w:t xml:space="preserve">Ընթացակարգի ծածկագիրը`  </w:t>
      </w:r>
      <w:r w:rsidRPr="00D34975">
        <w:rPr>
          <w:rFonts w:ascii="GHEA Grapalat" w:hAnsi="GHEA Grapalat"/>
          <w:i w:val="0"/>
          <w:lang w:val="hy-AM"/>
        </w:rPr>
        <w:t>ԿՄՋՀ-</w:t>
      </w:r>
      <w:r w:rsidRPr="00D34975">
        <w:rPr>
          <w:rFonts w:ascii="GHEA Grapalat" w:hAnsi="GHEA Grapalat"/>
          <w:i w:val="0"/>
          <w:lang w:val="af-ZA"/>
        </w:rPr>
        <w:t>ԲՄԱՇՁԲ</w:t>
      </w:r>
      <w:r>
        <w:rPr>
          <w:rFonts w:ascii="GHEA Grapalat" w:hAnsi="GHEA Grapalat"/>
          <w:i w:val="0"/>
          <w:lang w:val="hy-AM"/>
        </w:rPr>
        <w:t>-24</w:t>
      </w:r>
      <w:r w:rsidRPr="00D34975">
        <w:rPr>
          <w:rFonts w:ascii="GHEA Grapalat" w:hAnsi="GHEA Grapalat"/>
          <w:i w:val="0"/>
          <w:lang w:val="hy-AM"/>
        </w:rPr>
        <w:t>/</w:t>
      </w:r>
      <w:r>
        <w:rPr>
          <w:rFonts w:ascii="GHEA Grapalat" w:hAnsi="GHEA Grapalat"/>
          <w:i w:val="0"/>
          <w:lang w:val="hy-AM"/>
        </w:rPr>
        <w:t>1</w:t>
      </w:r>
      <w:r w:rsidRPr="00D34975">
        <w:rPr>
          <w:rFonts w:ascii="GHEA Grapalat" w:hAnsi="GHEA Grapalat"/>
          <w:i w:val="0"/>
          <w:u w:val="single"/>
          <w:lang w:val="af-ZA"/>
        </w:rPr>
        <w:t xml:space="preserve">        </w:t>
      </w:r>
    </w:p>
    <w:p w14:paraId="03B74547" w14:textId="77777777" w:rsidR="00661480" w:rsidRPr="00F82ACA" w:rsidRDefault="00661480" w:rsidP="00661480">
      <w:pPr>
        <w:pStyle w:val="BodyTextIndent"/>
        <w:spacing w:line="240" w:lineRule="auto"/>
        <w:rPr>
          <w:rFonts w:ascii="GHEA Grapalat" w:hAnsi="GHEA Grapalat"/>
          <w:i w:val="0"/>
          <w:sz w:val="10"/>
          <w:szCs w:val="10"/>
          <w:lang w:val="af-ZA"/>
        </w:rPr>
      </w:pPr>
    </w:p>
    <w:p w14:paraId="28E961D4" w14:textId="77777777" w:rsidR="00661480" w:rsidRPr="00D34975" w:rsidRDefault="00661480" w:rsidP="00661480">
      <w:pPr>
        <w:pStyle w:val="BodyTextIndent"/>
        <w:spacing w:line="240" w:lineRule="auto"/>
        <w:ind w:firstLine="708"/>
        <w:rPr>
          <w:rFonts w:ascii="GHEA Grapalat" w:hAnsi="GHEA Grapalat"/>
          <w:i w:val="0"/>
          <w:lang w:val="af-ZA"/>
        </w:rPr>
      </w:pPr>
      <w:r w:rsidRPr="00D34975">
        <w:rPr>
          <w:rFonts w:ascii="GHEA Grapalat" w:hAnsi="GHEA Grapalat"/>
          <w:i w:val="0"/>
          <w:lang w:val="af-ZA"/>
        </w:rPr>
        <w:t xml:space="preserve">Պատվիրատուն` </w:t>
      </w:r>
      <w:r w:rsidRPr="00D34975">
        <w:rPr>
          <w:rFonts w:ascii="GHEA Grapalat" w:hAnsi="GHEA Grapalat"/>
          <w:i w:val="0"/>
          <w:lang w:val="hy-AM"/>
        </w:rPr>
        <w:t>Ջրվեժի համայնքապետարանը</w:t>
      </w:r>
      <w:r w:rsidRPr="00D34975">
        <w:rPr>
          <w:rFonts w:ascii="GHEA Grapalat" w:hAnsi="GHEA Grapalat"/>
          <w:i w:val="0"/>
          <w:lang w:val="af-ZA"/>
        </w:rPr>
        <w:t>, որը գտնվում է Կոտայքի մարզ,</w:t>
      </w:r>
      <w:r w:rsidRPr="00D34975">
        <w:rPr>
          <w:rFonts w:ascii="GHEA Grapalat" w:hAnsi="GHEA Grapalat"/>
          <w:i w:val="0"/>
          <w:lang w:val="hy-AM"/>
        </w:rPr>
        <w:t xml:space="preserve"> Ջրվեժ համայնք,</w:t>
      </w:r>
      <w:r w:rsidRPr="00D34975">
        <w:rPr>
          <w:rFonts w:ascii="GHEA Grapalat" w:hAnsi="GHEA Grapalat"/>
          <w:i w:val="0"/>
          <w:lang w:val="af-ZA"/>
        </w:rPr>
        <w:t xml:space="preserve"> գյուղ Ջրվեժ Մելքոնյան 76 հասցեում,</w:t>
      </w:r>
      <w:r w:rsidRPr="00D34975">
        <w:rPr>
          <w:rFonts w:ascii="GHEA Grapalat" w:hAnsi="GHEA Grapalat"/>
          <w:i w:val="0"/>
          <w:lang w:val="hy-AM"/>
        </w:rPr>
        <w:t xml:space="preserve"> </w:t>
      </w:r>
      <w:r w:rsidRPr="00D34975">
        <w:rPr>
          <w:rFonts w:ascii="GHEA Grapalat" w:hAnsi="GHEA Grapalat"/>
          <w:i w:val="0"/>
          <w:lang w:val="af-ZA"/>
        </w:rPr>
        <w:t xml:space="preserve">հայտարարում է </w:t>
      </w:r>
      <w:r w:rsidRPr="00D34975">
        <w:rPr>
          <w:rFonts w:ascii="GHEA Grapalat" w:hAnsi="GHEA Grapalat"/>
          <w:i w:val="0"/>
          <w:lang w:val="hy-AM"/>
        </w:rPr>
        <w:t>բաց մրցույթ</w:t>
      </w:r>
      <w:r w:rsidRPr="00D34975">
        <w:rPr>
          <w:rFonts w:ascii="GHEA Grapalat" w:hAnsi="GHEA Grapalat"/>
          <w:i w:val="0"/>
          <w:lang w:val="af-ZA"/>
        </w:rPr>
        <w:t>, որն իրականացվում է մեկ փուլով:</w:t>
      </w:r>
    </w:p>
    <w:p w14:paraId="229B2DA9" w14:textId="31EBDE35" w:rsidR="00311076" w:rsidRPr="00661480" w:rsidRDefault="00661480" w:rsidP="00661480">
      <w:pPr>
        <w:pStyle w:val="BodyTextIndent"/>
        <w:spacing w:line="240" w:lineRule="auto"/>
        <w:rPr>
          <w:rFonts w:ascii="GHEA Grapalat" w:hAnsi="GHEA Grapalat"/>
          <w:i w:val="0"/>
          <w:lang w:val="af-ZA"/>
        </w:rPr>
      </w:pPr>
      <w:r w:rsidRPr="003B3F9A">
        <w:rPr>
          <w:rFonts w:ascii="GHEA Grapalat" w:hAnsi="GHEA Grapalat"/>
          <w:lang w:val="af-ZA"/>
        </w:rPr>
        <w:t>Սույն ընթացակարգի արդյունքում</w:t>
      </w:r>
      <w:r w:rsidRPr="003B3F9A">
        <w:rPr>
          <w:rFonts w:ascii="GHEA Grapalat" w:hAnsi="GHEA Grapalat"/>
          <w:lang w:val="hy-AM"/>
        </w:rPr>
        <w:t xml:space="preserve"> ընտրված</w:t>
      </w:r>
      <w:r w:rsidRPr="003B3F9A">
        <w:rPr>
          <w:rFonts w:ascii="GHEA Grapalat" w:hAnsi="GHEA Grapalat"/>
          <w:lang w:val="af-ZA"/>
        </w:rPr>
        <w:t xml:space="preserve"> մասնակցին սահմանված կարգով կառաջարկվի կնքել</w:t>
      </w:r>
      <w:r w:rsidRPr="003B3F9A">
        <w:rPr>
          <w:rFonts w:ascii="GHEA Grapalat" w:hAnsi="GHEA Grapalat"/>
          <w:lang w:val="hy-AM"/>
        </w:rPr>
        <w:t xml:space="preserve"> Ջրվեժ համայնքի ներհամայնքային ճանապարհների ասֆալտապատման աշխատանքների </w:t>
      </w:r>
      <w:r w:rsidRPr="003B3F9A">
        <w:rPr>
          <w:rFonts w:ascii="GHEA Grapalat" w:hAnsi="GHEA Grapalat"/>
          <w:lang w:val="af-ZA"/>
        </w:rPr>
        <w:t>կատարման պայմանագիր (այսուհետ` պայմանագիր)։</w:t>
      </w:r>
      <w:r w:rsidR="00642EFE"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p>
    <w:p w14:paraId="36338110" w14:textId="77777777" w:rsidR="00357D48" w:rsidRPr="00E6597C" w:rsidRDefault="00A20B69"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35F01CC8" w14:textId="57BE87F3" w:rsidR="000E2427" w:rsidRPr="00E6597C" w:rsidRDefault="000E2427"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 </w:t>
      </w:r>
      <w:r w:rsidRPr="00E6597C">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0C51A3">
        <w:rPr>
          <w:rStyle w:val="FootnoteReference"/>
          <w:rFonts w:ascii="GHEA Grapalat" w:hAnsi="GHEA Grapalat"/>
          <w:i w:val="0"/>
          <w:lang w:val="af-ZA"/>
        </w:rPr>
        <w:footnoteReference w:id="1"/>
      </w:r>
    </w:p>
    <w:p w14:paraId="578CFD38" w14:textId="77777777" w:rsidR="0067579A" w:rsidRPr="00E6597C" w:rsidRDefault="00357D4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17A45AA4" w14:textId="6A806DB6" w:rsidR="00661480" w:rsidRPr="00D34975" w:rsidRDefault="00661480" w:rsidP="00661480">
      <w:pPr>
        <w:pStyle w:val="BodyTextIndent"/>
        <w:spacing w:line="240" w:lineRule="auto"/>
        <w:rPr>
          <w:rFonts w:ascii="GHEA Grapalat" w:hAnsi="GHEA Grapalat"/>
          <w:i w:val="0"/>
          <w:lang w:val="af-ZA"/>
        </w:rPr>
      </w:pPr>
      <w:r w:rsidRPr="00AE2768">
        <w:rPr>
          <w:rFonts w:ascii="GHEA Grapalat" w:hAnsi="GHEA Grapalat"/>
          <w:i w:val="0"/>
          <w:lang w:val="af-ZA"/>
        </w:rPr>
        <w:t>Սույն ընթացակարգին մասնակցության հայտերն անհրաժեշտ է</w:t>
      </w:r>
      <w:r>
        <w:rPr>
          <w:rFonts w:ascii="GHEA Grapalat" w:hAnsi="GHEA Grapalat"/>
          <w:i w:val="0"/>
          <w:lang w:val="hy-AM"/>
        </w:rPr>
        <w:t xml:space="preserve"> </w:t>
      </w:r>
      <w:r w:rsidRPr="00A71D81">
        <w:rPr>
          <w:rFonts w:ascii="GHEA Grapalat" w:hAnsi="GHEA Grapalat"/>
          <w:i w:val="0"/>
          <w:lang w:val="af-ZA"/>
        </w:rPr>
        <w:t>ներկայացնել</w:t>
      </w:r>
      <w:r w:rsidRPr="0081799C">
        <w:rPr>
          <w:rFonts w:ascii="GHEA Grapalat" w:hAnsi="GHEA Grapalat"/>
          <w:i w:val="0"/>
          <w:lang w:val="af-ZA" w:eastAsia="ru-RU"/>
        </w:rPr>
        <w:t xml:space="preserve"> Ջրվեժի համայնքապետարան </w:t>
      </w:r>
      <w:r w:rsidRPr="0081799C">
        <w:rPr>
          <w:rFonts w:ascii="GHEA Grapalat" w:hAnsi="GHEA Grapalat"/>
          <w:i w:val="0"/>
          <w:lang w:val="af-ZA"/>
        </w:rPr>
        <w:t xml:space="preserve">Կոտայքի մարզ, </w:t>
      </w:r>
      <w:r w:rsidRPr="0081799C">
        <w:rPr>
          <w:rFonts w:ascii="GHEA Grapalat" w:hAnsi="GHEA Grapalat"/>
          <w:i w:val="0"/>
          <w:lang w:val="hy-AM"/>
        </w:rPr>
        <w:t xml:space="preserve">Ջրվեժ համայնք, </w:t>
      </w:r>
      <w:r w:rsidRPr="0081799C">
        <w:rPr>
          <w:rFonts w:ascii="GHEA Grapalat" w:hAnsi="GHEA Grapalat"/>
          <w:i w:val="0"/>
          <w:lang w:val="af-ZA"/>
        </w:rPr>
        <w:t xml:space="preserve">գյուղ Ջրվեժ Մելքոնյան 76 </w:t>
      </w:r>
      <w:r w:rsidRPr="00D34975">
        <w:rPr>
          <w:rFonts w:ascii="GHEA Grapalat" w:hAnsi="GHEA Grapalat"/>
          <w:i w:val="0"/>
          <w:lang w:val="af-ZA"/>
        </w:rPr>
        <w:t>հասցեով,</w:t>
      </w:r>
      <w:r w:rsidRPr="00D34975">
        <w:rPr>
          <w:rFonts w:ascii="GHEA Grapalat" w:hAnsi="GHEA Grapalat"/>
          <w:i w:val="0"/>
          <w:lang w:val="hy-AM"/>
        </w:rPr>
        <w:t xml:space="preserve"> </w:t>
      </w:r>
      <w:r w:rsidRPr="00D34975">
        <w:rPr>
          <w:rFonts w:ascii="GHEA Grapalat" w:hAnsi="GHEA Grapalat"/>
          <w:i w:val="0"/>
          <w:lang w:val="af-ZA"/>
        </w:rPr>
        <w:t>փաստաթղթային ձևով</w:t>
      </w:r>
      <w:r w:rsidRPr="00D34975">
        <w:rPr>
          <w:rFonts w:ascii="GHEA Grapalat" w:hAnsi="GHEA Grapalat"/>
          <w:i w:val="0"/>
          <w:lang w:val="hy-AM"/>
        </w:rPr>
        <w:t xml:space="preserve"> </w:t>
      </w:r>
      <w:r w:rsidRPr="00D34975">
        <w:rPr>
          <w:rFonts w:ascii="GHEA Grapalat" w:hAnsi="GHEA Grapalat"/>
          <w:i w:val="0"/>
          <w:lang w:val="af-ZA"/>
        </w:rPr>
        <w:t xml:space="preserve">մինչև սույն հայտարարության հրապարակման օրվանից հաշված </w:t>
      </w:r>
      <w:r w:rsidRPr="00D34975">
        <w:rPr>
          <w:rFonts w:ascii="GHEA Grapalat" w:hAnsi="GHEA Grapalat"/>
          <w:i w:val="0"/>
          <w:lang w:val="hy-AM"/>
        </w:rPr>
        <w:t>40</w:t>
      </w:r>
      <w:r w:rsidRPr="00D34975">
        <w:rPr>
          <w:rFonts w:ascii="GHEA Grapalat" w:hAnsi="GHEA Grapalat"/>
          <w:i w:val="0"/>
          <w:lang w:val="af-ZA"/>
        </w:rPr>
        <w:t xml:space="preserve">-րդ օրվա ժամը </w:t>
      </w:r>
      <w:r>
        <w:rPr>
          <w:rFonts w:ascii="GHEA Grapalat" w:hAnsi="GHEA Grapalat"/>
          <w:i w:val="0"/>
          <w:lang w:val="hy-AM"/>
        </w:rPr>
        <w:t>11</w:t>
      </w:r>
      <w:r w:rsidRPr="00D34975">
        <w:rPr>
          <w:rFonts w:ascii="GHEA Grapalat" w:hAnsi="GHEA Grapalat"/>
          <w:i w:val="0"/>
          <w:lang w:val="af-ZA"/>
        </w:rPr>
        <w:t>:30-</w:t>
      </w:r>
      <w:r w:rsidRPr="00D34975">
        <w:rPr>
          <w:rFonts w:ascii="GHEA Grapalat" w:hAnsi="GHEA Grapalat"/>
          <w:i w:val="0"/>
          <w:lang w:val="hy-AM"/>
        </w:rPr>
        <w:t>ին:</w:t>
      </w:r>
    </w:p>
    <w:p w14:paraId="17360532" w14:textId="77777777" w:rsidR="00661480" w:rsidRPr="00D34975" w:rsidRDefault="00661480" w:rsidP="00661480">
      <w:pPr>
        <w:pStyle w:val="BodyTextIndent"/>
        <w:spacing w:line="240" w:lineRule="auto"/>
        <w:ind w:firstLine="708"/>
        <w:rPr>
          <w:rFonts w:ascii="GHEA Grapalat" w:hAnsi="GHEA Grapalat"/>
          <w:i w:val="0"/>
          <w:lang w:val="af-ZA"/>
        </w:rPr>
      </w:pPr>
      <w:r w:rsidRPr="00D34975">
        <w:rPr>
          <w:rFonts w:ascii="GHEA Grapalat" w:hAnsi="GHEA Grapalat"/>
          <w:i w:val="0"/>
          <w:lang w:val="af-ZA"/>
        </w:rPr>
        <w:t>Հայտերը, հայերենից բացի, կարող են ներկայացվել նաև անգլերեն կամ ռուսերեն:</w:t>
      </w:r>
    </w:p>
    <w:p w14:paraId="0E720ACF" w14:textId="339E5349" w:rsidR="00661480" w:rsidRPr="00D34975" w:rsidRDefault="00661480" w:rsidP="00661480">
      <w:pPr>
        <w:pStyle w:val="BodyTextIndent"/>
        <w:spacing w:line="240" w:lineRule="auto"/>
        <w:rPr>
          <w:rFonts w:ascii="GHEA Grapalat" w:hAnsi="GHEA Grapalat"/>
          <w:i w:val="0"/>
          <w:lang w:val="af-ZA"/>
        </w:rPr>
      </w:pPr>
      <w:r w:rsidRPr="00D34975">
        <w:rPr>
          <w:rFonts w:ascii="GHEA Grapalat" w:hAnsi="GHEA Grapalat"/>
          <w:i w:val="0"/>
          <w:lang w:val="af-ZA"/>
        </w:rPr>
        <w:t xml:space="preserve">Հայտերի բացումը տեղի կունենա Կոտայքի մարզ, </w:t>
      </w:r>
      <w:r w:rsidRPr="00D34975">
        <w:rPr>
          <w:rFonts w:ascii="GHEA Grapalat" w:hAnsi="GHEA Grapalat"/>
          <w:i w:val="0"/>
          <w:lang w:val="hy-AM"/>
        </w:rPr>
        <w:t xml:space="preserve">Ջրվեժ համայնք, </w:t>
      </w:r>
      <w:r w:rsidRPr="00D34975">
        <w:rPr>
          <w:rFonts w:ascii="GHEA Grapalat" w:hAnsi="GHEA Grapalat"/>
          <w:i w:val="0"/>
          <w:lang w:val="af-ZA"/>
        </w:rPr>
        <w:t>գյուղ Ջրվեժ Մելքոնյան 76</w:t>
      </w:r>
      <w:r w:rsidRPr="00D34975">
        <w:rPr>
          <w:rFonts w:ascii="GHEA Grapalat" w:hAnsi="GHEA Grapalat"/>
          <w:i w:val="0"/>
          <w:lang w:val="hy-AM"/>
        </w:rPr>
        <w:t xml:space="preserve"> </w:t>
      </w:r>
      <w:r w:rsidRPr="00D34975">
        <w:rPr>
          <w:rFonts w:ascii="GHEA Grapalat" w:hAnsi="GHEA Grapalat"/>
          <w:i w:val="0"/>
          <w:lang w:val="af-ZA"/>
        </w:rPr>
        <w:t xml:space="preserve">հասցեում սույն հայտարարության հրապարակման օրվանից հաշված` </w:t>
      </w:r>
      <w:r w:rsidRPr="00D34975">
        <w:rPr>
          <w:rFonts w:ascii="GHEA Grapalat" w:hAnsi="GHEA Grapalat"/>
          <w:i w:val="0"/>
          <w:lang w:val="hy-AM"/>
        </w:rPr>
        <w:t>40</w:t>
      </w:r>
      <w:r w:rsidRPr="00D34975">
        <w:rPr>
          <w:rFonts w:ascii="GHEA Grapalat" w:hAnsi="GHEA Grapalat"/>
          <w:i w:val="0"/>
          <w:lang w:val="af-ZA"/>
        </w:rPr>
        <w:t xml:space="preserve">-րդ օրը ժամը </w:t>
      </w:r>
      <w:r w:rsidRPr="00D34975">
        <w:rPr>
          <w:rFonts w:ascii="GHEA Grapalat" w:hAnsi="GHEA Grapalat"/>
          <w:i w:val="0"/>
          <w:lang w:val="hy-AM"/>
        </w:rPr>
        <w:t>1</w:t>
      </w:r>
      <w:r>
        <w:rPr>
          <w:rFonts w:ascii="GHEA Grapalat" w:hAnsi="GHEA Grapalat"/>
          <w:i w:val="0"/>
          <w:lang w:val="hy-AM"/>
        </w:rPr>
        <w:t>1</w:t>
      </w:r>
      <w:r w:rsidRPr="00D34975">
        <w:rPr>
          <w:rFonts w:ascii="GHEA Grapalat" w:hAnsi="GHEA Grapalat"/>
          <w:i w:val="0"/>
          <w:lang w:val="af-ZA"/>
        </w:rPr>
        <w:t>:30-ին։</w:t>
      </w:r>
    </w:p>
    <w:p w14:paraId="48157127" w14:textId="77777777" w:rsidR="00661480" w:rsidRPr="006675F2" w:rsidRDefault="00661480" w:rsidP="00661480">
      <w:pPr>
        <w:ind w:firstLine="720"/>
        <w:jc w:val="both"/>
        <w:rPr>
          <w:rFonts w:ascii="GHEA Grapalat" w:hAnsi="GHEA Grapalat"/>
          <w:sz w:val="20"/>
          <w:szCs w:val="20"/>
          <w:lang w:val="hy-AM"/>
        </w:rPr>
      </w:pPr>
      <w:r w:rsidRPr="00D34975">
        <w:rPr>
          <w:rFonts w:ascii="GHEA Grapalat" w:hAnsi="GHEA Grapalat"/>
          <w:sz w:val="20"/>
          <w:szCs w:val="20"/>
          <w:lang w:val="af-ZA"/>
        </w:rPr>
        <w:t>Սույն ընթացակարգի վերաբերյալ բողոք</w:t>
      </w:r>
      <w:r w:rsidRPr="00D34975">
        <w:rPr>
          <w:rFonts w:ascii="GHEA Grapalat" w:hAnsi="GHEA Grapalat"/>
          <w:sz w:val="20"/>
          <w:szCs w:val="20"/>
          <w:lang w:val="hy-AM"/>
        </w:rPr>
        <w:t xml:space="preserve">արկումն իրականացվում է </w:t>
      </w:r>
      <w:r w:rsidRPr="00D34975">
        <w:rPr>
          <w:rFonts w:ascii="GHEA Grapalat" w:hAnsi="GHEA Grapalat"/>
          <w:sz w:val="16"/>
          <w:szCs w:val="16"/>
          <w:lang w:val="af-ZA"/>
        </w:rPr>
        <w:t xml:space="preserve"> </w:t>
      </w:r>
      <w:r w:rsidRPr="00D34975">
        <w:rPr>
          <w:rFonts w:ascii="GHEA Grapalat" w:hAnsi="GHEA Grapalat"/>
          <w:sz w:val="20"/>
          <w:szCs w:val="20"/>
          <w:lang w:val="af-ZA"/>
        </w:rPr>
        <w:t>«</w:t>
      </w:r>
      <w:r w:rsidRPr="00D34975">
        <w:rPr>
          <w:rFonts w:ascii="GHEA Grapalat" w:hAnsi="GHEA Grapalat"/>
          <w:sz w:val="20"/>
          <w:szCs w:val="20"/>
          <w:lang w:val="hy-AM"/>
        </w:rPr>
        <w:t>Գնումների</w:t>
      </w:r>
      <w:r w:rsidRPr="00D34975">
        <w:rPr>
          <w:rFonts w:ascii="GHEA Grapalat" w:hAnsi="GHEA Grapalat"/>
          <w:sz w:val="20"/>
          <w:szCs w:val="20"/>
          <w:lang w:val="af-ZA"/>
        </w:rPr>
        <w:t xml:space="preserve"> </w:t>
      </w:r>
      <w:r w:rsidRPr="00D34975">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79A2C9B8" w14:textId="77777777" w:rsidR="00661480" w:rsidRPr="0081799C" w:rsidRDefault="00661480" w:rsidP="00661480">
      <w:pPr>
        <w:pStyle w:val="BodyTextIndent"/>
        <w:spacing w:line="240" w:lineRule="auto"/>
        <w:rPr>
          <w:rFonts w:ascii="GHEA Grapalat" w:hAnsi="GHEA Grapalat"/>
          <w:i w:val="0"/>
          <w:lang w:val="af-ZA"/>
        </w:rPr>
      </w:pPr>
      <w:r w:rsidRPr="0081799C">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Pr>
          <w:rFonts w:ascii="GHEA Grapalat" w:hAnsi="GHEA Grapalat"/>
          <w:i w:val="0"/>
          <w:lang w:val="hy-AM"/>
        </w:rPr>
        <w:t xml:space="preserve"> Արմինե Պետրոսյանին</w:t>
      </w:r>
      <w:r w:rsidRPr="0081799C">
        <w:rPr>
          <w:rFonts w:ascii="GHEA Grapalat" w:hAnsi="GHEA Grapalat"/>
          <w:i w:val="0"/>
          <w:lang w:val="af-ZA"/>
        </w:rPr>
        <w:t>։</w:t>
      </w:r>
    </w:p>
    <w:p w14:paraId="75218EE7" w14:textId="77777777" w:rsidR="00661480" w:rsidRPr="0081799C" w:rsidRDefault="00661480" w:rsidP="00661480">
      <w:pPr>
        <w:pStyle w:val="BodyTextIndent"/>
        <w:spacing w:line="240" w:lineRule="auto"/>
        <w:rPr>
          <w:rFonts w:ascii="GHEA Grapalat" w:hAnsi="GHEA Grapalat"/>
          <w:i w:val="0"/>
          <w:lang w:val="af-ZA"/>
        </w:rPr>
      </w:pPr>
      <w:r w:rsidRPr="0081799C">
        <w:rPr>
          <w:rFonts w:ascii="GHEA Grapalat" w:hAnsi="GHEA Grapalat"/>
          <w:i w:val="0"/>
          <w:lang w:val="af-ZA"/>
        </w:rPr>
        <w:t xml:space="preserve">                           Հեռախոս</w:t>
      </w:r>
      <w:r>
        <w:rPr>
          <w:rFonts w:ascii="GHEA Grapalat" w:hAnsi="GHEA Grapalat"/>
          <w:i w:val="0"/>
          <w:lang w:val="af-ZA"/>
        </w:rPr>
        <w:t>` 0</w:t>
      </w:r>
      <w:r>
        <w:rPr>
          <w:rFonts w:ascii="GHEA Grapalat" w:hAnsi="GHEA Grapalat"/>
          <w:i w:val="0"/>
          <w:lang w:val="hy-AM"/>
        </w:rPr>
        <w:t>55</w:t>
      </w:r>
      <w:r w:rsidRPr="0081799C">
        <w:rPr>
          <w:rFonts w:ascii="GHEA Grapalat" w:hAnsi="GHEA Grapalat"/>
          <w:i w:val="0"/>
          <w:lang w:val="af-ZA"/>
        </w:rPr>
        <w:t xml:space="preserve"> </w:t>
      </w:r>
      <w:r>
        <w:rPr>
          <w:rFonts w:ascii="GHEA Grapalat" w:hAnsi="GHEA Grapalat"/>
          <w:i w:val="0"/>
          <w:lang w:val="hy-AM"/>
        </w:rPr>
        <w:t>795553</w:t>
      </w:r>
      <w:r w:rsidRPr="0081799C">
        <w:rPr>
          <w:rFonts w:ascii="GHEA Grapalat" w:hAnsi="GHEA Grapalat"/>
          <w:i w:val="0"/>
          <w:lang w:val="af-ZA"/>
        </w:rPr>
        <w:t>։</w:t>
      </w:r>
    </w:p>
    <w:p w14:paraId="237425E3" w14:textId="77777777" w:rsidR="00661480" w:rsidRPr="0081799C" w:rsidRDefault="00661480" w:rsidP="00661480">
      <w:pPr>
        <w:pStyle w:val="BodyTextIndent"/>
        <w:spacing w:line="240" w:lineRule="auto"/>
        <w:rPr>
          <w:rFonts w:ascii="GHEA Grapalat" w:hAnsi="GHEA Grapalat"/>
          <w:i w:val="0"/>
          <w:lang w:val="hy-AM"/>
        </w:rPr>
      </w:pPr>
      <w:r w:rsidRPr="0081799C">
        <w:rPr>
          <w:rFonts w:ascii="GHEA Grapalat" w:hAnsi="GHEA Grapalat"/>
          <w:i w:val="0"/>
          <w:lang w:val="af-ZA"/>
        </w:rPr>
        <w:t xml:space="preserve">                           Էլ.փոստ` Jrvezh</w:t>
      </w:r>
      <w:r w:rsidRPr="0081799C">
        <w:rPr>
          <w:rFonts w:ascii="GHEA Grapalat" w:hAnsi="GHEA Grapalat"/>
          <w:i w:val="0"/>
          <w:lang w:val="hy-AM"/>
        </w:rPr>
        <w:t>-</w:t>
      </w:r>
      <w:r w:rsidRPr="0081799C">
        <w:rPr>
          <w:rFonts w:ascii="GHEA Grapalat" w:hAnsi="GHEA Grapalat"/>
          <w:i w:val="0"/>
          <w:lang w:val="af-ZA"/>
        </w:rPr>
        <w:t>gnumner@mail.</w:t>
      </w:r>
      <w:r w:rsidRPr="0081799C">
        <w:rPr>
          <w:rFonts w:ascii="GHEA Grapalat" w:hAnsi="GHEA Grapalat"/>
          <w:i w:val="0"/>
          <w:lang w:val="hy-AM"/>
        </w:rPr>
        <w:t>ru</w:t>
      </w:r>
      <w:r w:rsidRPr="0081799C">
        <w:rPr>
          <w:rFonts w:ascii="GHEA Grapalat" w:hAnsi="GHEA Grapalat"/>
          <w:i w:val="0"/>
          <w:lang w:val="af-ZA"/>
        </w:rPr>
        <w:t>։</w:t>
      </w:r>
    </w:p>
    <w:p w14:paraId="39DE3395" w14:textId="77777777" w:rsidR="00661480" w:rsidRPr="00325625" w:rsidRDefault="00661480" w:rsidP="00661480">
      <w:pPr>
        <w:pStyle w:val="BodyTextIndent"/>
        <w:spacing w:line="240" w:lineRule="auto"/>
        <w:rPr>
          <w:rFonts w:ascii="GHEA Grapalat" w:hAnsi="GHEA Grapalat"/>
          <w:i w:val="0"/>
          <w:lang w:val="hy-AM"/>
        </w:rPr>
      </w:pPr>
    </w:p>
    <w:p w14:paraId="1C6DA4DC" w14:textId="77777777" w:rsidR="00661480" w:rsidRPr="00E6597C" w:rsidRDefault="00661480" w:rsidP="00661480">
      <w:pPr>
        <w:pStyle w:val="BodyTextIndent"/>
        <w:spacing w:line="240" w:lineRule="auto"/>
        <w:jc w:val="left"/>
        <w:rPr>
          <w:rFonts w:ascii="GHEA Grapalat" w:hAnsi="GHEA Grapalat"/>
          <w:i w:val="0"/>
          <w:lang w:val="af-ZA"/>
        </w:rPr>
      </w:pPr>
      <w:r w:rsidRPr="0081799C">
        <w:rPr>
          <w:rFonts w:ascii="GHEA Grapalat" w:hAnsi="GHEA Grapalat"/>
          <w:i w:val="0"/>
          <w:lang w:val="af-ZA"/>
        </w:rPr>
        <w:t xml:space="preserve">Պատվիրատու` Ջրվեժի </w:t>
      </w:r>
      <w:r w:rsidRPr="0081799C">
        <w:rPr>
          <w:rFonts w:ascii="GHEA Grapalat" w:hAnsi="GHEA Grapalat"/>
          <w:i w:val="0"/>
          <w:lang w:val="hy-AM"/>
        </w:rPr>
        <w:t>համայնքապետարան</w:t>
      </w:r>
    </w:p>
    <w:p w14:paraId="355A5B92" w14:textId="77777777" w:rsidR="00661480" w:rsidRPr="00E6597C" w:rsidRDefault="00661480" w:rsidP="00661480">
      <w:pPr>
        <w:pStyle w:val="BodyTextIndent"/>
        <w:spacing w:line="240" w:lineRule="auto"/>
        <w:ind w:left="1404"/>
        <w:rPr>
          <w:rFonts w:ascii="GHEA Grapalat" w:hAnsi="GHEA Grapalat"/>
          <w:i w:val="0"/>
          <w:lang w:val="af-ZA"/>
        </w:rPr>
      </w:pPr>
    </w:p>
    <w:p w14:paraId="6677CD19" w14:textId="77777777" w:rsidR="00661480" w:rsidRPr="000F3BB2" w:rsidRDefault="00661480" w:rsidP="00661480">
      <w:pPr>
        <w:spacing w:line="276" w:lineRule="auto"/>
        <w:ind w:firstLine="708"/>
        <w:jc w:val="both"/>
        <w:rPr>
          <w:rFonts w:ascii="GHEA Grapalat" w:hAnsi="GHEA Grapalat" w:cs="Sylfaen"/>
          <w:b/>
          <w:sz w:val="20"/>
          <w:szCs w:val="20"/>
          <w:lang w:val="hy-AM"/>
        </w:rPr>
      </w:pPr>
      <w:r w:rsidRPr="000F3BB2">
        <w:rPr>
          <w:rFonts w:ascii="GHEA Grapalat" w:hAnsi="GHEA Grapalat" w:cs="Sylfaen"/>
          <w:b/>
          <w:sz w:val="20"/>
          <w:szCs w:val="20"/>
          <w:lang w:val="hy-AM"/>
        </w:rPr>
        <w:t>Սույն գնման գործընթացը կազմակերպվում է ՀՀ կառավարության կողմից իրականացվող սուբվենցիոն ծրագրերի շրջանակներում</w:t>
      </w:r>
      <w:r w:rsidRPr="000F3BB2">
        <w:rPr>
          <w:rFonts w:ascii="GHEA Grapalat" w:hAnsi="GHEA Grapalat"/>
          <w:b/>
          <w:sz w:val="20"/>
          <w:szCs w:val="20"/>
          <w:lang w:val="hy-AM"/>
        </w:rPr>
        <w:t>:</w:t>
      </w:r>
      <w:r w:rsidRPr="000F3BB2">
        <w:rPr>
          <w:rFonts w:ascii="GHEA Grapalat" w:hAnsi="GHEA Grapalat" w:cs="Sylfaen"/>
          <w:b/>
          <w:sz w:val="20"/>
          <w:szCs w:val="20"/>
          <w:lang w:val="hy-AM"/>
        </w:rPr>
        <w:t xml:space="preserve"> Ֆինանսավորումն իրականացվում է համայնքային ու պետական բյուջեներից՝ համապատասխանաբար մասնաբաժիններով։ Աշխատանքների կատարման դիմաց վճարումն իրականացվում է սկզբում համայնքի մասնաբաժնի չափով, այնուհետև աշխատանքների մնացած մասի կատարման հիմնավորումը հավաստող փաստաթղթերի ներկայացվելուց,  հաստատվելուց և ֆինանսական միջոցներ ստանալուց հետո իրականացվում է ֆինանսավորում՝ պետական բյուջեի մասնաբաժնով։</w:t>
      </w:r>
    </w:p>
    <w:p w14:paraId="1CCB1840" w14:textId="77777777" w:rsidR="008201E5" w:rsidRPr="00E6597C" w:rsidRDefault="008201E5" w:rsidP="008201E5">
      <w:pPr>
        <w:pStyle w:val="BodyText"/>
        <w:spacing w:after="0"/>
        <w:ind w:firstLine="567"/>
        <w:jc w:val="right"/>
        <w:rPr>
          <w:rFonts w:ascii="GHEA Grapalat" w:hAnsi="GHEA Grapalat" w:cs="Sylfaen"/>
          <w:i/>
          <w:sz w:val="20"/>
          <w:szCs w:val="20"/>
          <w:lang w:val="af-ZA"/>
        </w:rPr>
      </w:pPr>
      <w:r w:rsidRPr="008201E5">
        <w:rPr>
          <w:rFonts w:ascii="GHEA Grapalat" w:hAnsi="GHEA Grapalat" w:cs="Sylfaen"/>
          <w:i/>
          <w:sz w:val="20"/>
          <w:szCs w:val="20"/>
          <w:lang w:val="hy-AM"/>
        </w:rPr>
        <w:lastRenderedPageBreak/>
        <w:t>Հաստատված</w:t>
      </w:r>
      <w:r w:rsidRPr="00E6597C">
        <w:rPr>
          <w:rFonts w:ascii="GHEA Grapalat" w:hAnsi="GHEA Grapalat" w:cs="Times Armenian"/>
          <w:i/>
          <w:sz w:val="20"/>
          <w:szCs w:val="20"/>
          <w:lang w:val="af-ZA"/>
        </w:rPr>
        <w:t xml:space="preserve"> </w:t>
      </w:r>
      <w:r w:rsidRPr="008201E5">
        <w:rPr>
          <w:rFonts w:ascii="GHEA Grapalat" w:hAnsi="GHEA Grapalat" w:cs="Sylfaen"/>
          <w:i/>
          <w:sz w:val="20"/>
          <w:szCs w:val="20"/>
          <w:lang w:val="hy-AM"/>
        </w:rPr>
        <w:t>է</w:t>
      </w:r>
    </w:p>
    <w:p w14:paraId="366E1A08" w14:textId="45E33AEF" w:rsidR="008201E5" w:rsidRPr="00E6597C" w:rsidRDefault="008201E5" w:rsidP="008201E5">
      <w:pPr>
        <w:pStyle w:val="BodyText"/>
        <w:spacing w:after="0"/>
        <w:ind w:firstLine="567"/>
        <w:jc w:val="right"/>
        <w:rPr>
          <w:rFonts w:ascii="GHEA Grapalat" w:hAnsi="GHEA Grapalat" w:cs="Sylfaen"/>
          <w:i/>
          <w:sz w:val="20"/>
          <w:szCs w:val="20"/>
          <w:lang w:val="af-ZA"/>
        </w:rPr>
      </w:pPr>
      <w:r w:rsidRPr="007521C3">
        <w:rPr>
          <w:rFonts w:ascii="GHEA Grapalat" w:hAnsi="GHEA Grapalat" w:cs="Sylfaen"/>
          <w:i/>
          <w:sz w:val="20"/>
          <w:szCs w:val="20"/>
          <w:lang w:val="hy-AM"/>
        </w:rPr>
        <w:t>ԿՄՋՀ-</w:t>
      </w:r>
      <w:r w:rsidRPr="008201E5">
        <w:rPr>
          <w:rFonts w:ascii="GHEA Grapalat" w:hAnsi="GHEA Grapalat" w:cs="Sylfaen"/>
          <w:i/>
          <w:sz w:val="20"/>
          <w:szCs w:val="20"/>
          <w:lang w:val="hy-AM"/>
        </w:rPr>
        <w:t>ԲՄԱՇՁԲ</w:t>
      </w:r>
      <w:r>
        <w:rPr>
          <w:rFonts w:ascii="GHEA Grapalat" w:hAnsi="GHEA Grapalat" w:cs="Sylfaen"/>
          <w:i/>
          <w:sz w:val="20"/>
          <w:szCs w:val="20"/>
          <w:lang w:val="hy-AM"/>
        </w:rPr>
        <w:t>-24/1</w:t>
      </w:r>
      <w:r w:rsidRPr="00E6597C">
        <w:rPr>
          <w:rFonts w:ascii="GHEA Grapalat" w:hAnsi="GHEA Grapalat" w:cs="Sylfaen"/>
          <w:i/>
          <w:sz w:val="20"/>
          <w:szCs w:val="20"/>
          <w:lang w:val="af-ZA"/>
        </w:rPr>
        <w:t xml:space="preserve"> </w:t>
      </w:r>
      <w:r w:rsidRPr="008201E5">
        <w:rPr>
          <w:rFonts w:ascii="GHEA Grapalat" w:hAnsi="GHEA Grapalat" w:cs="Sylfaen"/>
          <w:i/>
          <w:sz w:val="20"/>
          <w:szCs w:val="20"/>
          <w:lang w:val="hy-AM"/>
        </w:rPr>
        <w:t>ծածկա</w:t>
      </w:r>
      <w:r w:rsidRPr="008201E5">
        <w:rPr>
          <w:rFonts w:ascii="GHEA Grapalat" w:hAnsi="GHEA Grapalat" w:cs="Times Armenian"/>
          <w:i/>
          <w:sz w:val="20"/>
          <w:szCs w:val="20"/>
          <w:lang w:val="hy-AM"/>
        </w:rPr>
        <w:t>գ</w:t>
      </w:r>
      <w:r w:rsidRPr="008201E5">
        <w:rPr>
          <w:rFonts w:ascii="GHEA Grapalat" w:hAnsi="GHEA Grapalat" w:cs="Sylfaen"/>
          <w:i/>
          <w:sz w:val="20"/>
          <w:szCs w:val="20"/>
          <w:lang w:val="hy-AM"/>
        </w:rPr>
        <w:t>րով</w:t>
      </w:r>
      <w:r w:rsidRPr="00E6597C">
        <w:rPr>
          <w:rFonts w:ascii="GHEA Grapalat" w:hAnsi="GHEA Grapalat" w:cs="Times Armenian"/>
          <w:i/>
          <w:sz w:val="20"/>
          <w:szCs w:val="20"/>
          <w:lang w:val="af-ZA"/>
        </w:rPr>
        <w:t xml:space="preserve"> </w:t>
      </w:r>
    </w:p>
    <w:p w14:paraId="38E96306" w14:textId="77777777" w:rsidR="008201E5" w:rsidRPr="00E6597C" w:rsidRDefault="008201E5" w:rsidP="008201E5">
      <w:pPr>
        <w:pStyle w:val="BodyText"/>
        <w:spacing w:after="0"/>
        <w:ind w:firstLine="567"/>
        <w:jc w:val="right"/>
        <w:rPr>
          <w:rFonts w:ascii="GHEA Grapalat" w:hAnsi="GHEA Grapalat" w:cs="Times Armenian"/>
          <w:i/>
          <w:sz w:val="20"/>
          <w:szCs w:val="20"/>
          <w:lang w:val="af-ZA"/>
        </w:rPr>
      </w:pPr>
      <w:r w:rsidRPr="008201E5">
        <w:rPr>
          <w:rFonts w:ascii="GHEA Grapalat" w:hAnsi="GHEA Grapalat" w:cs="Sylfaen"/>
          <w:i/>
          <w:sz w:val="20"/>
          <w:szCs w:val="20"/>
          <w:lang w:val="hy-AM"/>
        </w:rPr>
        <w:t>բաց</w:t>
      </w:r>
      <w:r w:rsidRPr="00E6597C">
        <w:rPr>
          <w:rFonts w:ascii="GHEA Grapalat" w:hAnsi="GHEA Grapalat" w:cs="Times Armenian"/>
          <w:i/>
          <w:sz w:val="20"/>
          <w:szCs w:val="20"/>
          <w:lang w:val="af-ZA"/>
        </w:rPr>
        <w:t xml:space="preserve"> մրցույթի գնահատող </w:t>
      </w:r>
      <w:r w:rsidRPr="008201E5">
        <w:rPr>
          <w:rFonts w:ascii="GHEA Grapalat" w:hAnsi="GHEA Grapalat" w:cs="Sylfaen"/>
          <w:i/>
          <w:sz w:val="20"/>
          <w:szCs w:val="20"/>
          <w:lang w:val="hy-AM"/>
        </w:rPr>
        <w:t>հանձնաժողովի</w:t>
      </w:r>
    </w:p>
    <w:p w14:paraId="6C88A6E8" w14:textId="492847EA" w:rsidR="008201E5" w:rsidRPr="00293017" w:rsidRDefault="008201E5" w:rsidP="008201E5">
      <w:pPr>
        <w:pStyle w:val="BodyText"/>
        <w:spacing w:after="0"/>
        <w:ind w:firstLine="567"/>
        <w:jc w:val="right"/>
        <w:rPr>
          <w:rFonts w:ascii="GHEA Grapalat" w:hAnsi="GHEA Grapalat" w:cs="Sylfaen"/>
          <w:i/>
          <w:sz w:val="20"/>
          <w:szCs w:val="20"/>
          <w:lang w:val="hy-AM"/>
        </w:rPr>
      </w:pPr>
      <w:r>
        <w:rPr>
          <w:rFonts w:ascii="GHEA Grapalat" w:hAnsi="GHEA Grapalat" w:cs="Sylfaen"/>
          <w:i/>
          <w:sz w:val="20"/>
          <w:szCs w:val="20"/>
          <w:lang w:val="af-ZA"/>
        </w:rPr>
        <w:t xml:space="preserve"> 20</w:t>
      </w:r>
      <w:r>
        <w:rPr>
          <w:rFonts w:ascii="GHEA Grapalat" w:hAnsi="GHEA Grapalat" w:cs="Sylfaen"/>
          <w:i/>
          <w:sz w:val="20"/>
          <w:szCs w:val="20"/>
          <w:lang w:val="hy-AM"/>
        </w:rPr>
        <w:t>24</w:t>
      </w:r>
      <w:r w:rsidRPr="00E6597C">
        <w:rPr>
          <w:rFonts w:ascii="GHEA Grapalat" w:hAnsi="GHEA Grapalat" w:cs="Sylfaen"/>
          <w:i/>
          <w:sz w:val="20"/>
          <w:szCs w:val="20"/>
        </w:rPr>
        <w:t>թ</w:t>
      </w:r>
      <w:r w:rsidRPr="00E6597C">
        <w:rPr>
          <w:rFonts w:ascii="GHEA Grapalat" w:hAnsi="GHEA Grapalat" w:cs="Times Armenian"/>
          <w:i/>
          <w:sz w:val="20"/>
          <w:szCs w:val="20"/>
          <w:lang w:val="af-ZA"/>
        </w:rPr>
        <w:t>.</w:t>
      </w:r>
      <w:r>
        <w:rPr>
          <w:rFonts w:ascii="GHEA Grapalat" w:hAnsi="GHEA Grapalat" w:cs="Times Armenian"/>
          <w:i/>
          <w:sz w:val="20"/>
          <w:szCs w:val="20"/>
          <w:lang w:val="hy-AM"/>
        </w:rPr>
        <w:t xml:space="preserve"> </w:t>
      </w:r>
      <w:r w:rsidR="00F82ACA">
        <w:rPr>
          <w:rFonts w:ascii="GHEA Grapalat" w:hAnsi="GHEA Grapalat" w:cs="Times Armenian"/>
          <w:i/>
          <w:sz w:val="20"/>
          <w:szCs w:val="20"/>
          <w:lang w:val="hy-AM"/>
        </w:rPr>
        <w:t xml:space="preserve">հոկտեմբերի </w:t>
      </w:r>
      <w:r w:rsidR="003065D0">
        <w:rPr>
          <w:rFonts w:ascii="GHEA Grapalat" w:hAnsi="GHEA Grapalat" w:cs="Times Armenian"/>
          <w:i/>
          <w:sz w:val="20"/>
          <w:szCs w:val="20"/>
          <w:lang w:val="hy-AM"/>
        </w:rPr>
        <w:t>18</w:t>
      </w:r>
      <w:r>
        <w:rPr>
          <w:rFonts w:ascii="GHEA Grapalat" w:hAnsi="GHEA Grapalat" w:cs="Times Armenian"/>
          <w:i/>
          <w:sz w:val="20"/>
          <w:szCs w:val="20"/>
          <w:lang w:val="hy-AM"/>
        </w:rPr>
        <w:t>-</w:t>
      </w:r>
      <w:r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Pr="00E6597C">
        <w:rPr>
          <w:rFonts w:ascii="GHEA Grapalat" w:hAnsi="GHEA Grapalat" w:cs="Times Armenian"/>
          <w:i/>
          <w:sz w:val="20"/>
          <w:szCs w:val="20"/>
          <w:lang w:val="af-ZA"/>
        </w:rPr>
        <w:t xml:space="preserve">N </w:t>
      </w:r>
      <w:r>
        <w:rPr>
          <w:rFonts w:ascii="GHEA Grapalat" w:hAnsi="GHEA Grapalat" w:cs="Times Armenian"/>
          <w:i/>
          <w:sz w:val="20"/>
          <w:szCs w:val="20"/>
          <w:lang w:val="hy-AM"/>
        </w:rPr>
        <w:t xml:space="preserve">3 </w:t>
      </w:r>
      <w:r w:rsidRPr="00E6597C">
        <w:rPr>
          <w:rFonts w:ascii="GHEA Grapalat" w:hAnsi="GHEA Grapalat" w:cs="Sylfaen"/>
          <w:i/>
          <w:sz w:val="20"/>
          <w:szCs w:val="20"/>
        </w:rPr>
        <w:t>որոշմամբ</w:t>
      </w:r>
    </w:p>
    <w:p w14:paraId="5178084B" w14:textId="77777777" w:rsidR="008201E5" w:rsidRPr="00E6597C" w:rsidRDefault="008201E5" w:rsidP="008201E5">
      <w:pPr>
        <w:pStyle w:val="BodyText"/>
        <w:ind w:right="-7" w:firstLine="567"/>
        <w:jc w:val="center"/>
        <w:rPr>
          <w:rFonts w:ascii="GHEA Grapalat" w:hAnsi="GHEA Grapalat"/>
          <w:lang w:val="af-ZA"/>
        </w:rPr>
      </w:pPr>
    </w:p>
    <w:p w14:paraId="04E30263" w14:textId="77777777" w:rsidR="008201E5" w:rsidRPr="00E6597C" w:rsidRDefault="008201E5" w:rsidP="008201E5">
      <w:pPr>
        <w:pStyle w:val="BodyText"/>
        <w:ind w:right="-7" w:firstLine="567"/>
        <w:jc w:val="center"/>
        <w:rPr>
          <w:rFonts w:ascii="GHEA Grapalat" w:hAnsi="GHEA Grapalat"/>
          <w:lang w:val="af-ZA"/>
        </w:rPr>
      </w:pPr>
    </w:p>
    <w:p w14:paraId="13DF3AFA" w14:textId="77777777" w:rsidR="008201E5" w:rsidRPr="00E6597C" w:rsidRDefault="008201E5" w:rsidP="008201E5">
      <w:pPr>
        <w:pStyle w:val="BodyText"/>
        <w:ind w:right="-7" w:firstLine="567"/>
        <w:jc w:val="center"/>
        <w:rPr>
          <w:rFonts w:ascii="GHEA Grapalat" w:hAnsi="GHEA Grapalat"/>
          <w:lang w:val="af-ZA"/>
        </w:rPr>
      </w:pPr>
    </w:p>
    <w:p w14:paraId="75E64655" w14:textId="77777777" w:rsidR="008201E5" w:rsidRPr="00E6597C" w:rsidRDefault="008201E5" w:rsidP="008201E5">
      <w:pPr>
        <w:pStyle w:val="BodyText"/>
        <w:ind w:right="-7" w:firstLine="567"/>
        <w:jc w:val="center"/>
        <w:rPr>
          <w:rFonts w:ascii="GHEA Grapalat" w:hAnsi="GHEA Grapalat"/>
          <w:lang w:val="af-ZA"/>
        </w:rPr>
      </w:pPr>
    </w:p>
    <w:p w14:paraId="1E252FF4" w14:textId="77777777" w:rsidR="008201E5" w:rsidRPr="00712340" w:rsidRDefault="008201E5" w:rsidP="008201E5">
      <w:pPr>
        <w:pStyle w:val="BodyText"/>
        <w:ind w:right="-7" w:firstLine="567"/>
        <w:jc w:val="center"/>
        <w:rPr>
          <w:rFonts w:ascii="GHEA Grapalat" w:hAnsi="GHEA Grapalat"/>
          <w:lang w:val="af-ZA"/>
        </w:rPr>
      </w:pPr>
      <w:r w:rsidRPr="00712340">
        <w:rPr>
          <w:rFonts w:ascii="GHEA Grapalat" w:hAnsi="GHEA Grapalat" w:cs="Times Armenian"/>
          <w:i/>
          <w:lang w:val="af-ZA"/>
        </w:rPr>
        <w:t>«</w:t>
      </w:r>
      <w:r>
        <w:rPr>
          <w:rFonts w:ascii="GHEA Grapalat" w:hAnsi="GHEA Grapalat" w:cs="Times Armenian"/>
          <w:i/>
          <w:lang w:val="hy-AM"/>
        </w:rPr>
        <w:t>ՋՐՎԵԺԻ ՀԱՄԱՅՆՔԱՊԵՏԱՐԱՆ</w:t>
      </w:r>
      <w:r w:rsidRPr="00712340">
        <w:rPr>
          <w:rFonts w:ascii="GHEA Grapalat" w:hAnsi="GHEA Grapalat" w:cs="Sylfaen"/>
          <w:i/>
          <w:lang w:val="af-ZA"/>
        </w:rPr>
        <w:t>»</w:t>
      </w:r>
    </w:p>
    <w:p w14:paraId="13AD6DE6" w14:textId="77777777" w:rsidR="008201E5" w:rsidRPr="00712340" w:rsidRDefault="008201E5" w:rsidP="008201E5">
      <w:pPr>
        <w:pStyle w:val="BodyText"/>
        <w:tabs>
          <w:tab w:val="left" w:pos="5968"/>
        </w:tabs>
        <w:ind w:right="-7" w:firstLine="567"/>
        <w:rPr>
          <w:rFonts w:ascii="GHEA Grapalat" w:hAnsi="GHEA Grapalat"/>
          <w:lang w:val="af-ZA"/>
        </w:rPr>
      </w:pPr>
      <w:r w:rsidRPr="00712340">
        <w:rPr>
          <w:rFonts w:ascii="GHEA Grapalat" w:hAnsi="GHEA Grapalat"/>
          <w:lang w:val="af-ZA"/>
        </w:rPr>
        <w:tab/>
      </w:r>
    </w:p>
    <w:p w14:paraId="7F5DC440" w14:textId="77777777" w:rsidR="008201E5" w:rsidRPr="00712340" w:rsidRDefault="008201E5" w:rsidP="008201E5">
      <w:pPr>
        <w:pStyle w:val="BodyText"/>
        <w:ind w:right="-7" w:firstLine="567"/>
        <w:jc w:val="center"/>
        <w:rPr>
          <w:rFonts w:ascii="GHEA Grapalat" w:hAnsi="GHEA Grapalat"/>
          <w:lang w:val="af-ZA"/>
        </w:rPr>
      </w:pPr>
    </w:p>
    <w:p w14:paraId="4B3ED831" w14:textId="77777777" w:rsidR="008201E5" w:rsidRPr="00712340" w:rsidRDefault="008201E5" w:rsidP="008201E5">
      <w:pPr>
        <w:pStyle w:val="BodyText"/>
        <w:ind w:right="-7" w:firstLine="567"/>
        <w:jc w:val="center"/>
        <w:rPr>
          <w:rFonts w:ascii="GHEA Grapalat" w:hAnsi="GHEA Grapalat"/>
          <w:lang w:val="af-ZA"/>
        </w:rPr>
      </w:pPr>
    </w:p>
    <w:p w14:paraId="44F89CE7" w14:textId="77777777" w:rsidR="008201E5" w:rsidRPr="00712340" w:rsidRDefault="008201E5" w:rsidP="008201E5">
      <w:pPr>
        <w:pStyle w:val="BodyText"/>
        <w:ind w:right="-7" w:firstLine="567"/>
        <w:jc w:val="center"/>
        <w:rPr>
          <w:rFonts w:ascii="GHEA Grapalat" w:hAnsi="GHEA Grapalat" w:cs="Sylfaen"/>
          <w:lang w:val="af-ZA"/>
        </w:rPr>
      </w:pPr>
      <w:r w:rsidRPr="00712340">
        <w:rPr>
          <w:rFonts w:ascii="GHEA Grapalat" w:hAnsi="GHEA Grapalat" w:cs="Sylfaen"/>
        </w:rPr>
        <w:t>Հ</w:t>
      </w:r>
      <w:r w:rsidRPr="00712340">
        <w:rPr>
          <w:rFonts w:ascii="GHEA Grapalat" w:hAnsi="GHEA Grapalat" w:cs="Times Armenian"/>
          <w:lang w:val="af-ZA"/>
        </w:rPr>
        <w:t xml:space="preserve"> </w:t>
      </w:r>
      <w:r w:rsidRPr="00712340">
        <w:rPr>
          <w:rFonts w:ascii="GHEA Grapalat" w:hAnsi="GHEA Grapalat" w:cs="Sylfaen"/>
        </w:rPr>
        <w:t>Ր</w:t>
      </w:r>
      <w:r w:rsidRPr="00712340">
        <w:rPr>
          <w:rFonts w:ascii="GHEA Grapalat" w:hAnsi="GHEA Grapalat" w:cs="Times Armenian"/>
          <w:lang w:val="af-ZA"/>
        </w:rPr>
        <w:t xml:space="preserve"> </w:t>
      </w:r>
      <w:r w:rsidRPr="00712340">
        <w:rPr>
          <w:rFonts w:ascii="GHEA Grapalat" w:hAnsi="GHEA Grapalat" w:cs="Sylfaen"/>
        </w:rPr>
        <w:t>Ա</w:t>
      </w:r>
      <w:r w:rsidRPr="00712340">
        <w:rPr>
          <w:rFonts w:ascii="GHEA Grapalat" w:hAnsi="GHEA Grapalat" w:cs="Times Armenian"/>
          <w:lang w:val="af-ZA"/>
        </w:rPr>
        <w:t xml:space="preserve"> </w:t>
      </w:r>
      <w:r w:rsidRPr="00712340">
        <w:rPr>
          <w:rFonts w:ascii="GHEA Grapalat" w:hAnsi="GHEA Grapalat" w:cs="Sylfaen"/>
        </w:rPr>
        <w:t>Վ</w:t>
      </w:r>
      <w:r w:rsidRPr="00712340">
        <w:rPr>
          <w:rFonts w:ascii="GHEA Grapalat" w:hAnsi="GHEA Grapalat" w:cs="Times Armenian"/>
          <w:lang w:val="af-ZA"/>
        </w:rPr>
        <w:t xml:space="preserve"> </w:t>
      </w:r>
      <w:r w:rsidRPr="00712340">
        <w:rPr>
          <w:rFonts w:ascii="GHEA Grapalat" w:hAnsi="GHEA Grapalat" w:cs="Sylfaen"/>
        </w:rPr>
        <w:t>Ե</w:t>
      </w:r>
      <w:r w:rsidRPr="00712340">
        <w:rPr>
          <w:rFonts w:ascii="GHEA Grapalat" w:hAnsi="GHEA Grapalat" w:cs="Times Armenian"/>
          <w:lang w:val="af-ZA"/>
        </w:rPr>
        <w:t xml:space="preserve"> </w:t>
      </w:r>
      <w:r w:rsidRPr="00712340">
        <w:rPr>
          <w:rFonts w:ascii="GHEA Grapalat" w:hAnsi="GHEA Grapalat" w:cs="Sylfaen"/>
        </w:rPr>
        <w:t>Ր</w:t>
      </w:r>
    </w:p>
    <w:p w14:paraId="10A8203D" w14:textId="77777777" w:rsidR="008201E5" w:rsidRPr="00E6597C" w:rsidRDefault="008201E5" w:rsidP="008201E5">
      <w:pPr>
        <w:pStyle w:val="BodyText"/>
        <w:ind w:right="-7" w:firstLine="567"/>
        <w:jc w:val="center"/>
        <w:rPr>
          <w:rFonts w:ascii="GHEA Grapalat" w:hAnsi="GHEA Grapalat" w:cs="Sylfaen"/>
          <w:lang w:val="af-ZA"/>
        </w:rPr>
      </w:pPr>
    </w:p>
    <w:p w14:paraId="1CE9813B" w14:textId="77777777" w:rsidR="008201E5" w:rsidRPr="00E6597C" w:rsidRDefault="008201E5" w:rsidP="008201E5">
      <w:pPr>
        <w:pStyle w:val="BodyText"/>
        <w:ind w:right="-7" w:firstLine="567"/>
        <w:jc w:val="center"/>
        <w:rPr>
          <w:rFonts w:ascii="GHEA Grapalat" w:hAnsi="GHEA Grapalat" w:cs="Sylfaen"/>
          <w:lang w:val="af-ZA"/>
        </w:rPr>
      </w:pPr>
    </w:p>
    <w:p w14:paraId="450F6955" w14:textId="77777777" w:rsidR="008201E5" w:rsidRPr="00E6597C" w:rsidRDefault="008201E5" w:rsidP="008201E5">
      <w:pPr>
        <w:pStyle w:val="BodyText"/>
        <w:ind w:right="-7"/>
        <w:jc w:val="center"/>
        <w:rPr>
          <w:rFonts w:ascii="GHEA Grapalat" w:hAnsi="GHEA Grapalat"/>
          <w:szCs w:val="22"/>
          <w:lang w:val="af-ZA"/>
        </w:rPr>
      </w:pPr>
      <w:r w:rsidRPr="003B29E9">
        <w:rPr>
          <w:rFonts w:ascii="GHEA Grapalat" w:hAnsi="GHEA Grapalat" w:cs="Sylfaen"/>
          <w:lang w:val="af-ZA"/>
        </w:rPr>
        <w:t>«</w:t>
      </w:r>
      <w:r w:rsidRPr="003B29E9">
        <w:rPr>
          <w:rFonts w:ascii="GHEA Grapalat" w:hAnsi="GHEA Grapalat" w:cs="Times Armenian"/>
          <w:lang w:val="hy-AM"/>
        </w:rPr>
        <w:t xml:space="preserve">ՋՐՎԵԺԻ </w:t>
      </w:r>
      <w:r w:rsidRPr="007521C3">
        <w:rPr>
          <w:rFonts w:ascii="GHEA Grapalat" w:hAnsi="GHEA Grapalat" w:cs="Times Armenian"/>
          <w:lang w:val="hy-AM"/>
        </w:rPr>
        <w:t>ՀԱՄԱՅՆՔԱՊԵՏԱՐԱՆ</w:t>
      </w:r>
      <w:r w:rsidRPr="007521C3">
        <w:rPr>
          <w:rFonts w:ascii="GHEA Grapalat" w:hAnsi="GHEA Grapalat" w:cs="Sylfaen"/>
          <w:lang w:val="af-ZA"/>
        </w:rPr>
        <w:t>»-</w:t>
      </w:r>
      <w:r w:rsidRPr="007521C3">
        <w:rPr>
          <w:rFonts w:ascii="GHEA Grapalat" w:hAnsi="GHEA Grapalat" w:cs="Sylfaen"/>
        </w:rPr>
        <w:t>Ի</w:t>
      </w:r>
      <w:r w:rsidRPr="007521C3">
        <w:rPr>
          <w:rFonts w:ascii="GHEA Grapalat" w:hAnsi="GHEA Grapalat" w:cs="Sylfaen"/>
          <w:lang w:val="af-ZA"/>
        </w:rPr>
        <w:t xml:space="preserve"> </w:t>
      </w:r>
      <w:r w:rsidRPr="007521C3">
        <w:rPr>
          <w:rFonts w:ascii="GHEA Grapalat" w:hAnsi="GHEA Grapalat" w:cs="Sylfaen"/>
        </w:rPr>
        <w:t>ԿԱՐԻՔՆԵՐԻ</w:t>
      </w:r>
      <w:r w:rsidRPr="007521C3">
        <w:rPr>
          <w:rFonts w:ascii="GHEA Grapalat" w:hAnsi="GHEA Grapalat" w:cs="Times Armenian"/>
          <w:lang w:val="af-ZA"/>
        </w:rPr>
        <w:t xml:space="preserve"> </w:t>
      </w:r>
      <w:r w:rsidRPr="007521C3">
        <w:rPr>
          <w:rFonts w:ascii="GHEA Grapalat" w:hAnsi="GHEA Grapalat" w:cs="Sylfaen"/>
        </w:rPr>
        <w:t>ՀԱՄԱՐ</w:t>
      </w:r>
      <w:r w:rsidRPr="007521C3">
        <w:rPr>
          <w:rFonts w:ascii="GHEA Grapalat" w:hAnsi="GHEA Grapalat" w:cs="Times Armenian"/>
          <w:lang w:val="af-ZA"/>
        </w:rPr>
        <w:t>`</w:t>
      </w:r>
      <w:r w:rsidRPr="007521C3">
        <w:rPr>
          <w:rFonts w:ascii="GHEA Grapalat" w:hAnsi="GHEA Grapalat" w:cs="Times Armenian"/>
          <w:lang w:val="hy-AM"/>
        </w:rPr>
        <w:t xml:space="preserve"> </w:t>
      </w:r>
      <w:r w:rsidRPr="007521C3">
        <w:rPr>
          <w:rFonts w:ascii="GHEA Grapalat" w:hAnsi="GHEA Grapalat"/>
          <w:lang w:val="hy-AM"/>
        </w:rPr>
        <w:t>ՋՐՎԵԺ ՀԱՄԱՅՆՔԻ ՆԵՐՀԱՄԱՅՆՔԱՅԻՆ ՃԱՆԱՊԱՐՀՆԵՐԻ ԱՍՖԱԼՏԱՊԱՏՄԱՆ ԱՇԽԱՏԱՆՔՆԵՐԻ</w:t>
      </w:r>
      <w:r w:rsidRPr="007521C3">
        <w:rPr>
          <w:rFonts w:ascii="GHEA Grapalat" w:hAnsi="GHEA Grapalat" w:cs="Times Armenian"/>
          <w:vertAlign w:val="subscript"/>
          <w:lang w:val="af-ZA"/>
        </w:rPr>
        <w:t xml:space="preserve"> </w:t>
      </w:r>
      <w:r w:rsidRPr="007521C3">
        <w:rPr>
          <w:rFonts w:ascii="GHEA Grapalat" w:hAnsi="GHEA Grapalat" w:cs="Sylfaen"/>
        </w:rPr>
        <w:t>ՁԵՌՔԲԵՐՄԱՆ</w:t>
      </w:r>
      <w:r w:rsidRPr="007521C3">
        <w:rPr>
          <w:rFonts w:ascii="GHEA Grapalat" w:hAnsi="GHEA Grapalat" w:cs="Times Armenian"/>
          <w:lang w:val="af-ZA"/>
        </w:rPr>
        <w:t xml:space="preserve"> </w:t>
      </w:r>
      <w:r w:rsidRPr="007521C3">
        <w:rPr>
          <w:rFonts w:ascii="GHEA Grapalat" w:hAnsi="GHEA Grapalat" w:cs="Sylfaen"/>
        </w:rPr>
        <w:t>ՆՊԱՏԱԿՈՎ</w:t>
      </w:r>
      <w:r w:rsidRPr="007521C3">
        <w:rPr>
          <w:rFonts w:ascii="GHEA Grapalat" w:hAnsi="GHEA Grapalat" w:cs="Sylfaen"/>
          <w:lang w:val="af-ZA"/>
        </w:rPr>
        <w:t xml:space="preserve"> </w:t>
      </w:r>
      <w:r w:rsidRPr="007521C3">
        <w:rPr>
          <w:rFonts w:ascii="GHEA Grapalat" w:hAnsi="GHEA Grapalat" w:cs="Times Armenian"/>
          <w:lang w:val="af-ZA"/>
        </w:rPr>
        <w:t xml:space="preserve"> </w:t>
      </w:r>
      <w:r w:rsidRPr="007521C3">
        <w:rPr>
          <w:rFonts w:ascii="GHEA Grapalat" w:hAnsi="GHEA Grapalat" w:cs="Sylfaen"/>
        </w:rPr>
        <w:t>ՀԱՅՏԱՐԱՐՎԱԾ</w:t>
      </w:r>
      <w:r w:rsidRPr="00E6597C">
        <w:rPr>
          <w:rFonts w:ascii="GHEA Grapalat" w:hAnsi="GHEA Grapalat" w:cs="Times Armenian"/>
          <w:lang w:val="af-ZA"/>
        </w:rPr>
        <w:t xml:space="preserve"> </w:t>
      </w:r>
      <w:r w:rsidRPr="00E6597C">
        <w:rPr>
          <w:rFonts w:ascii="GHEA Grapalat" w:hAnsi="GHEA Grapalat" w:cs="Sylfaen"/>
        </w:rPr>
        <w:t>ԲԱՑ</w:t>
      </w:r>
      <w:r w:rsidRPr="00E6597C">
        <w:rPr>
          <w:rFonts w:ascii="GHEA Grapalat" w:hAnsi="GHEA Grapalat" w:cs="Times Armenian"/>
          <w:lang w:val="af-ZA"/>
        </w:rPr>
        <w:t xml:space="preserve"> </w:t>
      </w:r>
      <w:r w:rsidRPr="00E6597C">
        <w:rPr>
          <w:rFonts w:ascii="GHEA Grapalat" w:hAnsi="GHEA Grapalat" w:cs="Sylfaen"/>
        </w:rPr>
        <w:t>ՄՐՑՈՒՅԹԻ</w:t>
      </w:r>
    </w:p>
    <w:p w14:paraId="7B48C4DB" w14:textId="77777777" w:rsidR="008201E5" w:rsidRPr="00E6597C" w:rsidRDefault="008201E5" w:rsidP="008201E5">
      <w:pPr>
        <w:pStyle w:val="BodyText"/>
        <w:ind w:right="-7" w:firstLine="567"/>
        <w:jc w:val="center"/>
        <w:rPr>
          <w:rFonts w:ascii="GHEA Grapalat" w:hAnsi="GHEA Grapalat"/>
          <w:lang w:val="af-ZA"/>
        </w:rPr>
      </w:pPr>
    </w:p>
    <w:p w14:paraId="432419C7" w14:textId="77777777" w:rsidR="00096865" w:rsidRPr="00E6597C" w:rsidRDefault="00096865" w:rsidP="00EF3662">
      <w:pPr>
        <w:pStyle w:val="BodyText"/>
        <w:ind w:right="-7"/>
        <w:jc w:val="center"/>
        <w:rPr>
          <w:rFonts w:ascii="GHEA Grapalat" w:hAnsi="GHEA Grapalat"/>
          <w:szCs w:val="22"/>
          <w:lang w:val="af-ZA"/>
        </w:rPr>
      </w:pPr>
    </w:p>
    <w:p w14:paraId="5AFDB2AB" w14:textId="77777777" w:rsidR="00096865" w:rsidRPr="00E6597C" w:rsidRDefault="00096865" w:rsidP="00EF3662">
      <w:pPr>
        <w:pStyle w:val="BodyText"/>
        <w:ind w:right="-7" w:firstLine="567"/>
        <w:jc w:val="center"/>
        <w:rPr>
          <w:rFonts w:ascii="GHEA Grapalat" w:hAnsi="GHEA Grapalat"/>
          <w:lang w:val="af-ZA"/>
        </w:rPr>
      </w:pPr>
    </w:p>
    <w:p w14:paraId="51BC3FFC" w14:textId="77777777" w:rsidR="00096865" w:rsidRPr="00E6597C" w:rsidRDefault="00096865" w:rsidP="00EF3662">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5F8BA6C1" w14:textId="77777777" w:rsidR="00096865" w:rsidRPr="00E6597C" w:rsidRDefault="00096865" w:rsidP="00EF3662">
      <w:pPr>
        <w:pStyle w:val="BodyText"/>
        <w:ind w:right="-7" w:firstLine="567"/>
        <w:jc w:val="center"/>
        <w:rPr>
          <w:rFonts w:ascii="GHEA Grapalat" w:hAnsi="GHEA Grapalat"/>
          <w:lang w:val="af-ZA"/>
        </w:rPr>
      </w:pPr>
    </w:p>
    <w:p w14:paraId="0B89250A" w14:textId="77777777" w:rsidR="00096865" w:rsidRPr="00E6597C" w:rsidRDefault="00096865" w:rsidP="00EF3662">
      <w:pPr>
        <w:pStyle w:val="BodyText"/>
        <w:ind w:right="-7" w:firstLine="567"/>
        <w:jc w:val="center"/>
        <w:rPr>
          <w:rFonts w:ascii="GHEA Grapalat" w:hAnsi="GHEA Grapalat"/>
          <w:lang w:val="af-ZA"/>
        </w:rPr>
      </w:pPr>
    </w:p>
    <w:p w14:paraId="275EABD4" w14:textId="77777777" w:rsidR="002B32D6" w:rsidRPr="00E6597C" w:rsidRDefault="002B32D6" w:rsidP="00EF3662">
      <w:pPr>
        <w:pStyle w:val="BodyText"/>
        <w:ind w:right="-7" w:firstLine="567"/>
        <w:jc w:val="center"/>
        <w:rPr>
          <w:rFonts w:ascii="GHEA Grapalat" w:hAnsi="GHEA Grapalat"/>
          <w:lang w:val="af-ZA"/>
        </w:rPr>
      </w:pPr>
    </w:p>
    <w:p w14:paraId="75F2AA85" w14:textId="77777777" w:rsidR="00096865" w:rsidRPr="00E6597C" w:rsidRDefault="00096865" w:rsidP="00EF3662">
      <w:pPr>
        <w:pStyle w:val="BodyText"/>
        <w:ind w:right="-7" w:firstLine="567"/>
        <w:jc w:val="center"/>
        <w:rPr>
          <w:rFonts w:ascii="GHEA Grapalat" w:hAnsi="GHEA Grapalat"/>
          <w:lang w:val="af-ZA"/>
        </w:rPr>
      </w:pPr>
    </w:p>
    <w:p w14:paraId="7984AD98" w14:textId="77777777" w:rsidR="00CE0D95" w:rsidRPr="00E6597C" w:rsidRDefault="00CE0D95" w:rsidP="00EF3662">
      <w:pPr>
        <w:pStyle w:val="BodyText"/>
        <w:ind w:right="-7" w:firstLine="567"/>
        <w:jc w:val="center"/>
        <w:rPr>
          <w:rFonts w:ascii="GHEA Grapalat" w:hAnsi="GHEA Grapalat"/>
          <w:lang w:val="af-ZA"/>
        </w:rPr>
      </w:pPr>
    </w:p>
    <w:p w14:paraId="72049507" w14:textId="77777777" w:rsidR="00CE0D95" w:rsidRPr="00E6597C" w:rsidRDefault="00CE0D95" w:rsidP="00EF3662">
      <w:pPr>
        <w:pStyle w:val="BodyText"/>
        <w:ind w:right="-7" w:firstLine="567"/>
        <w:jc w:val="center"/>
        <w:rPr>
          <w:rFonts w:ascii="GHEA Grapalat" w:hAnsi="GHEA Grapalat"/>
          <w:lang w:val="af-ZA"/>
        </w:rPr>
      </w:pPr>
    </w:p>
    <w:p w14:paraId="34D634A4" w14:textId="77777777" w:rsidR="00CE0D95" w:rsidRPr="00E6597C" w:rsidRDefault="00CE0D95" w:rsidP="00EF3662">
      <w:pPr>
        <w:pStyle w:val="BodyText"/>
        <w:ind w:right="-7" w:firstLine="567"/>
        <w:jc w:val="center"/>
        <w:rPr>
          <w:rFonts w:ascii="GHEA Grapalat" w:hAnsi="GHEA Grapalat"/>
          <w:lang w:val="af-ZA"/>
        </w:rPr>
      </w:pPr>
    </w:p>
    <w:p w14:paraId="18AE3E3D" w14:textId="77777777" w:rsidR="00096865" w:rsidRPr="00E6597C" w:rsidRDefault="00096865" w:rsidP="00EF3662">
      <w:pPr>
        <w:pStyle w:val="BodyText"/>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3060ECFD" w14:textId="77777777" w:rsidR="008201E5" w:rsidRPr="007521C3" w:rsidRDefault="008201E5" w:rsidP="008201E5">
      <w:pPr>
        <w:ind w:firstLine="567"/>
        <w:jc w:val="center"/>
        <w:rPr>
          <w:rFonts w:ascii="GHEA Grapalat" w:hAnsi="GHEA Grapalat"/>
          <w:b/>
          <w:sz w:val="22"/>
          <w:szCs w:val="22"/>
          <w:lang w:val="af-ZA"/>
        </w:rPr>
      </w:pPr>
      <w:r w:rsidRPr="007521C3">
        <w:rPr>
          <w:rFonts w:ascii="GHEA Grapalat" w:hAnsi="GHEA Grapalat" w:cs="Sylfaen"/>
          <w:b/>
          <w:sz w:val="22"/>
          <w:szCs w:val="22"/>
          <w:lang w:val="af-ZA"/>
        </w:rPr>
        <w:t>«</w:t>
      </w:r>
      <w:r w:rsidRPr="007521C3">
        <w:rPr>
          <w:rFonts w:ascii="GHEA Grapalat" w:hAnsi="GHEA Grapalat" w:cs="Times Armenian"/>
          <w:b/>
          <w:sz w:val="22"/>
          <w:szCs w:val="22"/>
          <w:lang w:val="hy-AM"/>
        </w:rPr>
        <w:t>ՋՐՎԵԺԻ ՀԱՄԱՅՆՔԱՊԵՏԱՐԱՆ</w:t>
      </w:r>
      <w:r w:rsidRPr="007521C3">
        <w:rPr>
          <w:rFonts w:ascii="GHEA Grapalat" w:hAnsi="GHEA Grapalat" w:cs="Sylfaen"/>
          <w:b/>
          <w:sz w:val="22"/>
          <w:szCs w:val="22"/>
          <w:lang w:val="af-ZA"/>
        </w:rPr>
        <w:t>»-</w:t>
      </w:r>
      <w:r w:rsidRPr="007521C3">
        <w:rPr>
          <w:rFonts w:ascii="GHEA Grapalat" w:hAnsi="GHEA Grapalat" w:cs="Sylfaen"/>
          <w:b/>
          <w:sz w:val="22"/>
          <w:szCs w:val="22"/>
        </w:rPr>
        <w:t>Ի</w:t>
      </w:r>
      <w:r w:rsidRPr="007521C3">
        <w:rPr>
          <w:rFonts w:ascii="GHEA Grapalat" w:hAnsi="GHEA Grapalat" w:cs="Sylfaen"/>
          <w:b/>
          <w:sz w:val="22"/>
          <w:szCs w:val="22"/>
          <w:lang w:val="af-ZA"/>
        </w:rPr>
        <w:t xml:space="preserve"> </w:t>
      </w:r>
      <w:r w:rsidRPr="007521C3">
        <w:rPr>
          <w:rFonts w:ascii="GHEA Grapalat" w:hAnsi="GHEA Grapalat" w:cs="Sylfaen"/>
          <w:b/>
          <w:sz w:val="22"/>
          <w:szCs w:val="22"/>
        </w:rPr>
        <w:t>ԿԱՐԻՔՆԵՐԻ</w:t>
      </w:r>
      <w:r w:rsidRPr="007521C3">
        <w:rPr>
          <w:rFonts w:ascii="GHEA Grapalat" w:hAnsi="GHEA Grapalat" w:cs="Times Armenian"/>
          <w:b/>
          <w:sz w:val="22"/>
          <w:szCs w:val="22"/>
          <w:lang w:val="af-ZA"/>
        </w:rPr>
        <w:t xml:space="preserve"> </w:t>
      </w:r>
      <w:r w:rsidRPr="007521C3">
        <w:rPr>
          <w:rFonts w:ascii="GHEA Grapalat" w:hAnsi="GHEA Grapalat" w:cs="Sylfaen"/>
          <w:b/>
          <w:sz w:val="22"/>
          <w:szCs w:val="22"/>
        </w:rPr>
        <w:t>ՀԱՄԱՐ</w:t>
      </w:r>
      <w:r w:rsidRPr="007521C3">
        <w:rPr>
          <w:rFonts w:ascii="GHEA Grapalat" w:hAnsi="GHEA Grapalat" w:cs="Times Armenian"/>
          <w:b/>
          <w:sz w:val="22"/>
          <w:szCs w:val="22"/>
          <w:lang w:val="af-ZA"/>
        </w:rPr>
        <w:t>`</w:t>
      </w:r>
      <w:r w:rsidRPr="007521C3">
        <w:rPr>
          <w:rFonts w:ascii="GHEA Grapalat" w:hAnsi="GHEA Grapalat" w:cs="Times Armenian"/>
          <w:b/>
          <w:sz w:val="22"/>
          <w:szCs w:val="22"/>
          <w:lang w:val="hy-AM"/>
        </w:rPr>
        <w:t xml:space="preserve"> </w:t>
      </w:r>
      <w:r w:rsidRPr="007521C3">
        <w:rPr>
          <w:rFonts w:ascii="GHEA Grapalat" w:hAnsi="GHEA Grapalat"/>
          <w:b/>
          <w:sz w:val="22"/>
          <w:szCs w:val="22"/>
          <w:lang w:val="hy-AM"/>
        </w:rPr>
        <w:t>ՋՐՎԵԺ ՀԱՄԱՅՆՔԻ ՆԵՐՀԱՄԱՅՆՔԱՅԻՆ ՃԱՆԱՊԱՐՀՆԵՐԻ ԱՍՖԱԼՏԱՊԱՏՄԱՆ ԱՇԽԱՏԱՆՔՆԵՐԻ</w:t>
      </w:r>
    </w:p>
    <w:p w14:paraId="11707E41" w14:textId="77777777" w:rsidR="008201E5" w:rsidRPr="007521C3" w:rsidRDefault="008201E5" w:rsidP="008201E5">
      <w:pPr>
        <w:ind w:firstLine="567"/>
        <w:jc w:val="center"/>
        <w:rPr>
          <w:rFonts w:ascii="GHEA Grapalat" w:hAnsi="GHEA Grapalat"/>
          <w:b/>
          <w:i/>
          <w:sz w:val="22"/>
          <w:szCs w:val="22"/>
          <w:lang w:val="af-ZA"/>
        </w:rPr>
      </w:pPr>
      <w:r w:rsidRPr="007521C3">
        <w:rPr>
          <w:rFonts w:ascii="GHEA Grapalat" w:hAnsi="GHEA Grapalat"/>
          <w:b/>
          <w:sz w:val="22"/>
          <w:szCs w:val="22"/>
          <w:lang w:val="af-ZA"/>
        </w:rPr>
        <w:t>ՁԵՌՔԲԵՐՄԱՆ ՆՊԱՏԱԿՈՎ ՀԱՅՏԱՐԱՐՎԱԾ ԲԱՑ ՄՐՑՈՒՅԹԻ ՀՐԱՎԵՐԻ</w:t>
      </w: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23A83D03"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ապահովումը</w:t>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77777777"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ԲԱՑ</w:t>
      </w:r>
      <w:r w:rsidRPr="00E6597C">
        <w:rPr>
          <w:rFonts w:ascii="GHEA Grapalat" w:hAnsi="GHEA Grapalat" w:cs="Times Armenian"/>
          <w:b/>
          <w:sz w:val="20"/>
          <w:lang w:val="af-ZA"/>
        </w:rPr>
        <w:t xml:space="preserve"> </w:t>
      </w:r>
      <w:proofErr w:type="gramStart"/>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7EA9B648"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008201E5">
        <w:rPr>
          <w:rFonts w:ascii="GHEA Grapalat" w:hAnsi="GHEA Grapalat" w:cs="Sylfaen"/>
          <w:sz w:val="20"/>
          <w:lang w:val="hy-AM"/>
        </w:rPr>
        <w:t xml:space="preserve"> </w:t>
      </w:r>
      <w:r w:rsidR="008201E5" w:rsidRPr="007521C3">
        <w:rPr>
          <w:rFonts w:ascii="GHEA Grapalat" w:hAnsi="GHEA Grapalat" w:cs="Sylfaen"/>
          <w:sz w:val="20"/>
          <w:szCs w:val="20"/>
          <w:lang w:val="hy-AM"/>
        </w:rPr>
        <w:t>ԿՄՋՀ-</w:t>
      </w:r>
      <w:r w:rsidR="008201E5" w:rsidRPr="007521C3">
        <w:rPr>
          <w:rFonts w:ascii="GHEA Grapalat" w:hAnsi="GHEA Grapalat" w:cs="Sylfaen"/>
          <w:sz w:val="20"/>
          <w:szCs w:val="20"/>
        </w:rPr>
        <w:t>ԲՄԱՇՁԲ</w:t>
      </w:r>
      <w:r w:rsidR="008201E5" w:rsidRPr="007521C3">
        <w:rPr>
          <w:rFonts w:ascii="GHEA Grapalat" w:hAnsi="GHEA Grapalat" w:cs="Sylfaen"/>
          <w:sz w:val="20"/>
          <w:szCs w:val="20"/>
          <w:lang w:val="hy-AM"/>
        </w:rPr>
        <w:t>-2</w:t>
      </w:r>
      <w:r w:rsidR="008201E5">
        <w:rPr>
          <w:rFonts w:ascii="GHEA Grapalat" w:hAnsi="GHEA Grapalat" w:cs="Sylfaen"/>
          <w:sz w:val="20"/>
          <w:szCs w:val="20"/>
          <w:lang w:val="hy-AM"/>
        </w:rPr>
        <w:t>4</w:t>
      </w:r>
      <w:r w:rsidR="008201E5" w:rsidRPr="007521C3">
        <w:rPr>
          <w:rFonts w:ascii="GHEA Grapalat" w:hAnsi="GHEA Grapalat" w:cs="Sylfaen"/>
          <w:sz w:val="20"/>
          <w:szCs w:val="20"/>
          <w:lang w:val="hy-AM"/>
        </w:rPr>
        <w:t>/</w:t>
      </w:r>
      <w:r w:rsidR="008201E5">
        <w:rPr>
          <w:rFonts w:ascii="GHEA Grapalat" w:hAnsi="GHEA Grapalat" w:cs="Sylfaen"/>
          <w:sz w:val="20"/>
          <w:szCs w:val="20"/>
          <w:lang w:val="hy-AM"/>
        </w:rPr>
        <w:t>1</w:t>
      </w:r>
      <w:r w:rsidRPr="00E6597C">
        <w:rPr>
          <w:rFonts w:ascii="GHEA Grapalat" w:hAnsi="GHEA Grapalat" w:cs="Times Armenia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Pr="00E6597C">
        <w:rPr>
          <w:rFonts w:ascii="GHEA Grapalat" w:hAnsi="GHEA Grapalat" w:cs="Sylfaen"/>
          <w:sz w:val="20"/>
        </w:rPr>
        <w:t>բաց</w:t>
      </w:r>
      <w:r w:rsidRPr="00E6597C">
        <w:rPr>
          <w:rFonts w:ascii="GHEA Grapalat" w:hAnsi="GHEA Grapalat" w:cs="Times Armenian"/>
          <w:sz w:val="20"/>
          <w:lang w:val="af-ZA"/>
        </w:rPr>
        <w:t xml:space="preserve"> </w:t>
      </w:r>
      <w:r w:rsidR="00955E87" w:rsidRPr="00E6597C">
        <w:rPr>
          <w:rFonts w:ascii="GHEA Grapalat" w:hAnsi="GHEA Grapalat" w:cs="Times Armenia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14:paraId="5C57C19C" w14:textId="119658D6"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8201E5">
        <w:rPr>
          <w:rFonts w:ascii="GHEA Grapalat" w:hAnsi="GHEA Grapalat" w:cs="Times Armenian"/>
          <w:sz w:val="20"/>
          <w:lang w:val="hy-AM"/>
        </w:rPr>
        <w:t>Ջրվեժի համայնքապետարանի</w:t>
      </w:r>
      <w:r w:rsidR="008201E5">
        <w:rPr>
          <w:rFonts w:ascii="GHEA Grapalat" w:hAnsi="GHEA Grapalat"/>
          <w:sz w:val="20"/>
          <w:lang w:val="hy-AM"/>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6C7A0546" w14:textId="72D8C6D1" w:rsidR="003E1421" w:rsidRDefault="00A81DD5" w:rsidP="00EF3662">
      <w:pPr>
        <w:pStyle w:val="BodyTextIndent2"/>
        <w:spacing w:line="240" w:lineRule="auto"/>
        <w:ind w:firstLine="567"/>
        <w:rPr>
          <w:rFonts w:ascii="GHEA Grapalat" w:hAnsi="GHEA Grapalat"/>
          <w:sz w:val="24"/>
          <w:szCs w:val="24"/>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8201E5" w:rsidRPr="0081799C">
        <w:rPr>
          <w:rFonts w:ascii="GHEA Grapalat" w:hAnsi="GHEA Grapalat"/>
        </w:rPr>
        <w:t>Jrvezh</w:t>
      </w:r>
      <w:r w:rsidR="008201E5" w:rsidRPr="0081799C">
        <w:rPr>
          <w:rFonts w:ascii="GHEA Grapalat" w:hAnsi="GHEA Grapalat"/>
          <w:lang w:val="hy-AM"/>
        </w:rPr>
        <w:t>-</w:t>
      </w:r>
      <w:r w:rsidR="008201E5" w:rsidRPr="0081799C">
        <w:rPr>
          <w:rFonts w:ascii="GHEA Grapalat" w:hAnsi="GHEA Grapalat"/>
        </w:rPr>
        <w:t>gnumner@mail.</w:t>
      </w:r>
      <w:r w:rsidR="008201E5" w:rsidRPr="0081799C">
        <w:rPr>
          <w:rFonts w:ascii="GHEA Grapalat" w:hAnsi="GHEA Grapalat"/>
          <w:lang w:val="hy-AM"/>
        </w:rPr>
        <w:t>ru</w:t>
      </w:r>
      <w:r w:rsidR="008201E5">
        <w:rPr>
          <w:rFonts w:ascii="GHEA Grapalat" w:hAnsi="GHEA Grapalat"/>
          <w:lang w:val="hy-AM"/>
        </w:rPr>
        <w:t>:</w:t>
      </w:r>
    </w:p>
    <w:p w14:paraId="0793F41D" w14:textId="66DD92E3" w:rsidR="008201E5" w:rsidRPr="00E6597C" w:rsidRDefault="008201E5" w:rsidP="008201E5">
      <w:pPr>
        <w:pStyle w:val="BodyTextIndent2"/>
        <w:spacing w:line="240" w:lineRule="auto"/>
        <w:ind w:firstLine="567"/>
        <w:rPr>
          <w:rFonts w:ascii="GHEA Grapalat" w:hAnsi="GHEA Grapalat"/>
        </w:rPr>
      </w:pPr>
      <w:r w:rsidRPr="00E6597C">
        <w:rPr>
          <w:rFonts w:ascii="GHEA Grapalat" w:hAnsi="GHEA Grapalat"/>
          <w:sz w:val="16"/>
          <w:szCs w:val="16"/>
        </w:rPr>
        <w:br w:type="page"/>
      </w:r>
    </w:p>
    <w:p w14:paraId="2029342F" w14:textId="01502D07" w:rsidR="00096865" w:rsidRPr="00E6597C" w:rsidRDefault="00096865" w:rsidP="00EF3662">
      <w:pPr>
        <w:jc w:val="center"/>
        <w:rPr>
          <w:rFonts w:ascii="GHEA Grapalat" w:hAnsi="GHEA Grapalat"/>
          <w:szCs w:val="22"/>
          <w:lang w:val="af-ZA"/>
        </w:rPr>
      </w:pPr>
      <w:proofErr w:type="gramStart"/>
      <w:r w:rsidRPr="00E6597C">
        <w:rPr>
          <w:rFonts w:ascii="GHEA Grapalat" w:hAnsi="GHEA Grapalat" w:cs="Sylfaen"/>
          <w:szCs w:val="22"/>
        </w:rPr>
        <w:lastRenderedPageBreak/>
        <w:t>ՄԱՍ</w:t>
      </w:r>
      <w:r w:rsidRPr="00E6597C">
        <w:rPr>
          <w:rFonts w:ascii="GHEA Grapalat" w:hAnsi="GHEA Grapalat" w:cs="Times Armenian"/>
          <w:szCs w:val="22"/>
          <w:lang w:val="af-ZA"/>
        </w:rPr>
        <w:t xml:space="preserve">  I</w:t>
      </w:r>
      <w:proofErr w:type="gramEnd"/>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13544822" w:rsidR="00096865" w:rsidRDefault="002B32D6" w:rsidP="00EF3662">
      <w:pPr>
        <w:numPr>
          <w:ilvl w:val="0"/>
          <w:numId w:val="3"/>
        </w:numPr>
        <w:jc w:val="center"/>
        <w:rPr>
          <w:rFonts w:ascii="GHEA Grapalat" w:hAnsi="GHEA Grapalat" w:cs="Sylfaen"/>
          <w:b/>
          <w:sz w:val="20"/>
        </w:rPr>
      </w:pPr>
      <w:proofErr w:type="gramStart"/>
      <w:r w:rsidRPr="00E6597C">
        <w:rPr>
          <w:rFonts w:ascii="GHEA Grapalat" w:hAnsi="GHEA Grapalat" w:cs="Sylfaen"/>
          <w:b/>
          <w:sz w:val="20"/>
        </w:rPr>
        <w:t>ԳՆՄԱՆ  ԱՌԱՐԿԱՅԻ</w:t>
      </w:r>
      <w:proofErr w:type="gramEnd"/>
      <w:r w:rsidRPr="00E6597C">
        <w:rPr>
          <w:rFonts w:ascii="GHEA Grapalat" w:hAnsi="GHEA Grapalat" w:cs="Sylfaen"/>
          <w:b/>
          <w:sz w:val="20"/>
        </w:rPr>
        <w:t xml:space="preserve">  ԲՆՈՒԹԱԳԻՐԸ</w:t>
      </w:r>
    </w:p>
    <w:p w14:paraId="343670E3" w14:textId="77777777" w:rsidR="008201E5" w:rsidRPr="00E6597C" w:rsidRDefault="008201E5" w:rsidP="008201E5">
      <w:pPr>
        <w:pStyle w:val="Heading3"/>
        <w:spacing w:line="240" w:lineRule="auto"/>
        <w:ind w:firstLine="567"/>
        <w:jc w:val="both"/>
        <w:rPr>
          <w:rFonts w:ascii="GHEA Grapalat" w:hAnsi="GHEA Grapalat"/>
          <w:i w:val="0"/>
          <w:lang w:val="af-ZA"/>
        </w:rPr>
      </w:pPr>
      <w:r w:rsidRPr="00E6597C">
        <w:rPr>
          <w:rFonts w:ascii="GHEA Grapalat" w:hAnsi="GHEA Grapalat" w:cs="Sylfaen"/>
          <w:i w:val="0"/>
        </w:rPr>
        <w:t>1.1 Գնման</w:t>
      </w:r>
      <w:r w:rsidRPr="00E6597C">
        <w:rPr>
          <w:rFonts w:ascii="GHEA Grapalat" w:hAnsi="GHEA Grapalat" w:cs="Sylfaen"/>
          <w:i w:val="0"/>
          <w:lang w:val="af-ZA"/>
        </w:rPr>
        <w:t xml:space="preserve"> </w:t>
      </w:r>
      <w:r w:rsidRPr="00E6597C">
        <w:rPr>
          <w:rFonts w:ascii="GHEA Grapalat" w:hAnsi="GHEA Grapalat" w:cs="Sylfaen"/>
          <w:i w:val="0"/>
        </w:rPr>
        <w:t>առարկա</w:t>
      </w:r>
      <w:r w:rsidRPr="00E6597C">
        <w:rPr>
          <w:rFonts w:ascii="GHEA Grapalat" w:hAnsi="GHEA Grapalat" w:cs="Sylfaen"/>
          <w:i w:val="0"/>
          <w:lang w:val="af-ZA"/>
        </w:rPr>
        <w:t xml:space="preserve"> </w:t>
      </w:r>
      <w:r w:rsidRPr="00E6597C">
        <w:rPr>
          <w:rFonts w:ascii="GHEA Grapalat" w:hAnsi="GHEA Grapalat" w:cs="Sylfaen"/>
          <w:i w:val="0"/>
        </w:rPr>
        <w:t>է</w:t>
      </w:r>
      <w:r w:rsidRPr="00E6597C">
        <w:rPr>
          <w:rFonts w:ascii="GHEA Grapalat" w:hAnsi="GHEA Grapalat" w:cs="Sylfaen"/>
          <w:i w:val="0"/>
          <w:lang w:val="af-ZA"/>
        </w:rPr>
        <w:t xml:space="preserve"> </w:t>
      </w:r>
      <w:proofErr w:type="gramStart"/>
      <w:r w:rsidRPr="00E6597C">
        <w:rPr>
          <w:rFonts w:ascii="GHEA Grapalat" w:hAnsi="GHEA Grapalat" w:cs="Sylfaen"/>
          <w:i w:val="0"/>
        </w:rPr>
        <w:t>հանդիսանում</w:t>
      </w:r>
      <w:r w:rsidRPr="00E6597C">
        <w:rPr>
          <w:rFonts w:ascii="GHEA Grapalat" w:hAnsi="GHEA Grapalat" w:cs="Sylfaen"/>
          <w:i w:val="0"/>
          <w:lang w:val="af-ZA"/>
        </w:rPr>
        <w:t xml:space="preserve">  </w:t>
      </w:r>
      <w:r>
        <w:rPr>
          <w:rFonts w:ascii="GHEA Grapalat" w:hAnsi="GHEA Grapalat" w:cs="Sylfaen"/>
          <w:i w:val="0"/>
          <w:lang w:val="hy-AM"/>
        </w:rPr>
        <w:t>Ջրվեժի</w:t>
      </w:r>
      <w:proofErr w:type="gramEnd"/>
      <w:r>
        <w:rPr>
          <w:rFonts w:ascii="GHEA Grapalat" w:hAnsi="GHEA Grapalat" w:cs="Sylfaen"/>
          <w:i w:val="0"/>
          <w:lang w:val="hy-AM"/>
        </w:rPr>
        <w:t xml:space="preserve"> համայնքապետարանի </w:t>
      </w:r>
      <w:r w:rsidRPr="00E6597C">
        <w:rPr>
          <w:rFonts w:ascii="GHEA Grapalat" w:hAnsi="GHEA Grapalat" w:cs="Sylfaen"/>
          <w:i w:val="0"/>
        </w:rPr>
        <w:t>կարիքների</w:t>
      </w:r>
      <w:r w:rsidRPr="00E6597C">
        <w:rPr>
          <w:rFonts w:ascii="GHEA Grapalat" w:hAnsi="GHEA Grapalat" w:cs="Times Armenian"/>
          <w:i w:val="0"/>
          <w:lang w:val="af-ZA"/>
        </w:rPr>
        <w:t xml:space="preserve"> </w:t>
      </w:r>
      <w:r w:rsidRPr="00E6597C">
        <w:rPr>
          <w:rFonts w:ascii="GHEA Grapalat" w:hAnsi="GHEA Grapalat" w:cs="Sylfaen"/>
          <w:i w:val="0"/>
        </w:rPr>
        <w:t>համար</w:t>
      </w:r>
      <w:r w:rsidRPr="00F85550">
        <w:rPr>
          <w:rFonts w:ascii="GHEA Grapalat" w:hAnsi="GHEA Grapalat" w:cs="Times Armenian"/>
          <w:i w:val="0"/>
          <w:lang w:val="af-ZA"/>
        </w:rPr>
        <w:t xml:space="preserve">` </w:t>
      </w:r>
      <w:r w:rsidRPr="00F85550">
        <w:rPr>
          <w:rFonts w:ascii="GHEA Grapalat" w:hAnsi="GHEA Grapalat"/>
          <w:i w:val="0"/>
          <w:lang w:val="af-ZA"/>
        </w:rPr>
        <w:t>«</w:t>
      </w:r>
      <w:r w:rsidRPr="00F85550">
        <w:rPr>
          <w:rFonts w:ascii="GHEA Grapalat" w:hAnsi="GHEA Grapalat"/>
          <w:i w:val="0"/>
          <w:lang w:val="hy-AM"/>
        </w:rPr>
        <w:t>Ջրվեժ համայնքի ներհամայնքային ճանապարհների ասֆալտապատման</w:t>
      </w:r>
      <w:r>
        <w:rPr>
          <w:rFonts w:ascii="GHEA Grapalat" w:hAnsi="GHEA Grapalat"/>
          <w:i w:val="0"/>
          <w:lang w:val="hy-AM"/>
        </w:rPr>
        <w:t xml:space="preserve"> աշխատանքների</w:t>
      </w:r>
      <w:r w:rsidRPr="00E6597C">
        <w:rPr>
          <w:rFonts w:ascii="GHEA Grapalat" w:hAnsi="GHEA Grapalat"/>
          <w:i w:val="0"/>
          <w:lang w:val="af-ZA"/>
        </w:rPr>
        <w:t xml:space="preserve">» </w:t>
      </w:r>
      <w:r w:rsidRPr="00E6597C">
        <w:rPr>
          <w:rFonts w:ascii="GHEA Grapalat" w:hAnsi="GHEA Grapalat"/>
          <w:i w:val="0"/>
        </w:rPr>
        <w:t>ձեռքբերումը (այսուհետ` նաև աշխատանք)</w:t>
      </w:r>
      <w:r w:rsidRPr="00E6597C">
        <w:rPr>
          <w:rFonts w:ascii="GHEA Grapalat" w:hAnsi="GHEA Grapalat"/>
          <w:i w:val="0"/>
          <w:lang w:val="af-ZA"/>
        </w:rPr>
        <w:t xml:space="preserve">, </w:t>
      </w:r>
      <w:r w:rsidRPr="00E6597C">
        <w:rPr>
          <w:rFonts w:ascii="GHEA Grapalat" w:hAnsi="GHEA Grapalat"/>
          <w:i w:val="0"/>
        </w:rPr>
        <w:t>որ</w:t>
      </w:r>
      <w:r>
        <w:rPr>
          <w:rFonts w:ascii="GHEA Grapalat" w:hAnsi="GHEA Grapalat"/>
          <w:i w:val="0"/>
          <w:lang w:val="hy-AM"/>
        </w:rPr>
        <w:t>ը</w:t>
      </w:r>
      <w:r w:rsidRPr="00E6597C">
        <w:rPr>
          <w:rFonts w:ascii="GHEA Grapalat" w:hAnsi="GHEA Grapalat"/>
          <w:i w:val="0"/>
          <w:lang w:val="af-ZA"/>
        </w:rPr>
        <w:t xml:space="preserve"> </w:t>
      </w:r>
      <w:r w:rsidRPr="00E6597C">
        <w:rPr>
          <w:rFonts w:ascii="GHEA Grapalat" w:hAnsi="GHEA Grapalat"/>
          <w:i w:val="0"/>
        </w:rPr>
        <w:t>խմբավորված</w:t>
      </w:r>
      <w:r w:rsidRPr="00E6597C">
        <w:rPr>
          <w:rFonts w:ascii="GHEA Grapalat" w:hAnsi="GHEA Grapalat"/>
          <w:i w:val="0"/>
          <w:lang w:val="af-ZA"/>
        </w:rPr>
        <w:t xml:space="preserve"> </w:t>
      </w:r>
      <w:r>
        <w:rPr>
          <w:rFonts w:ascii="GHEA Grapalat" w:hAnsi="GHEA Grapalat"/>
          <w:i w:val="0"/>
          <w:lang w:val="hy-AM"/>
        </w:rPr>
        <w:t>է մեկ</w:t>
      </w:r>
      <w:r w:rsidRPr="00E6597C">
        <w:rPr>
          <w:rFonts w:ascii="GHEA Grapalat" w:hAnsi="GHEA Grapalat"/>
          <w:i w:val="0"/>
          <w:lang w:val="af-ZA"/>
        </w:rPr>
        <w:t xml:space="preserve"> </w:t>
      </w:r>
      <w:r>
        <w:rPr>
          <w:rFonts w:ascii="GHEA Grapalat" w:hAnsi="GHEA Grapalat" w:cs="Sylfaen"/>
          <w:i w:val="0"/>
        </w:rPr>
        <w:t>չափաբաժ</w:t>
      </w:r>
      <w:r w:rsidRPr="00E6597C">
        <w:rPr>
          <w:rFonts w:ascii="GHEA Grapalat" w:hAnsi="GHEA Grapalat" w:cs="Sylfaen"/>
          <w:i w:val="0"/>
        </w:rPr>
        <w:t>նում</w:t>
      </w:r>
      <w:r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8201E5" w:rsidRPr="00E6597C" w14:paraId="7177F44E" w14:textId="77777777" w:rsidTr="00472C8A">
        <w:trPr>
          <w:trHeight w:val="600"/>
        </w:trPr>
        <w:tc>
          <w:tcPr>
            <w:tcW w:w="3544" w:type="dxa"/>
            <w:gridSpan w:val="2"/>
            <w:vAlign w:val="center"/>
          </w:tcPr>
          <w:p w14:paraId="27957581" w14:textId="77777777" w:rsidR="008201E5" w:rsidRPr="00E6597C" w:rsidRDefault="008201E5" w:rsidP="00472C8A">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C9A2D1" w14:textId="77777777" w:rsidR="008201E5" w:rsidRPr="00E6597C" w:rsidRDefault="008201E5" w:rsidP="00472C8A">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8201E5" w:rsidRPr="00E6597C" w14:paraId="6E0544A0" w14:textId="77777777" w:rsidTr="00472C8A">
        <w:trPr>
          <w:trHeight w:val="306"/>
        </w:trPr>
        <w:tc>
          <w:tcPr>
            <w:tcW w:w="1843" w:type="dxa"/>
            <w:vAlign w:val="center"/>
          </w:tcPr>
          <w:p w14:paraId="21E44003" w14:textId="77777777" w:rsidR="008201E5" w:rsidRPr="00E6597C" w:rsidRDefault="008201E5" w:rsidP="00472C8A">
            <w:pPr>
              <w:pStyle w:val="BodyTextIndent2"/>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4C786750" w14:textId="77777777" w:rsidR="008201E5" w:rsidRPr="008208A3" w:rsidRDefault="008201E5" w:rsidP="00472C8A">
            <w:pPr>
              <w:pStyle w:val="BodyTextIndent2"/>
              <w:spacing w:line="240" w:lineRule="auto"/>
              <w:ind w:firstLine="0"/>
              <w:jc w:val="center"/>
              <w:rPr>
                <w:rFonts w:ascii="GHEA Grapalat" w:hAnsi="GHEA Grapalat"/>
                <w:b/>
                <w:bCs/>
                <w:i/>
                <w:iCs/>
                <w:sz w:val="14"/>
                <w:szCs w:val="14"/>
              </w:rPr>
            </w:pPr>
            <w:r w:rsidRPr="008208A3">
              <w:rPr>
                <w:rFonts w:ascii="GHEA Grapalat" w:hAnsi="GHEA Grapalat"/>
                <w:b/>
                <w:bCs/>
                <w:i/>
                <w:iCs/>
                <w:sz w:val="14"/>
                <w:szCs w:val="14"/>
                <w:lang w:val="hy-AM"/>
              </w:rPr>
              <w:t>գնման</w:t>
            </w:r>
            <w:r w:rsidRPr="008208A3">
              <w:rPr>
                <w:rFonts w:ascii="GHEA Grapalat" w:hAnsi="GHEA Grapalat"/>
                <w:b/>
                <w:bCs/>
                <w:i/>
                <w:iCs/>
                <w:sz w:val="14"/>
                <w:szCs w:val="14"/>
                <w:lang w:val="en-US"/>
              </w:rPr>
              <w:t xml:space="preserve"> </w:t>
            </w:r>
            <w:r w:rsidRPr="008208A3">
              <w:rPr>
                <w:rFonts w:ascii="GHEA Grapalat" w:hAnsi="GHEA Grapalat"/>
                <w:b/>
                <w:bCs/>
                <w:i/>
                <w:iCs/>
                <w:sz w:val="14"/>
                <w:szCs w:val="14"/>
                <w:lang w:val="hy-AM"/>
              </w:rPr>
              <w:t xml:space="preserve"> գինը</w:t>
            </w:r>
          </w:p>
        </w:tc>
        <w:tc>
          <w:tcPr>
            <w:tcW w:w="6806" w:type="dxa"/>
            <w:vMerge/>
            <w:vAlign w:val="center"/>
          </w:tcPr>
          <w:p w14:paraId="4220590E" w14:textId="77777777" w:rsidR="008201E5" w:rsidRPr="00E6597C" w:rsidRDefault="008201E5" w:rsidP="00472C8A">
            <w:pPr>
              <w:pStyle w:val="BodyTextIndent2"/>
              <w:spacing w:line="240" w:lineRule="auto"/>
              <w:ind w:firstLine="0"/>
              <w:jc w:val="center"/>
              <w:rPr>
                <w:rFonts w:ascii="GHEA Grapalat" w:hAnsi="GHEA Grapalat"/>
                <w:b/>
                <w:bCs/>
                <w:i/>
                <w:iCs/>
              </w:rPr>
            </w:pPr>
          </w:p>
        </w:tc>
      </w:tr>
      <w:tr w:rsidR="008201E5" w:rsidRPr="00F56EAB" w14:paraId="779C31E1" w14:textId="77777777" w:rsidTr="00472C8A">
        <w:tc>
          <w:tcPr>
            <w:tcW w:w="1843" w:type="dxa"/>
            <w:vAlign w:val="center"/>
          </w:tcPr>
          <w:p w14:paraId="5B26A675" w14:textId="77777777" w:rsidR="008201E5" w:rsidRPr="00E6597C" w:rsidRDefault="008201E5" w:rsidP="00472C8A">
            <w:pPr>
              <w:pStyle w:val="BodyTextIndent2"/>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74CCCBEA" w14:textId="63B0407A" w:rsidR="008201E5" w:rsidRPr="00B812B1" w:rsidRDefault="00B812B1" w:rsidP="00472C8A">
            <w:pPr>
              <w:pStyle w:val="BodyTextIndent2"/>
              <w:spacing w:line="240" w:lineRule="auto"/>
              <w:ind w:firstLine="0"/>
              <w:jc w:val="center"/>
              <w:rPr>
                <w:rFonts w:ascii="GHEA Grapalat" w:hAnsi="GHEA Grapalat"/>
                <w:lang w:val="en-US"/>
              </w:rPr>
            </w:pPr>
            <w:r>
              <w:rPr>
                <w:rFonts w:ascii="GHEA Grapalat" w:hAnsi="GHEA Grapalat" w:cs="Arial"/>
                <w:bCs/>
                <w:lang w:val="en-US" w:eastAsia="ru-RU"/>
              </w:rPr>
              <w:t>155 895 566</w:t>
            </w:r>
          </w:p>
        </w:tc>
        <w:tc>
          <w:tcPr>
            <w:tcW w:w="6806" w:type="dxa"/>
            <w:vAlign w:val="center"/>
          </w:tcPr>
          <w:p w14:paraId="6FB7C20C" w14:textId="77777777" w:rsidR="008201E5" w:rsidRPr="00F85550" w:rsidRDefault="008201E5" w:rsidP="00472C8A">
            <w:pPr>
              <w:pStyle w:val="BodyTextIndent2"/>
              <w:spacing w:line="240" w:lineRule="auto"/>
              <w:ind w:firstLine="0"/>
              <w:jc w:val="center"/>
              <w:rPr>
                <w:rFonts w:ascii="GHEA Grapalat" w:hAnsi="GHEA Grapalat"/>
                <w:u w:val="single"/>
                <w:vertAlign w:val="subscript"/>
                <w:lang w:val="hy-AM"/>
              </w:rPr>
            </w:pPr>
            <w:r w:rsidRPr="00F85550">
              <w:rPr>
                <w:rFonts w:ascii="GHEA Grapalat" w:hAnsi="GHEA Grapalat"/>
                <w:lang w:val="hy-AM"/>
              </w:rPr>
              <w:t>Ջրվեժ համայնքի ներհամայնքային ճանապարհների ասֆալտապատման աշխատանքներ</w:t>
            </w:r>
          </w:p>
        </w:tc>
      </w:tr>
    </w:tbl>
    <w:p w14:paraId="3E3277C1" w14:textId="6424B331" w:rsidR="008201E5" w:rsidRDefault="008201E5" w:rsidP="008201E5">
      <w:pPr>
        <w:pStyle w:val="BodyTextIndent2"/>
        <w:spacing w:line="240" w:lineRule="auto"/>
        <w:ind w:firstLine="567"/>
        <w:rPr>
          <w:rFonts w:ascii="GHEA Grapalat" w:hAnsi="GHEA Grapalat"/>
        </w:rPr>
      </w:pPr>
      <w:r w:rsidRPr="00E6597C">
        <w:rPr>
          <w:rFonts w:ascii="GHEA Grapalat" w:hAnsi="GHEA Grapalat"/>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36E1D50E" w14:textId="496E0491" w:rsidR="003065D0" w:rsidRDefault="003065D0" w:rsidP="002D5AE3">
      <w:pPr>
        <w:ind w:firstLine="567"/>
        <w:jc w:val="both"/>
        <w:rPr>
          <w:rFonts w:ascii="GHEA Grapalat" w:hAnsi="GHEA Grapalat" w:cs="Sylfaen"/>
          <w:b/>
          <w:sz w:val="20"/>
          <w:szCs w:val="20"/>
          <w:lang w:val="af-ZA"/>
        </w:rPr>
      </w:pPr>
      <w:bookmarkStart w:id="2" w:name="_Hlk129855354"/>
      <w:r>
        <w:rPr>
          <w:rFonts w:ascii="GHEA Grapalat" w:hAnsi="GHEA Grapalat" w:cs="Sylfaen"/>
          <w:b/>
          <w:sz w:val="20"/>
          <w:szCs w:val="20"/>
          <w:lang w:val="es-ES"/>
        </w:rPr>
        <w:t>Սույն</w:t>
      </w:r>
      <w:r>
        <w:rPr>
          <w:rFonts w:ascii="GHEA Grapalat" w:hAnsi="GHEA Grapalat" w:cs="Times Armenian"/>
          <w:b/>
          <w:sz w:val="20"/>
          <w:szCs w:val="20"/>
          <w:lang w:val="af-ZA"/>
        </w:rPr>
        <w:t xml:space="preserve"> </w:t>
      </w:r>
      <w:r>
        <w:rPr>
          <w:rFonts w:ascii="GHEA Grapalat" w:hAnsi="GHEA Grapalat" w:cs="Sylfaen"/>
          <w:b/>
          <w:sz w:val="20"/>
          <w:szCs w:val="20"/>
          <w:lang w:val="es-ES"/>
        </w:rPr>
        <w:t>հրավերով</w:t>
      </w:r>
      <w:r>
        <w:rPr>
          <w:rFonts w:ascii="GHEA Grapalat" w:hAnsi="GHEA Grapalat" w:cs="Times Armenian"/>
          <w:b/>
          <w:sz w:val="20"/>
          <w:szCs w:val="20"/>
          <w:lang w:val="af-ZA"/>
        </w:rPr>
        <w:t xml:space="preserve"> </w:t>
      </w:r>
      <w:r>
        <w:rPr>
          <w:rFonts w:ascii="GHEA Grapalat" w:hAnsi="GHEA Grapalat" w:cs="Sylfaen"/>
          <w:b/>
          <w:sz w:val="20"/>
          <w:szCs w:val="20"/>
          <w:lang w:val="es-ES"/>
        </w:rPr>
        <w:t>նախատեսված</w:t>
      </w:r>
      <w:r>
        <w:rPr>
          <w:rFonts w:ascii="GHEA Grapalat" w:hAnsi="GHEA Grapalat" w:cs="Times Armenian"/>
          <w:b/>
          <w:sz w:val="20"/>
          <w:szCs w:val="20"/>
          <w:lang w:val="af-ZA"/>
        </w:rPr>
        <w:t xml:space="preserve"> աշխատանքների կատարման </w:t>
      </w:r>
      <w:r>
        <w:rPr>
          <w:rFonts w:ascii="GHEA Grapalat" w:hAnsi="GHEA Grapalat" w:cs="Sylfaen"/>
          <w:b/>
          <w:sz w:val="20"/>
          <w:szCs w:val="20"/>
          <w:lang w:val="es-ES"/>
        </w:rPr>
        <w:t>համար</w:t>
      </w:r>
      <w:r>
        <w:rPr>
          <w:rFonts w:ascii="GHEA Grapalat" w:hAnsi="GHEA Grapalat" w:cs="Times Armenian"/>
          <w:b/>
          <w:sz w:val="20"/>
          <w:szCs w:val="20"/>
          <w:lang w:val="af-ZA"/>
        </w:rPr>
        <w:t xml:space="preserve"> </w:t>
      </w:r>
      <w:r>
        <w:rPr>
          <w:rFonts w:ascii="GHEA Grapalat" w:hAnsi="GHEA Grapalat" w:cs="Sylfaen"/>
          <w:b/>
          <w:sz w:val="20"/>
          <w:szCs w:val="20"/>
          <w:lang w:val="es-ES"/>
        </w:rPr>
        <w:t>պահանջվում</w:t>
      </w:r>
      <w:r>
        <w:rPr>
          <w:rFonts w:ascii="GHEA Grapalat" w:hAnsi="GHEA Grapalat" w:cs="Times Armenian"/>
          <w:b/>
          <w:sz w:val="20"/>
          <w:szCs w:val="20"/>
          <w:lang w:val="af-ZA"/>
        </w:rPr>
        <w:t xml:space="preserve"> </w:t>
      </w:r>
      <w:r>
        <w:rPr>
          <w:rFonts w:ascii="GHEA Grapalat" w:hAnsi="GHEA Grapalat" w:cs="Times Armenian"/>
          <w:b/>
          <w:sz w:val="20"/>
          <w:szCs w:val="20"/>
          <w:lang w:val="hy-AM"/>
        </w:rPr>
        <w:t>է</w:t>
      </w:r>
      <w:r>
        <w:rPr>
          <w:rFonts w:ascii="GHEA Grapalat" w:hAnsi="GHEA Grapalat" w:cs="Times Armenian"/>
          <w:b/>
          <w:sz w:val="20"/>
          <w:szCs w:val="20"/>
          <w:lang w:val="af-ZA"/>
        </w:rPr>
        <w:t xml:space="preserve"> </w:t>
      </w:r>
      <w:r>
        <w:rPr>
          <w:rFonts w:ascii="GHEA Grapalat" w:hAnsi="GHEA Grapalat" w:cs="Sylfaen"/>
          <w:b/>
          <w:sz w:val="20"/>
          <w:szCs w:val="20"/>
          <w:lang w:val="es-ES"/>
        </w:rPr>
        <w:t>հետևյալ</w:t>
      </w:r>
      <w:r>
        <w:rPr>
          <w:rFonts w:ascii="GHEA Grapalat" w:hAnsi="GHEA Grapalat" w:cs="Times Armenian"/>
          <w:b/>
          <w:sz w:val="20"/>
          <w:szCs w:val="20"/>
          <w:lang w:val="af-ZA"/>
        </w:rPr>
        <w:t xml:space="preserve"> </w:t>
      </w:r>
      <w:r>
        <w:rPr>
          <w:rFonts w:ascii="GHEA Grapalat" w:hAnsi="GHEA Grapalat" w:cs="Sylfaen"/>
          <w:b/>
          <w:sz w:val="20"/>
          <w:szCs w:val="20"/>
          <w:lang w:val="es-ES"/>
        </w:rPr>
        <w:t>լիցենզիան</w:t>
      </w:r>
      <w:r>
        <w:rPr>
          <w:rFonts w:ascii="GHEA Grapalat" w:hAnsi="GHEA Grapalat" w:cs="Sylfaen"/>
          <w:b/>
          <w:sz w:val="20"/>
          <w:szCs w:val="20"/>
          <w:lang w:val="af-ZA"/>
        </w:rPr>
        <w:t>.</w:t>
      </w:r>
    </w:p>
    <w:tbl>
      <w:tblPr>
        <w:tblpPr w:leftFromText="180" w:rightFromText="180" w:vertAnchor="text" w:horzAnchor="margin" w:tblpY="77"/>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57"/>
      </w:tblGrid>
      <w:tr w:rsidR="003065D0" w14:paraId="44544A20" w14:textId="77777777" w:rsidTr="003065D0">
        <w:tc>
          <w:tcPr>
            <w:tcW w:w="11057" w:type="dxa"/>
            <w:tcBorders>
              <w:top w:val="single" w:sz="4" w:space="0" w:color="auto"/>
              <w:left w:val="single" w:sz="4" w:space="0" w:color="auto"/>
              <w:bottom w:val="single" w:sz="4" w:space="0" w:color="auto"/>
              <w:right w:val="single" w:sz="4" w:space="0" w:color="auto"/>
            </w:tcBorders>
            <w:hideMark/>
          </w:tcPr>
          <w:p w14:paraId="33C26974" w14:textId="77777777" w:rsidR="003065D0" w:rsidRDefault="003065D0" w:rsidP="003065D0">
            <w:pPr>
              <w:jc w:val="center"/>
              <w:rPr>
                <w:rFonts w:ascii="GHEA Grapalat" w:hAnsi="GHEA Grapalat"/>
                <w:bCs/>
                <w:iCs/>
                <w:sz w:val="20"/>
                <w:szCs w:val="20"/>
                <w:lang w:val="es-ES"/>
              </w:rPr>
            </w:pPr>
            <w:r>
              <w:rPr>
                <w:rFonts w:ascii="GHEA Grapalat" w:hAnsi="GHEA Grapalat" w:cs="Sylfaen"/>
                <w:sz w:val="20"/>
                <w:szCs w:val="20"/>
              </w:rPr>
              <w:t>Պահանջվող</w:t>
            </w:r>
            <w:r>
              <w:rPr>
                <w:rFonts w:ascii="GHEA Grapalat" w:hAnsi="GHEA Grapalat"/>
                <w:sz w:val="20"/>
                <w:szCs w:val="20"/>
              </w:rPr>
              <w:t xml:space="preserve"> </w:t>
            </w:r>
            <w:r>
              <w:rPr>
                <w:rFonts w:ascii="GHEA Grapalat" w:hAnsi="GHEA Grapalat" w:cs="Sylfaen"/>
                <w:sz w:val="20"/>
                <w:szCs w:val="20"/>
              </w:rPr>
              <w:t>լիցենզիա</w:t>
            </w:r>
            <w:r>
              <w:rPr>
                <w:rFonts w:ascii="GHEA Grapalat" w:hAnsi="GHEA Grapalat" w:cs="Sylfaen"/>
                <w:sz w:val="20"/>
                <w:szCs w:val="20"/>
                <w:lang w:val="hy-AM"/>
              </w:rPr>
              <w:t>յի</w:t>
            </w:r>
            <w:r>
              <w:rPr>
                <w:rFonts w:ascii="GHEA Grapalat" w:hAnsi="GHEA Grapalat"/>
                <w:sz w:val="20"/>
                <w:szCs w:val="20"/>
              </w:rPr>
              <w:t xml:space="preserve"> </w:t>
            </w:r>
            <w:r>
              <w:rPr>
                <w:rFonts w:ascii="GHEA Grapalat" w:hAnsi="GHEA Grapalat" w:cs="Sylfaen"/>
                <w:sz w:val="20"/>
                <w:szCs w:val="20"/>
              </w:rPr>
              <w:t>տեսակները</w:t>
            </w:r>
          </w:p>
        </w:tc>
      </w:tr>
      <w:tr w:rsidR="003065D0" w:rsidRPr="003065D0" w14:paraId="280ED84C" w14:textId="77777777" w:rsidTr="003065D0">
        <w:trPr>
          <w:trHeight w:val="435"/>
        </w:trPr>
        <w:tc>
          <w:tcPr>
            <w:tcW w:w="11057" w:type="dxa"/>
            <w:tcBorders>
              <w:top w:val="single" w:sz="4" w:space="0" w:color="auto"/>
              <w:left w:val="single" w:sz="4" w:space="0" w:color="auto"/>
              <w:bottom w:val="single" w:sz="4" w:space="0" w:color="auto"/>
              <w:right w:val="single" w:sz="4" w:space="0" w:color="auto"/>
            </w:tcBorders>
            <w:hideMark/>
          </w:tcPr>
          <w:p w14:paraId="70AC964C" w14:textId="4308E489" w:rsidR="003065D0" w:rsidRPr="003065D0" w:rsidRDefault="003065D0" w:rsidP="005611DA">
            <w:pPr>
              <w:jc w:val="center"/>
              <w:rPr>
                <w:rFonts w:ascii="GHEA Grapalat" w:hAnsi="GHEA Grapalat" w:cs="Times Armenian"/>
                <w:sz w:val="20"/>
                <w:szCs w:val="20"/>
              </w:rPr>
            </w:pPr>
            <w:r w:rsidRPr="003065D0">
              <w:rPr>
                <w:rFonts w:ascii="GHEA Grapalat" w:hAnsi="GHEA Grapalat"/>
                <w:sz w:val="20"/>
                <w:szCs w:val="20"/>
              </w:rPr>
              <w:t xml:space="preserve">1) </w:t>
            </w:r>
            <w:r>
              <w:rPr>
                <w:rFonts w:ascii="GHEA Grapalat" w:hAnsi="GHEA Grapalat"/>
                <w:b/>
                <w:sz w:val="20"/>
                <w:szCs w:val="20"/>
                <w:lang w:eastAsia="ru-RU"/>
              </w:rPr>
              <w:t>տրանսպորտային</w:t>
            </w:r>
            <w:r w:rsidRPr="003065D0">
              <w:rPr>
                <w:rFonts w:ascii="GHEA Grapalat" w:hAnsi="GHEA Grapalat"/>
                <w:b/>
                <w:sz w:val="20"/>
                <w:szCs w:val="20"/>
                <w:lang w:eastAsia="ru-RU"/>
              </w:rPr>
              <w:t xml:space="preserve"> </w:t>
            </w:r>
            <w:r>
              <w:rPr>
                <w:rFonts w:ascii="GHEA Grapalat" w:hAnsi="GHEA Grapalat"/>
                <w:b/>
                <w:sz w:val="20"/>
                <w:szCs w:val="20"/>
                <w:lang w:eastAsia="ru-RU"/>
              </w:rPr>
              <w:t>ուղիներ</w:t>
            </w:r>
            <w:r w:rsidRPr="003065D0">
              <w:rPr>
                <w:rFonts w:ascii="GHEA Grapalat" w:hAnsi="GHEA Grapalat"/>
                <w:b/>
                <w:sz w:val="20"/>
                <w:szCs w:val="20"/>
                <w:lang w:eastAsia="ru-RU"/>
              </w:rPr>
              <w:t xml:space="preserve"> (</w:t>
            </w:r>
            <w:r>
              <w:rPr>
                <w:rFonts w:ascii="GHEA Grapalat" w:hAnsi="GHEA Grapalat"/>
                <w:b/>
                <w:sz w:val="20"/>
                <w:szCs w:val="20"/>
                <w:lang w:eastAsia="ru-RU"/>
              </w:rPr>
              <w:t>ավտոմոբիլային</w:t>
            </w:r>
            <w:r w:rsidRPr="003065D0">
              <w:rPr>
                <w:rFonts w:ascii="GHEA Grapalat" w:hAnsi="GHEA Grapalat"/>
                <w:b/>
                <w:sz w:val="20"/>
                <w:szCs w:val="20"/>
                <w:lang w:eastAsia="ru-RU"/>
              </w:rPr>
              <w:t xml:space="preserve"> </w:t>
            </w:r>
            <w:r>
              <w:rPr>
                <w:rFonts w:ascii="GHEA Grapalat" w:hAnsi="GHEA Grapalat"/>
                <w:b/>
                <w:sz w:val="20"/>
                <w:szCs w:val="20"/>
                <w:lang w:eastAsia="ru-RU"/>
              </w:rPr>
              <w:t>ճանապարհներ</w:t>
            </w:r>
            <w:r w:rsidRPr="003065D0">
              <w:rPr>
                <w:rFonts w:ascii="GHEA Grapalat" w:hAnsi="GHEA Grapalat"/>
                <w:b/>
                <w:sz w:val="20"/>
                <w:szCs w:val="20"/>
                <w:lang w:eastAsia="ru-RU"/>
              </w:rPr>
              <w:t xml:space="preserve">, </w:t>
            </w:r>
            <w:r>
              <w:rPr>
                <w:rFonts w:ascii="GHEA Grapalat" w:hAnsi="GHEA Grapalat"/>
                <w:b/>
                <w:sz w:val="20"/>
                <w:szCs w:val="20"/>
                <w:lang w:eastAsia="ru-RU"/>
              </w:rPr>
              <w:t>երկաթուղային</w:t>
            </w:r>
            <w:r w:rsidRPr="003065D0">
              <w:rPr>
                <w:rFonts w:ascii="GHEA Grapalat" w:hAnsi="GHEA Grapalat"/>
                <w:b/>
                <w:sz w:val="20"/>
                <w:szCs w:val="20"/>
                <w:lang w:eastAsia="ru-RU"/>
              </w:rPr>
              <w:t xml:space="preserve"> </w:t>
            </w:r>
            <w:r>
              <w:rPr>
                <w:rFonts w:ascii="GHEA Grapalat" w:hAnsi="GHEA Grapalat"/>
                <w:b/>
                <w:sz w:val="20"/>
                <w:szCs w:val="20"/>
                <w:lang w:eastAsia="ru-RU"/>
              </w:rPr>
              <w:t>գծեր</w:t>
            </w:r>
            <w:r w:rsidRPr="003065D0">
              <w:rPr>
                <w:rFonts w:ascii="GHEA Grapalat" w:hAnsi="GHEA Grapalat"/>
                <w:b/>
                <w:sz w:val="20"/>
                <w:szCs w:val="20"/>
                <w:lang w:eastAsia="ru-RU"/>
              </w:rPr>
              <w:t xml:space="preserve"> </w:t>
            </w:r>
            <w:r>
              <w:rPr>
                <w:rFonts w:ascii="GHEA Grapalat" w:hAnsi="GHEA Grapalat"/>
                <w:b/>
                <w:sz w:val="20"/>
                <w:szCs w:val="20"/>
                <w:lang w:eastAsia="ru-RU"/>
              </w:rPr>
              <w:t>և</w:t>
            </w:r>
            <w:r w:rsidRPr="003065D0">
              <w:rPr>
                <w:rFonts w:ascii="GHEA Grapalat" w:hAnsi="GHEA Grapalat"/>
                <w:b/>
                <w:sz w:val="20"/>
                <w:szCs w:val="20"/>
                <w:lang w:eastAsia="ru-RU"/>
              </w:rPr>
              <w:t xml:space="preserve"> </w:t>
            </w:r>
            <w:r>
              <w:rPr>
                <w:rFonts w:ascii="GHEA Grapalat" w:hAnsi="GHEA Grapalat"/>
                <w:b/>
                <w:sz w:val="20"/>
                <w:szCs w:val="20"/>
                <w:lang w:eastAsia="ru-RU"/>
              </w:rPr>
              <w:t>օդանավակայաններ</w:t>
            </w:r>
            <w:r w:rsidRPr="003065D0">
              <w:rPr>
                <w:rFonts w:ascii="GHEA Grapalat" w:hAnsi="GHEA Grapalat"/>
                <w:b/>
                <w:sz w:val="20"/>
                <w:szCs w:val="20"/>
                <w:lang w:eastAsia="ru-RU"/>
              </w:rPr>
              <w:t xml:space="preserve">, </w:t>
            </w:r>
            <w:r>
              <w:rPr>
                <w:rFonts w:ascii="GHEA Grapalat" w:hAnsi="GHEA Grapalat"/>
                <w:b/>
                <w:sz w:val="20"/>
                <w:szCs w:val="20"/>
                <w:lang w:eastAsia="ru-RU"/>
              </w:rPr>
              <w:t>արհեստական</w:t>
            </w:r>
            <w:r w:rsidRPr="003065D0">
              <w:rPr>
                <w:rFonts w:ascii="GHEA Grapalat" w:hAnsi="GHEA Grapalat"/>
                <w:b/>
                <w:sz w:val="20"/>
                <w:szCs w:val="20"/>
                <w:lang w:eastAsia="ru-RU"/>
              </w:rPr>
              <w:t xml:space="preserve"> </w:t>
            </w:r>
            <w:r>
              <w:rPr>
                <w:rFonts w:ascii="GHEA Grapalat" w:hAnsi="GHEA Grapalat"/>
                <w:b/>
                <w:sz w:val="20"/>
                <w:szCs w:val="20"/>
                <w:lang w:eastAsia="ru-RU"/>
              </w:rPr>
              <w:t>կառուցվածքներ՝</w:t>
            </w:r>
            <w:r w:rsidRPr="003065D0">
              <w:rPr>
                <w:rFonts w:ascii="GHEA Grapalat" w:hAnsi="GHEA Grapalat"/>
                <w:b/>
                <w:sz w:val="20"/>
                <w:szCs w:val="20"/>
                <w:lang w:eastAsia="ru-RU"/>
              </w:rPr>
              <w:t xml:space="preserve"> </w:t>
            </w:r>
            <w:r>
              <w:rPr>
                <w:rFonts w:ascii="GHEA Grapalat" w:hAnsi="GHEA Grapalat"/>
                <w:b/>
                <w:sz w:val="20"/>
                <w:szCs w:val="20"/>
                <w:lang w:eastAsia="ru-RU"/>
              </w:rPr>
              <w:t>կամուրջներ</w:t>
            </w:r>
            <w:r w:rsidRPr="003065D0">
              <w:rPr>
                <w:rFonts w:ascii="GHEA Grapalat" w:hAnsi="GHEA Grapalat"/>
                <w:b/>
                <w:sz w:val="20"/>
                <w:szCs w:val="20"/>
                <w:lang w:eastAsia="ru-RU"/>
              </w:rPr>
              <w:t xml:space="preserve">, </w:t>
            </w:r>
            <w:r>
              <w:rPr>
                <w:rFonts w:ascii="GHEA Grapalat" w:hAnsi="GHEA Grapalat"/>
                <w:b/>
                <w:sz w:val="20"/>
                <w:szCs w:val="20"/>
                <w:lang w:eastAsia="ru-RU"/>
              </w:rPr>
              <w:t>թունելներ</w:t>
            </w:r>
            <w:r w:rsidRPr="003065D0">
              <w:rPr>
                <w:rFonts w:ascii="GHEA Grapalat" w:hAnsi="GHEA Grapalat"/>
                <w:b/>
                <w:sz w:val="20"/>
                <w:szCs w:val="20"/>
                <w:lang w:eastAsia="ru-RU"/>
              </w:rPr>
              <w:t xml:space="preserve">, </w:t>
            </w:r>
            <w:r>
              <w:rPr>
                <w:rFonts w:ascii="GHEA Grapalat" w:hAnsi="GHEA Grapalat"/>
                <w:b/>
                <w:sz w:val="20"/>
                <w:szCs w:val="20"/>
                <w:lang w:eastAsia="ru-RU"/>
              </w:rPr>
              <w:t>ուղեանցներ</w:t>
            </w:r>
            <w:r w:rsidRPr="003065D0">
              <w:rPr>
                <w:rFonts w:ascii="GHEA Grapalat" w:hAnsi="GHEA Grapalat"/>
                <w:b/>
                <w:sz w:val="20"/>
                <w:szCs w:val="20"/>
                <w:lang w:eastAsia="ru-RU"/>
              </w:rPr>
              <w:t xml:space="preserve">, </w:t>
            </w:r>
            <w:r>
              <w:rPr>
                <w:rFonts w:ascii="GHEA Grapalat" w:hAnsi="GHEA Grapalat"/>
                <w:b/>
                <w:sz w:val="20"/>
                <w:szCs w:val="20"/>
                <w:lang w:eastAsia="ru-RU"/>
              </w:rPr>
              <w:t>էստակադաներ</w:t>
            </w:r>
            <w:r w:rsidRPr="003065D0">
              <w:rPr>
                <w:rFonts w:ascii="GHEA Grapalat" w:hAnsi="GHEA Grapalat"/>
                <w:b/>
                <w:sz w:val="20"/>
                <w:szCs w:val="20"/>
                <w:lang w:eastAsia="ru-RU"/>
              </w:rPr>
              <w:t xml:space="preserve">, </w:t>
            </w:r>
            <w:r>
              <w:rPr>
                <w:rFonts w:ascii="GHEA Grapalat" w:hAnsi="GHEA Grapalat"/>
                <w:b/>
                <w:sz w:val="20"/>
                <w:szCs w:val="20"/>
                <w:lang w:eastAsia="ru-RU"/>
              </w:rPr>
              <w:t>հենապատեր</w:t>
            </w:r>
            <w:r w:rsidRPr="003065D0">
              <w:rPr>
                <w:rFonts w:ascii="GHEA Grapalat" w:hAnsi="GHEA Grapalat"/>
                <w:b/>
                <w:sz w:val="20"/>
                <w:szCs w:val="20"/>
                <w:lang w:eastAsia="ru-RU"/>
              </w:rPr>
              <w:t xml:space="preserve"> </w:t>
            </w:r>
            <w:r>
              <w:rPr>
                <w:rFonts w:ascii="GHEA Grapalat" w:hAnsi="GHEA Grapalat"/>
                <w:b/>
                <w:sz w:val="20"/>
                <w:szCs w:val="20"/>
                <w:lang w:eastAsia="ru-RU"/>
              </w:rPr>
              <w:t>և</w:t>
            </w:r>
            <w:r w:rsidRPr="003065D0">
              <w:rPr>
                <w:rFonts w:ascii="GHEA Grapalat" w:hAnsi="GHEA Grapalat"/>
                <w:b/>
                <w:sz w:val="20"/>
                <w:szCs w:val="20"/>
                <w:lang w:eastAsia="ru-RU"/>
              </w:rPr>
              <w:t xml:space="preserve"> </w:t>
            </w:r>
            <w:r>
              <w:rPr>
                <w:rFonts w:ascii="GHEA Grapalat" w:hAnsi="GHEA Grapalat"/>
                <w:b/>
                <w:sz w:val="20"/>
                <w:szCs w:val="20"/>
                <w:lang w:eastAsia="ru-RU"/>
              </w:rPr>
              <w:t>այլն</w:t>
            </w:r>
            <w:r w:rsidRPr="003065D0">
              <w:rPr>
                <w:rFonts w:ascii="GHEA Grapalat" w:hAnsi="GHEA Grapalat"/>
                <w:b/>
                <w:sz w:val="20"/>
                <w:szCs w:val="20"/>
                <w:lang w:eastAsia="ru-RU"/>
              </w:rPr>
              <w:t>)</w:t>
            </w:r>
          </w:p>
        </w:tc>
      </w:tr>
    </w:tbl>
    <w:p w14:paraId="10B747A4" w14:textId="77777777" w:rsidR="003065D0" w:rsidRDefault="003065D0" w:rsidP="003065D0">
      <w:pPr>
        <w:jc w:val="both"/>
        <w:rPr>
          <w:rFonts w:ascii="GHEA Grapalat" w:hAnsi="GHEA Grapalat" w:cs="Sylfaen"/>
          <w:sz w:val="20"/>
          <w:szCs w:val="20"/>
          <w:lang w:val="af-ZA"/>
        </w:rPr>
      </w:pPr>
    </w:p>
    <w:bookmarkEnd w:id="2"/>
    <w:p w14:paraId="10B147FF" w14:textId="77777777"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proofErr w:type="gramStart"/>
      <w:r w:rsidRPr="00E6597C">
        <w:rPr>
          <w:rFonts w:ascii="GHEA Grapalat" w:hAnsi="GHEA Grapalat" w:cs="Sylfaen"/>
          <w:b/>
          <w:sz w:val="20"/>
        </w:rPr>
        <w:t>ՉԱՓԱՆԻՇՆԵՐԸ</w:t>
      </w:r>
      <w:r w:rsidRPr="00E6597C">
        <w:rPr>
          <w:rFonts w:ascii="GHEA Grapalat" w:hAnsi="GHEA Grapalat"/>
          <w:b/>
          <w:sz w:val="20"/>
          <w:lang w:val="es-ES"/>
        </w:rPr>
        <w:t xml:space="preserve">  ԵՎ</w:t>
      </w:r>
      <w:proofErr w:type="gramEnd"/>
      <w:r w:rsidRPr="00E6597C">
        <w:rPr>
          <w:rFonts w:ascii="GHEA Grapalat" w:hAnsi="GHEA Grapalat"/>
          <w:b/>
          <w:sz w:val="20"/>
          <w:lang w:val="es-ES"/>
        </w:rPr>
        <w:t xml:space="preserve">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FB1792C" w14:textId="593D523D" w:rsidR="00753E6E" w:rsidRPr="00E6597C" w:rsidRDefault="00982E3D" w:rsidP="00EF3662">
      <w:pPr>
        <w:ind w:firstLine="567"/>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E6597C">
        <w:rPr>
          <w:rFonts w:ascii="GHEA Grapalat" w:hAnsi="GHEA Grapalat" w:cs="Arial Armenian"/>
          <w:sz w:val="20"/>
          <w:lang w:val="es-ES"/>
        </w:rPr>
        <w:t xml:space="preserve">2.1 </w:t>
      </w:r>
      <w:proofErr w:type="gramStart"/>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ընթացակարգին</w:t>
      </w:r>
      <w:proofErr w:type="gramEnd"/>
      <w:r w:rsidR="006F49AA" w:rsidRPr="00E6597C">
        <w:rPr>
          <w:rFonts w:ascii="GHEA Grapalat" w:hAnsi="GHEA Grapalat" w:cs="Arial Armenian"/>
          <w:sz w:val="20"/>
          <w:lang w:val="es-ES"/>
        </w:rPr>
        <w:t xml:space="preserve">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2088C39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00982E3D" w:rsidRPr="00982E3D">
        <w:rPr>
          <w:rFonts w:ascii="GHEA Grapalat" w:hAnsi="GHEA Grapalat"/>
          <w:sz w:val="20"/>
          <w:szCs w:val="20"/>
          <w:lang w:val="es-ES"/>
        </w:rPr>
        <w:t xml:space="preserve"> </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lastRenderedPageBreak/>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BodyTextIndent2"/>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39C3E14E"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2AA72D54"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3767965A" w14:textId="3D54402D" w:rsidR="00982E3D" w:rsidRPr="00120517" w:rsidRDefault="00982E3D" w:rsidP="00982E3D">
      <w:pPr>
        <w:pStyle w:val="BodyTextIndent2"/>
        <w:spacing w:line="240" w:lineRule="auto"/>
        <w:ind w:firstLine="567"/>
        <w:rPr>
          <w:rFonts w:ascii="GHEA Grapalat" w:hAnsi="GHEA Grapalat" w:cs="Sylfaen"/>
          <w:color w:val="000000"/>
          <w:szCs w:val="24"/>
        </w:rPr>
      </w:pPr>
      <w:r w:rsidRPr="00E6597C">
        <w:rPr>
          <w:rFonts w:ascii="GHEA Grapalat" w:hAnsi="GHEA Grapalat" w:cs="Sylfaen"/>
          <w:szCs w:val="24"/>
          <w:lang w:val="hy-AM"/>
        </w:rPr>
        <w:t xml:space="preserve">4.2  </w:t>
      </w:r>
      <w:r w:rsidRPr="004605D7">
        <w:rPr>
          <w:rFonts w:ascii="GHEA Grapalat" w:hAnsi="GHEA Grapalat" w:cs="Sylfaen"/>
          <w:szCs w:val="24"/>
          <w:lang w:val="hy-AM"/>
        </w:rPr>
        <w:t xml:space="preserve">Ընթացակարգի հայտերն անհրաժեշտ է ներկայացնել </w:t>
      </w:r>
      <w:r w:rsidRPr="00E6597C">
        <w:rPr>
          <w:rFonts w:ascii="GHEA Grapalat" w:hAnsi="GHEA Grapalat" w:cs="Sylfaen"/>
        </w:rPr>
        <w:t>հանձնաժողովին</w:t>
      </w:r>
      <w:r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w:t>
      </w:r>
      <w:r w:rsidRPr="00F85550">
        <w:rPr>
          <w:rFonts w:ascii="GHEA Grapalat" w:hAnsi="GHEA Grapalat" w:cs="Sylfaen"/>
          <w:szCs w:val="24"/>
          <w:lang w:val="hy-AM"/>
        </w:rPr>
        <w:t xml:space="preserve">օրվանից </w:t>
      </w:r>
      <w:r>
        <w:rPr>
          <w:rFonts w:ascii="GHEA Grapalat" w:hAnsi="GHEA Grapalat" w:cs="Sylfaen"/>
          <w:color w:val="000000"/>
          <w:szCs w:val="24"/>
          <w:lang w:val="hy-AM"/>
        </w:rPr>
        <w:t>հաշված 40-րդ օրվա ժամը 1</w:t>
      </w:r>
      <w:r w:rsidRPr="00982E3D">
        <w:rPr>
          <w:rFonts w:ascii="GHEA Grapalat" w:hAnsi="GHEA Grapalat" w:cs="Sylfaen"/>
          <w:color w:val="000000"/>
          <w:szCs w:val="24"/>
          <w:lang w:val="hy-AM"/>
        </w:rPr>
        <w:t>1</w:t>
      </w:r>
      <w:r w:rsidRPr="00F85550">
        <w:rPr>
          <w:rFonts w:ascii="GHEA Grapalat" w:hAnsi="GHEA Grapalat" w:cs="Sylfaen"/>
          <w:color w:val="000000"/>
          <w:szCs w:val="24"/>
          <w:lang w:val="hy-AM"/>
        </w:rPr>
        <w:t>:30</w:t>
      </w:r>
      <w:r w:rsidRPr="00F85550">
        <w:rPr>
          <w:rFonts w:ascii="GHEA Grapalat" w:hAnsi="GHEA Grapalat" w:cs="Sylfaen"/>
          <w:color w:val="000000"/>
          <w:szCs w:val="24"/>
        </w:rPr>
        <w:t>-</w:t>
      </w:r>
      <w:r w:rsidRPr="00F85550">
        <w:rPr>
          <w:rFonts w:ascii="GHEA Grapalat" w:hAnsi="GHEA Grapalat" w:cs="Sylfaen"/>
          <w:color w:val="000000"/>
          <w:szCs w:val="24"/>
          <w:lang w:val="hy-AM"/>
        </w:rPr>
        <w:t>ին</w:t>
      </w:r>
      <w:r w:rsidRPr="00F85550">
        <w:rPr>
          <w:rFonts w:ascii="GHEA Grapalat" w:hAnsi="GHEA Grapalat" w:cs="Sylfaen"/>
          <w:color w:val="000000"/>
          <w:szCs w:val="24"/>
        </w:rPr>
        <w:t xml:space="preserve">, </w:t>
      </w:r>
      <w:r w:rsidRPr="00F85550">
        <w:rPr>
          <w:rFonts w:ascii="GHEA Grapalat" w:hAnsi="GHEA Grapalat"/>
          <w:color w:val="000000"/>
        </w:rPr>
        <w:t xml:space="preserve">Կոտայքի մարզ, </w:t>
      </w:r>
      <w:r w:rsidRPr="00F85550">
        <w:rPr>
          <w:rFonts w:ascii="GHEA Grapalat" w:hAnsi="GHEA Grapalat"/>
          <w:color w:val="000000"/>
          <w:lang w:val="hy-AM"/>
        </w:rPr>
        <w:t xml:space="preserve">Ջրվեժ համայնք, </w:t>
      </w:r>
      <w:r w:rsidRPr="00F85550">
        <w:rPr>
          <w:rFonts w:ascii="GHEA Grapalat" w:hAnsi="GHEA Grapalat"/>
          <w:color w:val="000000"/>
        </w:rPr>
        <w:t>գյուղ Ջրվեժ Մելքոնյան 76</w:t>
      </w:r>
      <w:r>
        <w:rPr>
          <w:rFonts w:ascii="GHEA Grapalat" w:hAnsi="GHEA Grapalat"/>
          <w:color w:val="000000"/>
          <w:lang w:val="hy-AM"/>
        </w:rPr>
        <w:t xml:space="preserve"> </w:t>
      </w:r>
      <w:r w:rsidRPr="00F85550">
        <w:rPr>
          <w:rFonts w:ascii="GHEA Grapalat" w:hAnsi="GHEA Grapalat" w:cs="Sylfaen"/>
          <w:color w:val="000000"/>
          <w:szCs w:val="24"/>
          <w:lang w:val="hy-AM"/>
        </w:rPr>
        <w:t>հասցեով։</w:t>
      </w:r>
    </w:p>
    <w:p w14:paraId="5BA91ACF" w14:textId="1BFFDCA1" w:rsidR="00B61894" w:rsidRPr="004605D7" w:rsidRDefault="00982E3D" w:rsidP="00982E3D">
      <w:pPr>
        <w:pStyle w:val="BodyTextIndent2"/>
        <w:spacing w:line="240" w:lineRule="auto"/>
        <w:ind w:firstLine="567"/>
        <w:rPr>
          <w:rFonts w:ascii="GHEA Grapalat" w:hAnsi="GHEA Grapalat" w:cs="Sylfaen"/>
          <w:szCs w:val="24"/>
          <w:lang w:val="hy-AM"/>
        </w:rPr>
      </w:pPr>
      <w:r w:rsidRPr="00A347BD">
        <w:rPr>
          <w:rFonts w:ascii="GHEA Grapalat" w:hAnsi="GHEA Grapalat" w:cs="Sylfaen"/>
          <w:szCs w:val="24"/>
          <w:lang w:val="hy-AM"/>
        </w:rPr>
        <w:t>Ընթացակարգի հայտերը ստանում և հայտերի գրանցամատյանում գրանցում է հանձնաժողովի քարտուղար Արմինե Պետրոսյանը։</w:t>
      </w:r>
      <w:r w:rsidR="00B61894" w:rsidRPr="004605D7">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BodyTextIndent2"/>
        <w:spacing w:line="240" w:lineRule="auto"/>
        <w:ind w:firstLine="567"/>
        <w:rPr>
          <w:rFonts w:ascii="GHEA Grapalat" w:hAnsi="GHEA Grapalat" w:cs="Sylfaen"/>
          <w:szCs w:val="24"/>
          <w:lang w:val="hy-AM"/>
        </w:rPr>
      </w:pPr>
      <w:bookmarkStart w:id="3"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lastRenderedPageBreak/>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1C4E4BCA"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p>
    <w:bookmarkEnd w:id="4"/>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642ECD65"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p>
    <w:p w14:paraId="2717D89F" w14:textId="77777777" w:rsidR="00982E3D"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p>
    <w:p w14:paraId="1A19432A" w14:textId="789FD769"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5"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proofErr w:type="gramStart"/>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proofErr w:type="gramEnd"/>
      <w:r w:rsidR="00A45946" w:rsidRPr="00E6597C">
        <w:rPr>
          <w:rFonts w:ascii="GHEA Grapalat" w:hAnsi="GHEA Grapalat" w:cs="Arial"/>
          <w:b/>
          <w:sz w:val="20"/>
          <w:lang w:val="es-ES"/>
        </w:rPr>
        <w:t xml:space="preserve"> </w:t>
      </w: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proofErr w:type="gramStart"/>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proofErr w:type="gramEnd"/>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lastRenderedPageBreak/>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5C9D5EE5"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p>
    <w:p w14:paraId="5A302A0F" w14:textId="4D06780C" w:rsidR="00B95FE0" w:rsidRPr="00E6597C" w:rsidDel="00086481" w:rsidRDefault="00B95FE0" w:rsidP="00EF3662">
      <w:pPr>
        <w:pStyle w:val="norm"/>
        <w:spacing w:line="240" w:lineRule="auto"/>
        <w:ind w:firstLine="567"/>
        <w:rPr>
          <w:del w:id="6" w:author="Sergey Shahnazaryan" w:date="2024-02-09T13:16:00Z"/>
          <w:rFonts w:ascii="GHEA Grapalat" w:hAnsi="GHEA Grapalat" w:cs="Sylfaen"/>
          <w:sz w:val="20"/>
          <w:szCs w:val="24"/>
          <w:lang w:val="es-ES" w:eastAsia="en-US"/>
        </w:rPr>
      </w:pP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BodyTextIndent2"/>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r w:rsidR="00096865" w:rsidRPr="00E6597C">
        <w:rPr>
          <w:rFonts w:ascii="GHEA Grapalat" w:hAnsi="GHEA Grapalat" w:cs="Sylfaen"/>
          <w:sz w:val="20"/>
          <w:lang w:val="ru-RU"/>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հայտով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սույն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հրավերով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սահմանված</w:t>
      </w:r>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r w:rsidR="00903898" w:rsidRPr="00E6597C">
        <w:rPr>
          <w:rFonts w:ascii="GHEA Grapalat" w:hAnsi="GHEA Grapalat" w:cs="Sylfaen"/>
          <w:bCs/>
          <w:sz w:val="20"/>
          <w:szCs w:val="20"/>
        </w:rPr>
        <w:t>ներկայացնում</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հայտի</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ապահովում</w:t>
      </w:r>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r w:rsidRPr="00E6597C">
        <w:rPr>
          <w:rFonts w:ascii="GHEA Grapalat" w:hAnsi="GHEA Grapalat" w:cs="Sylfaen"/>
          <w:sz w:val="20"/>
          <w:szCs w:val="20"/>
        </w:rPr>
        <w:t>Հ</w:t>
      </w:r>
      <w:r w:rsidR="00903898" w:rsidRPr="00E6597C">
        <w:rPr>
          <w:rFonts w:ascii="GHEA Grapalat" w:hAnsi="GHEA Grapalat" w:cs="Sylfaen"/>
          <w:sz w:val="20"/>
          <w:szCs w:val="20"/>
        </w:rPr>
        <w:t>այտի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ապահովումը</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ներկայացվում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բանկային</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երաշխիքի</w:t>
      </w:r>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r w:rsidR="00903898" w:rsidRPr="00E6597C">
        <w:rPr>
          <w:rFonts w:ascii="GHEA Grapalat" w:hAnsi="GHEA Grapalat" w:cs="Sylfaen"/>
          <w:sz w:val="20"/>
          <w:szCs w:val="20"/>
        </w:rPr>
        <w:t>կամ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կանխիկ</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փողի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ձևով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հավասար</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r w:rsidR="00AE3822" w:rsidRPr="00E6597C">
        <w:rPr>
          <w:rFonts w:ascii="GHEA Grapalat" w:hAnsi="GHEA Grapalat" w:cs="Sylfaen"/>
          <w:sz w:val="20"/>
          <w:szCs w:val="20"/>
        </w:rPr>
        <w:t>հինգ</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տոկոսին</w:t>
      </w:r>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r w:rsidR="006F3F15">
        <w:rPr>
          <w:rFonts w:ascii="GHEA Grapalat" w:hAnsi="GHEA Grapalat" w:cs="Sylfaen"/>
          <w:bCs/>
          <w:sz w:val="20"/>
          <w:szCs w:val="20"/>
        </w:rPr>
        <w:t>Եթե</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մասնակցի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գերազանցում</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գինը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հայտի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ապահովման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չափը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հավասար</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հինգ</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տոկոսին</w:t>
      </w:r>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Ընդ</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եթե</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մասնակիցը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ապահովումը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ներկայացրել</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սույն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կետով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սահմանված</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չափից</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համարվում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հրավերի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պահանջներին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բավարարող</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ենթակա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մերժման</w:t>
      </w:r>
      <w:r w:rsidR="00AE3822" w:rsidRPr="00E6597C">
        <w:rPr>
          <w:rFonts w:ascii="GHEA Grapalat" w:hAnsi="GHEA Grapalat" w:cs="Sylfaen"/>
          <w:sz w:val="20"/>
          <w:szCs w:val="20"/>
          <w:lang w:val="af-ZA"/>
        </w:rPr>
        <w:t>:</w:t>
      </w:r>
    </w:p>
    <w:p w14:paraId="263375D1" w14:textId="362EE9CC" w:rsidR="006F3F15" w:rsidRDefault="001578D4" w:rsidP="00265A5A">
      <w:pPr>
        <w:ind w:firstLine="567"/>
        <w:jc w:val="both"/>
        <w:rPr>
          <w:rFonts w:ascii="GHEA Grapalat" w:hAnsi="GHEA Grapalat"/>
          <w:sz w:val="20"/>
          <w:szCs w:val="20"/>
          <w:lang w:val="af-ZA"/>
        </w:rPr>
      </w:pPr>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00712311" w:rsidRPr="00E6597C">
        <w:rPr>
          <w:rFonts w:ascii="GHEA Grapalat" w:hAnsi="GHEA Grapalat"/>
          <w:sz w:val="20"/>
          <w:szCs w:val="20"/>
        </w:rPr>
        <w:t>պետք</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փոխանցվի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Կենտրոնական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գանձապետարանում</w:t>
      </w:r>
      <w:r w:rsidR="00712311"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w:t>
      </w:r>
      <w:r w:rsidR="00712311" w:rsidRPr="00E6597C">
        <w:rPr>
          <w:rFonts w:ascii="GHEA Grapalat" w:hAnsi="GHEA Grapalat"/>
          <w:sz w:val="20"/>
          <w:szCs w:val="20"/>
        </w:rPr>
        <w:t>ին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որը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ենթակա</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վերադարձման</w:t>
      </w:r>
      <w:r w:rsidR="00712311" w:rsidRPr="00E6597C">
        <w:rPr>
          <w:rFonts w:ascii="GHEA Grapalat" w:hAnsi="GHEA Grapalat"/>
          <w:sz w:val="20"/>
          <w:szCs w:val="20"/>
          <w:lang w:val="af-ZA"/>
        </w:rPr>
        <w:t xml:space="preserve"> </w:t>
      </w:r>
      <w:r w:rsidR="002032CE" w:rsidRPr="00E6597C">
        <w:rPr>
          <w:rFonts w:ascii="GHEA Grapalat" w:hAnsi="GHEA Grapalat"/>
          <w:sz w:val="20"/>
          <w:szCs w:val="20"/>
        </w:rPr>
        <w:t>այն</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ներկայացրած</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մասնակցին</w:t>
      </w:r>
      <w:r w:rsidR="002032CE" w:rsidRPr="00E6597C">
        <w:rPr>
          <w:rFonts w:ascii="GHEA Grapalat" w:hAnsi="GHEA Grapalat"/>
          <w:sz w:val="20"/>
          <w:szCs w:val="20"/>
          <w:lang w:val="af-ZA"/>
        </w:rPr>
        <w:t xml:space="preserve">` </w:t>
      </w:r>
      <w:r w:rsidR="00402941" w:rsidRPr="00E6597C">
        <w:rPr>
          <w:rFonts w:ascii="GHEA Grapalat" w:hAnsi="GHEA Grapalat"/>
          <w:sz w:val="20"/>
          <w:szCs w:val="20"/>
        </w:rPr>
        <w:t>բացառությամբ</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սույն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հրավերի</w:t>
      </w:r>
      <w:r w:rsidR="00402941" w:rsidRPr="00E6597C">
        <w:rPr>
          <w:rFonts w:ascii="GHEA Grapalat" w:hAnsi="GHEA Grapalat"/>
          <w:sz w:val="20"/>
          <w:szCs w:val="20"/>
          <w:lang w:val="af-ZA"/>
        </w:rPr>
        <w:t xml:space="preserve"> 1-</w:t>
      </w:r>
      <w:r w:rsidR="00402941" w:rsidRPr="00E6597C">
        <w:rPr>
          <w:rFonts w:ascii="GHEA Grapalat" w:hAnsi="GHEA Grapalat"/>
          <w:sz w:val="20"/>
          <w:szCs w:val="20"/>
        </w:rPr>
        <w:t>ին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մասի</w:t>
      </w:r>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r w:rsidR="00402941" w:rsidRPr="00E6597C">
        <w:rPr>
          <w:rFonts w:ascii="GHEA Grapalat" w:hAnsi="GHEA Grapalat"/>
          <w:sz w:val="20"/>
          <w:szCs w:val="20"/>
        </w:rPr>
        <w:t>կետով</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նախատեսված</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դեպքերի</w:t>
      </w:r>
      <w:r w:rsidR="00712311" w:rsidRPr="00E6597C">
        <w:rPr>
          <w:rFonts w:ascii="GHEA Grapalat" w:hAnsi="GHEA Grapalat"/>
          <w:sz w:val="20"/>
          <w:szCs w:val="20"/>
          <w:lang w:val="af-ZA"/>
        </w:rPr>
        <w:t xml:space="preserve">: </w:t>
      </w:r>
      <w:r w:rsidR="006F3F15" w:rsidRPr="00BA41C0">
        <w:rPr>
          <w:rFonts w:ascii="GHEA Grapalat" w:hAnsi="GHEA Grapalat"/>
          <w:sz w:val="20"/>
          <w:szCs w:val="20"/>
        </w:rPr>
        <w:t>Ընդ</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որում</w:t>
      </w:r>
      <w:r w:rsidR="006F3F15" w:rsidRPr="00BE265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պայմանագիրը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կնքվելու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անգործության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ժամկետն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ավարտվելուն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եթե</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արդյունքները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բողոքարկված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չեն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առկայության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գնահատող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հանձնաժողովի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որոշումն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անփոփոխ</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թողնելու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դատարանի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եզրափակիչ</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ակտն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օրինական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ուժի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մեջ</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մտնելու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w:t>
      </w:r>
    </w:p>
    <w:p w14:paraId="6EAA97D8" w14:textId="02BE3AA3" w:rsidR="007367D4" w:rsidRDefault="007367D4" w:rsidP="00265A5A">
      <w:pPr>
        <w:shd w:val="clear" w:color="auto" w:fill="FFFFFF"/>
        <w:ind w:firstLine="375"/>
        <w:jc w:val="both"/>
        <w:rPr>
          <w:rFonts w:ascii="GHEA Grapalat" w:hAnsi="GHEA Grapalat"/>
          <w:sz w:val="20"/>
          <w:szCs w:val="20"/>
          <w:lang w:val="hy-AM"/>
        </w:rPr>
      </w:pPr>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265A5A">
        <w:rPr>
          <w:rFonts w:ascii="GHEA Grapalat" w:hAnsi="GHEA Grapalat"/>
          <w:sz w:val="20"/>
          <w:szCs w:val="20"/>
          <w:lang w:val="af-ZA"/>
        </w:rPr>
        <w:t xml:space="preserve"> </w:t>
      </w:r>
      <w:r w:rsidRPr="00401C4E">
        <w:rPr>
          <w:rFonts w:ascii="GHEA Grapalat" w:hAnsi="GHEA Grapalat"/>
          <w:sz w:val="20"/>
          <w:szCs w:val="20"/>
        </w:rPr>
        <w:t>վերադարձվում</w:t>
      </w:r>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r w:rsidRPr="00401C4E">
        <w:rPr>
          <w:rFonts w:ascii="GHEA Grapalat" w:hAnsi="GHEA Grapalat"/>
          <w:sz w:val="20"/>
          <w:szCs w:val="20"/>
        </w:rPr>
        <w:t>ֆինանսական</w:t>
      </w:r>
      <w:r w:rsidRPr="00265A5A">
        <w:rPr>
          <w:rFonts w:ascii="GHEA Grapalat" w:hAnsi="GHEA Grapalat"/>
          <w:sz w:val="20"/>
          <w:szCs w:val="20"/>
          <w:lang w:val="af-ZA"/>
        </w:rPr>
        <w:t xml:space="preserve"> </w:t>
      </w:r>
      <w:r w:rsidRPr="00401C4E">
        <w:rPr>
          <w:rFonts w:ascii="GHEA Grapalat" w:hAnsi="GHEA Grapalat"/>
          <w:sz w:val="20"/>
          <w:szCs w:val="20"/>
        </w:rPr>
        <w:t>միջոցներ</w:t>
      </w:r>
      <w:r w:rsidRPr="00265A5A">
        <w:rPr>
          <w:rFonts w:ascii="GHEA Grapalat" w:hAnsi="GHEA Grapalat"/>
          <w:sz w:val="20"/>
          <w:szCs w:val="20"/>
          <w:lang w:val="af-ZA"/>
        </w:rPr>
        <w:t xml:space="preserve"> </w:t>
      </w:r>
      <w:r w:rsidRPr="00401C4E">
        <w:rPr>
          <w:rFonts w:ascii="GHEA Grapalat" w:hAnsi="GHEA Grapalat"/>
          <w:sz w:val="20"/>
          <w:szCs w:val="20"/>
        </w:rPr>
        <w:t>նախատեսված</w:t>
      </w:r>
      <w:r w:rsidRPr="00265A5A">
        <w:rPr>
          <w:rFonts w:ascii="GHEA Grapalat" w:hAnsi="GHEA Grapalat"/>
          <w:sz w:val="20"/>
          <w:szCs w:val="20"/>
          <w:lang w:val="af-ZA"/>
        </w:rPr>
        <w:t xml:space="preserve"> </w:t>
      </w:r>
      <w:r w:rsidRPr="00401C4E">
        <w:rPr>
          <w:rFonts w:ascii="GHEA Grapalat" w:hAnsi="GHEA Grapalat"/>
          <w:sz w:val="20"/>
          <w:szCs w:val="20"/>
        </w:rPr>
        <w:t>լինելու</w:t>
      </w:r>
      <w:r w:rsidRPr="00265A5A">
        <w:rPr>
          <w:rFonts w:ascii="GHEA Grapalat" w:hAnsi="GHEA Grapalat"/>
          <w:sz w:val="20"/>
          <w:szCs w:val="20"/>
          <w:lang w:val="af-ZA"/>
        </w:rPr>
        <w:t xml:space="preserve"> </w:t>
      </w:r>
      <w:r w:rsidRPr="00401C4E">
        <w:rPr>
          <w:rFonts w:ascii="GHEA Grapalat" w:hAnsi="GHEA Grapalat"/>
          <w:sz w:val="20"/>
          <w:szCs w:val="20"/>
        </w:rPr>
        <w:t>վերաբերյալ</w:t>
      </w:r>
      <w:r w:rsidRPr="00265A5A">
        <w:rPr>
          <w:rFonts w:ascii="GHEA Grapalat" w:hAnsi="GHEA Grapalat"/>
          <w:sz w:val="20"/>
          <w:szCs w:val="20"/>
          <w:lang w:val="af-ZA"/>
        </w:rPr>
        <w:t xml:space="preserve"> </w:t>
      </w:r>
      <w:r w:rsidRPr="00401C4E">
        <w:rPr>
          <w:rFonts w:ascii="GHEA Grapalat" w:hAnsi="GHEA Grapalat"/>
          <w:sz w:val="20"/>
          <w:szCs w:val="20"/>
        </w:rPr>
        <w:t>կողմերի</w:t>
      </w:r>
      <w:r w:rsidRPr="00265A5A">
        <w:rPr>
          <w:rFonts w:ascii="GHEA Grapalat" w:hAnsi="GHEA Grapalat"/>
          <w:sz w:val="20"/>
          <w:szCs w:val="20"/>
          <w:lang w:val="af-ZA"/>
        </w:rPr>
        <w:t xml:space="preserve"> </w:t>
      </w:r>
      <w:r w:rsidRPr="00401C4E">
        <w:rPr>
          <w:rFonts w:ascii="GHEA Grapalat" w:hAnsi="GHEA Grapalat"/>
          <w:sz w:val="20"/>
          <w:szCs w:val="20"/>
        </w:rPr>
        <w:t>միջև</w:t>
      </w:r>
      <w:r w:rsidRPr="00265A5A">
        <w:rPr>
          <w:rFonts w:ascii="GHEA Grapalat" w:hAnsi="GHEA Grapalat"/>
          <w:sz w:val="20"/>
          <w:szCs w:val="20"/>
          <w:lang w:val="af-ZA"/>
        </w:rPr>
        <w:t xml:space="preserve"> </w:t>
      </w:r>
      <w:r w:rsidRPr="00401C4E">
        <w:rPr>
          <w:rFonts w:ascii="GHEA Grapalat" w:hAnsi="GHEA Grapalat"/>
          <w:sz w:val="20"/>
          <w:szCs w:val="20"/>
        </w:rPr>
        <w:t>համաձայնագիրը</w:t>
      </w:r>
      <w:r w:rsidRPr="00265A5A">
        <w:rPr>
          <w:rFonts w:ascii="GHEA Grapalat" w:hAnsi="GHEA Grapalat"/>
          <w:sz w:val="20"/>
          <w:szCs w:val="20"/>
          <w:lang w:val="af-ZA"/>
        </w:rPr>
        <w:t xml:space="preserve"> </w:t>
      </w:r>
      <w:r w:rsidRPr="00401C4E">
        <w:rPr>
          <w:rFonts w:ascii="GHEA Grapalat" w:hAnsi="GHEA Grapalat"/>
          <w:sz w:val="20"/>
          <w:szCs w:val="20"/>
        </w:rPr>
        <w:t>կնքվելու</w:t>
      </w:r>
      <w:r w:rsidRPr="00265A5A">
        <w:rPr>
          <w:rFonts w:ascii="GHEA Grapalat" w:hAnsi="GHEA Grapalat"/>
          <w:sz w:val="20"/>
          <w:szCs w:val="20"/>
          <w:lang w:val="af-ZA"/>
        </w:rPr>
        <w:t xml:space="preserve"> </w:t>
      </w:r>
      <w:r w:rsidRPr="00401C4E">
        <w:rPr>
          <w:rFonts w:ascii="GHEA Grapalat" w:hAnsi="GHEA Grapalat"/>
          <w:sz w:val="20"/>
          <w:szCs w:val="20"/>
        </w:rPr>
        <w:t>օրվան</w:t>
      </w:r>
      <w:r w:rsidRPr="00265A5A">
        <w:rPr>
          <w:rFonts w:ascii="GHEA Grapalat" w:hAnsi="GHEA Grapalat"/>
          <w:sz w:val="20"/>
          <w:szCs w:val="20"/>
          <w:lang w:val="af-ZA"/>
        </w:rPr>
        <w:t xml:space="preserve"> </w:t>
      </w:r>
      <w:r w:rsidRPr="00401C4E">
        <w:rPr>
          <w:rFonts w:ascii="GHEA Grapalat" w:hAnsi="GHEA Grapalat"/>
          <w:sz w:val="20"/>
          <w:szCs w:val="20"/>
        </w:rPr>
        <w:t>հաջորդող</w:t>
      </w:r>
      <w:r w:rsidRPr="00265A5A">
        <w:rPr>
          <w:rFonts w:ascii="GHEA Grapalat" w:hAnsi="GHEA Grapalat"/>
          <w:sz w:val="20"/>
          <w:szCs w:val="20"/>
          <w:lang w:val="af-ZA"/>
        </w:rPr>
        <w:t xml:space="preserve">  </w:t>
      </w:r>
      <w:r w:rsidRPr="00401C4E">
        <w:rPr>
          <w:rFonts w:ascii="GHEA Grapalat" w:hAnsi="GHEA Grapalat"/>
          <w:sz w:val="20"/>
          <w:szCs w:val="20"/>
        </w:rPr>
        <w:t>հինգ</w:t>
      </w:r>
      <w:r w:rsidRPr="00265A5A">
        <w:rPr>
          <w:rFonts w:ascii="GHEA Grapalat" w:hAnsi="GHEA Grapalat"/>
          <w:sz w:val="20"/>
          <w:szCs w:val="20"/>
          <w:lang w:val="af-ZA"/>
        </w:rPr>
        <w:t xml:space="preserve"> </w:t>
      </w:r>
      <w:r w:rsidRPr="00401C4E">
        <w:rPr>
          <w:rFonts w:ascii="GHEA Grapalat" w:hAnsi="GHEA Grapalat"/>
          <w:sz w:val="20"/>
          <w:szCs w:val="20"/>
        </w:rPr>
        <w:t>աշխատանքային</w:t>
      </w:r>
      <w:r w:rsidRPr="00265A5A">
        <w:rPr>
          <w:rFonts w:ascii="GHEA Grapalat" w:hAnsi="GHEA Grapalat"/>
          <w:sz w:val="20"/>
          <w:szCs w:val="20"/>
          <w:lang w:val="af-ZA"/>
        </w:rPr>
        <w:t xml:space="preserve"> </w:t>
      </w:r>
      <w:r w:rsidRPr="00401C4E">
        <w:rPr>
          <w:rFonts w:ascii="GHEA Grapalat" w:hAnsi="GHEA Grapalat"/>
          <w:sz w:val="20"/>
          <w:szCs w:val="20"/>
        </w:rPr>
        <w:t>օրվա</w:t>
      </w:r>
      <w:r w:rsidRPr="00265A5A">
        <w:rPr>
          <w:rFonts w:ascii="GHEA Grapalat" w:hAnsi="GHEA Grapalat"/>
          <w:sz w:val="20"/>
          <w:szCs w:val="20"/>
          <w:lang w:val="af-ZA"/>
        </w:rPr>
        <w:t xml:space="preserve"> </w:t>
      </w:r>
      <w:r w:rsidRPr="00401C4E">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lastRenderedPageBreak/>
        <w:t>Եթե</w:t>
      </w:r>
      <w:r w:rsidRPr="00265A5A">
        <w:rPr>
          <w:rFonts w:ascii="GHEA Grapalat" w:hAnsi="GHEA Grapalat"/>
          <w:sz w:val="20"/>
          <w:szCs w:val="20"/>
          <w:lang w:val="af-ZA"/>
        </w:rPr>
        <w:t xml:space="preserve">  </w:t>
      </w:r>
      <w:r w:rsidRPr="00265A5A">
        <w:rPr>
          <w:rFonts w:ascii="GHEA Grapalat" w:hAnsi="GHEA Grapalat"/>
          <w:sz w:val="20"/>
          <w:szCs w:val="20"/>
        </w:rPr>
        <w:t>պայմանագիր</w:t>
      </w:r>
      <w:r w:rsidRPr="00265A5A">
        <w:rPr>
          <w:rFonts w:ascii="GHEA Grapalat" w:hAnsi="GHEA Grapalat"/>
          <w:sz w:val="20"/>
          <w:szCs w:val="20"/>
          <w:lang w:val="af-ZA"/>
        </w:rPr>
        <w:t xml:space="preserve"> </w:t>
      </w:r>
      <w:r w:rsidRPr="00265A5A">
        <w:rPr>
          <w:rFonts w:ascii="GHEA Grapalat" w:hAnsi="GHEA Grapalat"/>
          <w:sz w:val="20"/>
          <w:szCs w:val="20"/>
        </w:rPr>
        <w:t>կնքելու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265A5A">
        <w:rPr>
          <w:rFonts w:ascii="GHEA Grapalat" w:hAnsi="GHEA Grapalat"/>
          <w:sz w:val="20"/>
          <w:szCs w:val="20"/>
        </w:rPr>
        <w:t>հաջորդող</w:t>
      </w:r>
      <w:r w:rsidRPr="00265A5A">
        <w:rPr>
          <w:rFonts w:ascii="GHEA Grapalat" w:hAnsi="GHEA Grapalat"/>
          <w:sz w:val="20"/>
          <w:szCs w:val="20"/>
          <w:lang w:val="af-ZA"/>
        </w:rPr>
        <w:t xml:space="preserve"> </w:t>
      </w:r>
      <w:r w:rsidRPr="00265A5A">
        <w:rPr>
          <w:rFonts w:ascii="GHEA Grapalat" w:hAnsi="GHEA Grapalat"/>
          <w:sz w:val="20"/>
          <w:szCs w:val="20"/>
        </w:rPr>
        <w:t>վեց</w:t>
      </w:r>
      <w:r w:rsidRPr="00265A5A">
        <w:rPr>
          <w:rFonts w:ascii="GHEA Grapalat" w:hAnsi="GHEA Grapalat"/>
          <w:sz w:val="20"/>
          <w:szCs w:val="20"/>
          <w:lang w:val="af-ZA"/>
        </w:rPr>
        <w:t xml:space="preserve"> </w:t>
      </w:r>
      <w:r w:rsidRPr="00265A5A">
        <w:rPr>
          <w:rFonts w:ascii="GHEA Grapalat" w:hAnsi="GHEA Grapalat"/>
          <w:sz w:val="20"/>
          <w:szCs w:val="20"/>
        </w:rPr>
        <w:t>ամսվա</w:t>
      </w:r>
      <w:r w:rsidRPr="00265A5A">
        <w:rPr>
          <w:rFonts w:ascii="GHEA Grapalat" w:hAnsi="GHEA Grapalat"/>
          <w:sz w:val="20"/>
          <w:szCs w:val="20"/>
          <w:lang w:val="af-ZA"/>
        </w:rPr>
        <w:t xml:space="preserve"> </w:t>
      </w:r>
      <w:r w:rsidRPr="00265A5A">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պայմանագրի</w:t>
      </w:r>
      <w:r w:rsidRPr="00265A5A">
        <w:rPr>
          <w:rFonts w:ascii="GHEA Grapalat" w:hAnsi="GHEA Grapalat"/>
          <w:sz w:val="20"/>
          <w:szCs w:val="20"/>
          <w:lang w:val="af-ZA"/>
        </w:rPr>
        <w:t xml:space="preserve"> </w:t>
      </w:r>
      <w:r w:rsidRPr="00265A5A">
        <w:rPr>
          <w:rFonts w:ascii="GHEA Grapalat" w:hAnsi="GHEA Grapalat"/>
          <w:sz w:val="20"/>
          <w:szCs w:val="20"/>
        </w:rPr>
        <w:t>կատարման</w:t>
      </w:r>
      <w:r w:rsidRPr="00265A5A">
        <w:rPr>
          <w:rFonts w:ascii="GHEA Grapalat" w:hAnsi="GHEA Grapalat"/>
          <w:sz w:val="20"/>
          <w:szCs w:val="20"/>
          <w:lang w:val="af-ZA"/>
        </w:rPr>
        <w:t xml:space="preserve"> </w:t>
      </w:r>
      <w:r w:rsidRPr="00265A5A">
        <w:rPr>
          <w:rFonts w:ascii="GHEA Grapalat" w:hAnsi="GHEA Grapalat"/>
          <w:sz w:val="20"/>
          <w:szCs w:val="20"/>
        </w:rPr>
        <w:t>համար</w:t>
      </w:r>
      <w:r w:rsidRPr="00265A5A">
        <w:rPr>
          <w:rFonts w:ascii="GHEA Grapalat" w:hAnsi="GHEA Grapalat"/>
          <w:sz w:val="20"/>
          <w:szCs w:val="20"/>
          <w:lang w:val="af-ZA"/>
        </w:rPr>
        <w:t xml:space="preserve"> </w:t>
      </w:r>
      <w:r w:rsidRPr="00265A5A">
        <w:rPr>
          <w:rFonts w:ascii="GHEA Grapalat" w:hAnsi="GHEA Grapalat"/>
          <w:sz w:val="20"/>
          <w:szCs w:val="20"/>
        </w:rPr>
        <w:t>ֆինանսական</w:t>
      </w:r>
      <w:r w:rsidRPr="00265A5A">
        <w:rPr>
          <w:rFonts w:ascii="GHEA Grapalat" w:hAnsi="GHEA Grapalat"/>
          <w:sz w:val="20"/>
          <w:szCs w:val="20"/>
          <w:lang w:val="af-ZA"/>
        </w:rPr>
        <w:t xml:space="preserve"> </w:t>
      </w:r>
      <w:r w:rsidRPr="00265A5A">
        <w:rPr>
          <w:rFonts w:ascii="GHEA Grapalat" w:hAnsi="GHEA Grapalat"/>
          <w:sz w:val="20"/>
          <w:szCs w:val="20"/>
        </w:rPr>
        <w:t>միջոցներ</w:t>
      </w:r>
      <w:r w:rsidRPr="00265A5A">
        <w:rPr>
          <w:rFonts w:ascii="GHEA Grapalat" w:hAnsi="GHEA Grapalat"/>
          <w:sz w:val="20"/>
          <w:szCs w:val="20"/>
          <w:lang w:val="af-ZA"/>
        </w:rPr>
        <w:t xml:space="preserve"> </w:t>
      </w:r>
      <w:r w:rsidRPr="00265A5A">
        <w:rPr>
          <w:rFonts w:ascii="GHEA Grapalat" w:hAnsi="GHEA Grapalat"/>
          <w:sz w:val="20"/>
          <w:szCs w:val="20"/>
        </w:rPr>
        <w:t>չեն</w:t>
      </w:r>
      <w:r w:rsidRPr="00265A5A">
        <w:rPr>
          <w:rFonts w:ascii="GHEA Grapalat" w:hAnsi="GHEA Grapalat"/>
          <w:sz w:val="20"/>
          <w:szCs w:val="20"/>
          <w:lang w:val="af-ZA"/>
        </w:rPr>
        <w:t xml:space="preserve"> </w:t>
      </w:r>
      <w:r w:rsidRPr="00265A5A">
        <w:rPr>
          <w:rFonts w:ascii="GHEA Grapalat" w:hAnsi="GHEA Grapalat"/>
          <w:sz w:val="20"/>
          <w:szCs w:val="20"/>
        </w:rPr>
        <w:t>նախատեսվում</w:t>
      </w:r>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լուծվում</w:t>
      </w:r>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ապա</w:t>
      </w:r>
      <w:r w:rsidRPr="00265A5A">
        <w:rPr>
          <w:rFonts w:ascii="GHEA Grapalat" w:hAnsi="GHEA Grapalat"/>
          <w:sz w:val="20"/>
          <w:szCs w:val="20"/>
          <w:lang w:val="af-ZA"/>
        </w:rPr>
        <w:t xml:space="preserve"> </w:t>
      </w:r>
      <w:r w:rsidRPr="00BA7559">
        <w:rPr>
          <w:rFonts w:ascii="GHEA Grapalat" w:hAnsi="GHEA Grapalat"/>
          <w:sz w:val="20"/>
          <w:szCs w:val="20"/>
        </w:rPr>
        <w:t>հայտի</w:t>
      </w:r>
      <w:r w:rsidRPr="00265A5A">
        <w:rPr>
          <w:rFonts w:ascii="GHEA Grapalat" w:hAnsi="GHEA Grapalat"/>
          <w:sz w:val="20"/>
          <w:szCs w:val="20"/>
          <w:lang w:val="af-ZA"/>
        </w:rPr>
        <w:t xml:space="preserve"> </w:t>
      </w:r>
      <w:r w:rsidRPr="00BA7559">
        <w:rPr>
          <w:rFonts w:ascii="GHEA Grapalat" w:hAnsi="GHEA Grapalat"/>
          <w:sz w:val="20"/>
          <w:szCs w:val="20"/>
        </w:rPr>
        <w:t>ապահովումը</w:t>
      </w:r>
      <w:r w:rsidRPr="00265A5A">
        <w:rPr>
          <w:rFonts w:ascii="GHEA Grapalat" w:hAnsi="GHEA Grapalat"/>
          <w:sz w:val="20"/>
          <w:szCs w:val="20"/>
          <w:lang w:val="af-ZA"/>
        </w:rPr>
        <w:t xml:space="preserve"> </w:t>
      </w:r>
      <w:r w:rsidRPr="00BA7559">
        <w:rPr>
          <w:rFonts w:ascii="GHEA Grapalat" w:hAnsi="GHEA Grapalat"/>
          <w:sz w:val="20"/>
          <w:szCs w:val="20"/>
        </w:rPr>
        <w:t>վերադարձվում</w:t>
      </w:r>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BA7559">
        <w:rPr>
          <w:rFonts w:ascii="GHEA Grapalat" w:hAnsi="GHEA Grapalat"/>
          <w:sz w:val="20"/>
          <w:szCs w:val="20"/>
        </w:rPr>
        <w:t>հաջորդող</w:t>
      </w:r>
      <w:r w:rsidRPr="00265A5A">
        <w:rPr>
          <w:rFonts w:ascii="GHEA Grapalat" w:hAnsi="GHEA Grapalat"/>
          <w:sz w:val="20"/>
          <w:szCs w:val="20"/>
          <w:lang w:val="af-ZA"/>
        </w:rPr>
        <w:t xml:space="preserve"> </w:t>
      </w:r>
      <w:r w:rsidRPr="00BA7559">
        <w:rPr>
          <w:rFonts w:ascii="GHEA Grapalat" w:hAnsi="GHEA Grapalat"/>
          <w:sz w:val="20"/>
          <w:szCs w:val="20"/>
        </w:rPr>
        <w:t>հինգ</w:t>
      </w:r>
      <w:r w:rsidRPr="00265A5A">
        <w:rPr>
          <w:rFonts w:ascii="GHEA Grapalat" w:hAnsi="GHEA Grapalat"/>
          <w:sz w:val="20"/>
          <w:szCs w:val="20"/>
          <w:lang w:val="af-ZA"/>
        </w:rPr>
        <w:t xml:space="preserve"> </w:t>
      </w:r>
      <w:r w:rsidRPr="00BA7559">
        <w:rPr>
          <w:rFonts w:ascii="GHEA Grapalat" w:hAnsi="GHEA Grapalat"/>
          <w:sz w:val="20"/>
          <w:szCs w:val="20"/>
        </w:rPr>
        <w:t>աշխատանքային</w:t>
      </w:r>
      <w:r w:rsidRPr="00BA7559">
        <w:rPr>
          <w:rFonts w:ascii="GHEA Grapalat" w:hAnsi="GHEA Grapalat"/>
          <w:sz w:val="20"/>
          <w:szCs w:val="20"/>
          <w:lang w:val="af-ZA"/>
        </w:rPr>
        <w:t xml:space="preserve"> </w:t>
      </w:r>
      <w:r w:rsidRPr="00BA7559">
        <w:rPr>
          <w:rFonts w:ascii="GHEA Grapalat" w:hAnsi="GHEA Grapalat"/>
          <w:sz w:val="20"/>
          <w:szCs w:val="20"/>
        </w:rPr>
        <w:t>օրվա</w:t>
      </w:r>
      <w:r w:rsidRPr="00BA7559">
        <w:rPr>
          <w:rFonts w:ascii="GHEA Grapalat" w:hAnsi="GHEA Grapalat"/>
          <w:sz w:val="20"/>
          <w:szCs w:val="20"/>
          <w:lang w:val="af-ZA"/>
        </w:rPr>
        <w:t xml:space="preserve"> </w:t>
      </w:r>
      <w:r w:rsidRPr="00BA7559">
        <w:rPr>
          <w:rFonts w:ascii="GHEA Grapalat" w:hAnsi="GHEA Grapalat"/>
          <w:sz w:val="20"/>
          <w:szCs w:val="20"/>
        </w:rPr>
        <w:t>ընթացքում</w:t>
      </w:r>
      <w:r w:rsidRPr="00BA7559">
        <w:rPr>
          <w:rFonts w:ascii="GHEA Grapalat" w:hAnsi="GHEA Grapalat"/>
          <w:sz w:val="20"/>
          <w:szCs w:val="20"/>
          <w:lang w:val="hy-AM"/>
        </w:rPr>
        <w:t>:</w:t>
      </w:r>
    </w:p>
    <w:p w14:paraId="3E1B1407" w14:textId="77777777" w:rsidR="00E57B16" w:rsidRDefault="00E57B16" w:rsidP="00E57B16">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00712311" w:rsidRPr="00E6597C">
        <w:rPr>
          <w:rFonts w:ascii="GHEA Grapalat" w:hAnsi="GHEA Grapalat"/>
          <w:sz w:val="20"/>
          <w:szCs w:val="20"/>
        </w:rPr>
        <w:t>մասնակիցը</w:t>
      </w:r>
      <w:r w:rsidR="00712311"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00712311" w:rsidRPr="00E6597C">
        <w:rPr>
          <w:rFonts w:ascii="GHEA Grapalat" w:hAnsi="GHEA Grapalat"/>
          <w:sz w:val="20"/>
          <w:szCs w:val="20"/>
        </w:rPr>
        <w:t>հայտի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ապահովումը</w:t>
      </w:r>
      <w:r w:rsidR="00712311"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1A01EBF2" w14:textId="4BD5CEFC"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006F3F15">
        <w:rPr>
          <w:rFonts w:ascii="GHEA Grapalat" w:hAnsi="GHEA Grapalat" w:cs="Sylfaen"/>
          <w:sz w:val="20"/>
          <w:lang w:val="hy-AM"/>
        </w:rPr>
        <w:t>Մ</w:t>
      </w:r>
      <w:r w:rsidR="006F3F15" w:rsidRPr="00015CC3">
        <w:rPr>
          <w:rFonts w:ascii="GHEA Grapalat" w:hAnsi="GHEA Grapalat" w:cs="Sylfaen"/>
          <w:sz w:val="20"/>
          <w:lang w:val="hy-AM"/>
        </w:rPr>
        <w:t>ասնակիցը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զրկվում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պայմանագիր</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կնքելու</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իրավունքից</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որևէ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հայտի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ապահովումը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վճարվում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միայն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այդ</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նկատմամբ</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հաշվարկված</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ապահովման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չափով</w:t>
      </w:r>
      <w:r w:rsidRPr="00E6597C">
        <w:rPr>
          <w:rFonts w:ascii="GHEA Grapalat" w:hAnsi="GHEA Grapalat"/>
          <w:sz w:val="20"/>
          <w:szCs w:val="20"/>
          <w:lang w:val="af-ZA"/>
        </w:rPr>
        <w:t>:</w:t>
      </w:r>
      <w:r w:rsidR="00263447">
        <w:rPr>
          <w:rStyle w:val="FootnoteReference"/>
          <w:rFonts w:ascii="GHEA Grapalat" w:hAnsi="GHEA Grapalat"/>
          <w:sz w:val="20"/>
          <w:szCs w:val="20"/>
          <w:lang w:val="af-ZA"/>
        </w:rPr>
        <w:footnoteReference w:id="2"/>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E6597C">
        <w:rPr>
          <w:rFonts w:ascii="GHEA Grapalat" w:hAnsi="GHEA Grapalat" w:cs="Sylfaen"/>
          <w:sz w:val="20"/>
          <w:lang w:val="ru-RU"/>
        </w:rPr>
        <w:t>Մասնակիցը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վճարում</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հայտի</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ապահովումը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եթե</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նա</w:t>
      </w:r>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00EB602D"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14:paraId="6A3ECACF" w14:textId="684B0641" w:rsidR="00015CC3" w:rsidRPr="00717204" w:rsidRDefault="00283198" w:rsidP="00C8399F">
      <w:pPr>
        <w:pStyle w:val="NormalWeb"/>
        <w:shd w:val="clear" w:color="auto" w:fill="FFFFFF"/>
        <w:spacing w:before="0" w:beforeAutospacing="0" w:after="0" w:afterAutospacing="0"/>
        <w:ind w:firstLine="375"/>
        <w:jc w:val="both"/>
        <w:rPr>
          <w:rFonts w:ascii="GHEA Grapalat" w:hAnsi="GHEA Grapalat"/>
          <w:sz w:val="20"/>
          <w:szCs w:val="20"/>
          <w:lang w:val="hy-AM"/>
        </w:rPr>
      </w:pPr>
      <w:r w:rsidRPr="00015CC3">
        <w:rPr>
          <w:rFonts w:ascii="GHEA Grapalat" w:hAnsi="GHEA Grapalat"/>
          <w:sz w:val="20"/>
          <w:lang w:val="af-ZA"/>
        </w:rPr>
        <w:t>7</w:t>
      </w:r>
      <w:r w:rsidR="00096865" w:rsidRPr="00015CC3">
        <w:rPr>
          <w:rFonts w:ascii="GHEA Grapalat" w:hAnsi="GHEA Grapalat"/>
          <w:sz w:val="20"/>
          <w:lang w:val="af-ZA"/>
        </w:rPr>
        <w:t>.</w:t>
      </w:r>
      <w:r w:rsidR="009771B9" w:rsidRPr="00015CC3">
        <w:rPr>
          <w:rFonts w:ascii="GHEA Grapalat" w:hAnsi="GHEA Grapalat"/>
          <w:sz w:val="20"/>
          <w:lang w:val="af-ZA"/>
        </w:rPr>
        <w:t>4</w:t>
      </w:r>
      <w:r w:rsidR="00096865" w:rsidRPr="00015CC3">
        <w:rPr>
          <w:rFonts w:ascii="GHEA Grapalat" w:hAnsi="GHEA Grapalat"/>
          <w:sz w:val="20"/>
          <w:lang w:val="af-ZA"/>
        </w:rPr>
        <w:tab/>
      </w:r>
      <w:r w:rsidR="00096865" w:rsidRPr="00015CC3">
        <w:rPr>
          <w:rFonts w:ascii="GHEA Grapalat" w:hAnsi="GHEA Grapalat" w:cs="Sylfaen"/>
          <w:sz w:val="20"/>
          <w:lang w:val="ru-RU"/>
        </w:rPr>
        <w:t>Հայտի</w:t>
      </w:r>
      <w:r w:rsidR="00096865" w:rsidRPr="00015CC3">
        <w:rPr>
          <w:rFonts w:ascii="GHEA Grapalat" w:hAnsi="GHEA Grapalat" w:cs="Sylfaen"/>
          <w:sz w:val="20"/>
          <w:lang w:val="af-ZA"/>
        </w:rPr>
        <w:t xml:space="preserve"> </w:t>
      </w:r>
      <w:r w:rsidR="00096865" w:rsidRPr="00015CC3">
        <w:rPr>
          <w:rFonts w:ascii="GHEA Grapalat" w:hAnsi="GHEA Grapalat" w:cs="Sylfaen"/>
          <w:sz w:val="20"/>
          <w:lang w:val="ru-RU"/>
        </w:rPr>
        <w:t>ապահով</w:t>
      </w:r>
      <w:r w:rsidR="0093460D" w:rsidRPr="00015CC3">
        <w:rPr>
          <w:rFonts w:ascii="GHEA Grapalat" w:hAnsi="GHEA Grapalat" w:cs="Sylfaen"/>
          <w:sz w:val="20"/>
        </w:rPr>
        <w:t>ումը</w:t>
      </w:r>
      <w:r w:rsidR="0093460D" w:rsidRPr="00015CC3">
        <w:rPr>
          <w:rFonts w:ascii="GHEA Grapalat" w:hAnsi="GHEA Grapalat" w:cs="Sylfaen"/>
          <w:sz w:val="20"/>
          <w:lang w:val="af-ZA"/>
        </w:rPr>
        <w:t xml:space="preserve"> </w:t>
      </w:r>
      <w:r w:rsidR="00E43CEB" w:rsidRPr="00015CC3">
        <w:rPr>
          <w:rFonts w:ascii="GHEA Grapalat" w:hAnsi="GHEA Grapalat" w:cs="Sylfaen"/>
          <w:sz w:val="20"/>
        </w:rPr>
        <w:t>պետք</w:t>
      </w:r>
      <w:r w:rsidR="00E43CEB" w:rsidRPr="00015CC3">
        <w:rPr>
          <w:rFonts w:ascii="GHEA Grapalat" w:hAnsi="GHEA Grapalat" w:cs="Sylfaen"/>
          <w:sz w:val="20"/>
          <w:lang w:val="af-ZA"/>
        </w:rPr>
        <w:t xml:space="preserve"> </w:t>
      </w:r>
      <w:r w:rsidR="00E43CEB" w:rsidRPr="00015CC3">
        <w:rPr>
          <w:rFonts w:ascii="GHEA Grapalat" w:hAnsi="GHEA Grapalat" w:cs="Sylfaen"/>
          <w:sz w:val="20"/>
        </w:rPr>
        <w:t>է</w:t>
      </w:r>
      <w:r w:rsidR="00E43CEB" w:rsidRPr="00015CC3">
        <w:rPr>
          <w:rFonts w:ascii="GHEA Grapalat" w:hAnsi="GHEA Grapalat" w:cs="Sylfaen"/>
          <w:sz w:val="20"/>
          <w:lang w:val="af-ZA"/>
        </w:rPr>
        <w:t xml:space="preserve"> </w:t>
      </w:r>
      <w:r w:rsidR="00C23B1B" w:rsidRPr="00015CC3">
        <w:rPr>
          <w:rFonts w:ascii="GHEA Grapalat" w:hAnsi="GHEA Grapalat" w:cs="Sylfaen"/>
          <w:sz w:val="20"/>
        </w:rPr>
        <w:t>վավեր</w:t>
      </w:r>
      <w:r w:rsidR="00C23B1B" w:rsidRPr="00015CC3">
        <w:rPr>
          <w:rFonts w:ascii="GHEA Grapalat" w:hAnsi="GHEA Grapalat" w:cs="Sylfaen"/>
          <w:sz w:val="20"/>
          <w:lang w:val="af-ZA"/>
        </w:rPr>
        <w:t xml:space="preserve"> </w:t>
      </w:r>
      <w:r w:rsidR="00E43CEB" w:rsidRPr="00015CC3">
        <w:rPr>
          <w:rFonts w:ascii="GHEA Grapalat" w:hAnsi="GHEA Grapalat" w:cs="Sylfaen"/>
          <w:sz w:val="20"/>
        </w:rPr>
        <w:t>լինի</w:t>
      </w:r>
      <w:r w:rsidR="00E43CEB" w:rsidRPr="00015CC3">
        <w:rPr>
          <w:rFonts w:ascii="GHEA Grapalat" w:hAnsi="GHEA Grapalat" w:cs="Sylfaen"/>
          <w:sz w:val="20"/>
          <w:lang w:val="af-ZA"/>
        </w:rPr>
        <w:t xml:space="preserve"> </w:t>
      </w:r>
      <w:r w:rsidR="00E57B16">
        <w:rPr>
          <w:rFonts w:ascii="GHEA Grapalat" w:hAnsi="GHEA Grapalat" w:cs="Sylfaen"/>
          <w:sz w:val="20"/>
          <w:lang w:val="hy-AM"/>
        </w:rPr>
        <w:t>հայտերի ներկայացման</w:t>
      </w:r>
      <w:r w:rsidR="00186C1B">
        <w:rPr>
          <w:rFonts w:ascii="GHEA Grapalat" w:hAnsi="GHEA Grapalat" w:cs="Sylfaen"/>
          <w:sz w:val="20"/>
          <w:lang w:val="hy-AM"/>
        </w:rPr>
        <w:t xml:space="preserve"> վերջնաժամկետը լրանալու</w:t>
      </w:r>
      <w:r w:rsidR="00C813A9" w:rsidRPr="00015CC3">
        <w:rPr>
          <w:rFonts w:ascii="GHEA Grapalat" w:hAnsi="GHEA Grapalat" w:cs="Sylfaen"/>
          <w:sz w:val="20"/>
          <w:lang w:val="af-ZA"/>
        </w:rPr>
        <w:t xml:space="preserve"> </w:t>
      </w:r>
      <w:r w:rsidR="00C813A9" w:rsidRPr="00015CC3">
        <w:rPr>
          <w:rFonts w:ascii="GHEA Grapalat" w:hAnsi="GHEA Grapalat" w:cs="Sylfaen"/>
          <w:sz w:val="20"/>
        </w:rPr>
        <w:t>օրվանից</w:t>
      </w:r>
      <w:r w:rsidR="00C813A9" w:rsidRPr="00015CC3">
        <w:rPr>
          <w:rFonts w:ascii="GHEA Grapalat" w:hAnsi="GHEA Grapalat" w:cs="Sylfaen"/>
          <w:sz w:val="20"/>
          <w:lang w:val="af-ZA"/>
        </w:rPr>
        <w:t xml:space="preserve"> </w:t>
      </w:r>
      <w:r w:rsidR="00C813A9" w:rsidRPr="00015CC3">
        <w:rPr>
          <w:rFonts w:ascii="GHEA Grapalat" w:hAnsi="GHEA Grapalat" w:cs="Sylfaen"/>
          <w:sz w:val="20"/>
        </w:rPr>
        <w:t>հաշված</w:t>
      </w:r>
      <w:r w:rsidR="00C813A9" w:rsidRPr="00015CC3">
        <w:rPr>
          <w:rFonts w:ascii="GHEA Grapalat" w:hAnsi="GHEA Grapalat" w:cs="Sylfaen"/>
          <w:sz w:val="20"/>
          <w:lang w:val="af-ZA"/>
        </w:rPr>
        <w:t xml:space="preserve"> </w:t>
      </w:r>
      <w:r w:rsidR="00A27FAF" w:rsidRPr="00015CC3">
        <w:rPr>
          <w:rFonts w:ascii="GHEA Grapalat" w:hAnsi="GHEA Grapalat" w:cs="Sylfaen"/>
          <w:sz w:val="20"/>
          <w:lang w:val="af-ZA"/>
        </w:rPr>
        <w:t>90</w:t>
      </w:r>
      <w:r w:rsidR="00822942" w:rsidRPr="00015CC3">
        <w:rPr>
          <w:rFonts w:ascii="GHEA Grapalat" w:hAnsi="GHEA Grapalat" w:cs="Sylfaen"/>
          <w:sz w:val="20"/>
          <w:lang w:val="hy-AM"/>
        </w:rPr>
        <w:t xml:space="preserve"> </w:t>
      </w:r>
      <w:r w:rsidR="00822942" w:rsidRPr="00015CC3">
        <w:rPr>
          <w:rFonts w:ascii="GHEA Grapalat" w:hAnsi="GHEA Grapalat" w:cs="Sylfaen"/>
          <w:sz w:val="20"/>
          <w:lang w:val="af-ZA"/>
        </w:rPr>
        <w:t>(</w:t>
      </w:r>
      <w:r w:rsidR="00822942" w:rsidRPr="00015CC3">
        <w:rPr>
          <w:rFonts w:ascii="GHEA Grapalat" w:hAnsi="GHEA Grapalat" w:cs="Sylfaen"/>
          <w:sz w:val="20"/>
          <w:lang w:val="hy-AM"/>
        </w:rPr>
        <w:t>իննսուն</w:t>
      </w:r>
      <w:r w:rsidR="00822942" w:rsidRPr="00015CC3">
        <w:rPr>
          <w:rFonts w:ascii="GHEA Grapalat" w:hAnsi="GHEA Grapalat" w:cs="Sylfaen"/>
          <w:sz w:val="20"/>
          <w:lang w:val="af-ZA"/>
        </w:rPr>
        <w:t>)</w:t>
      </w:r>
      <w:r w:rsidR="00C813A9" w:rsidRPr="00015CC3">
        <w:rPr>
          <w:rFonts w:ascii="GHEA Grapalat" w:hAnsi="GHEA Grapalat" w:cs="Sylfaen"/>
          <w:sz w:val="20"/>
          <w:lang w:val="af-ZA"/>
        </w:rPr>
        <w:t xml:space="preserve"> </w:t>
      </w:r>
      <w:r w:rsidR="001A4EF7" w:rsidRPr="00015CC3">
        <w:rPr>
          <w:rFonts w:ascii="GHEA Grapalat" w:hAnsi="GHEA Grapalat" w:cs="Sylfaen"/>
          <w:sz w:val="20"/>
        </w:rPr>
        <w:t>աշխատանքային</w:t>
      </w:r>
      <w:r w:rsidR="001A4EF7" w:rsidRPr="00015CC3">
        <w:rPr>
          <w:rFonts w:ascii="GHEA Grapalat" w:hAnsi="GHEA Grapalat" w:cs="Sylfaen"/>
          <w:sz w:val="20"/>
          <w:lang w:val="af-ZA"/>
        </w:rPr>
        <w:t xml:space="preserve"> </w:t>
      </w:r>
      <w:r w:rsidR="001A4EF7" w:rsidRPr="00015CC3">
        <w:rPr>
          <w:rFonts w:ascii="GHEA Grapalat" w:hAnsi="GHEA Grapalat" w:cs="Sylfaen"/>
          <w:sz w:val="20"/>
        </w:rPr>
        <w:t>օր</w:t>
      </w:r>
      <w:r w:rsidR="0093460D" w:rsidRPr="00015CC3">
        <w:rPr>
          <w:rFonts w:ascii="GHEA Grapalat" w:hAnsi="GHEA Grapalat"/>
          <w:sz w:val="20"/>
          <w:szCs w:val="20"/>
          <w:lang w:val="af-ZA"/>
        </w:rPr>
        <w:t>:</w:t>
      </w:r>
    </w:p>
    <w:p w14:paraId="05F75FEA" w14:textId="715E4FA3" w:rsidR="00C8399F" w:rsidRPr="00015CC3"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E95ECC" w:rsidRDefault="006F3F15" w:rsidP="006F3F15">
      <w:pPr>
        <w:ind w:firstLine="567"/>
        <w:jc w:val="both"/>
        <w:rPr>
          <w:rFonts w:ascii="GHEA Grapalat" w:hAnsi="GHEA Grapalat" w:cs="Sylfaen"/>
          <w:b/>
          <w:sz w:val="20"/>
          <w:lang w:val="af-ZA"/>
        </w:rPr>
      </w:pPr>
      <w:r w:rsidRPr="00E95ECC">
        <w:rPr>
          <w:rFonts w:ascii="GHEA Grapalat" w:hAnsi="GHEA Grapalat" w:cs="Sylfaen"/>
          <w:b/>
          <w:sz w:val="20"/>
          <w:lang w:val="af-ZA"/>
        </w:rPr>
        <w:t>7</w:t>
      </w:r>
      <w:r w:rsidRPr="00E95ECC">
        <w:rPr>
          <w:rFonts w:ascii="Cambria Math" w:hAnsi="Cambria Math" w:cs="Cambria Math"/>
          <w:b/>
          <w:sz w:val="20"/>
          <w:lang w:val="af-ZA"/>
        </w:rPr>
        <w:t>․</w:t>
      </w:r>
      <w:r w:rsidR="00C8399F" w:rsidRPr="00E95ECC">
        <w:rPr>
          <w:rFonts w:ascii="GHEA Grapalat" w:hAnsi="GHEA Grapalat" w:cs="Sylfaen"/>
          <w:b/>
          <w:sz w:val="20"/>
          <w:lang w:val="hy-AM"/>
        </w:rPr>
        <w:t xml:space="preserve">6 </w:t>
      </w:r>
      <w:r w:rsidRPr="00E95ECC">
        <w:rPr>
          <w:rFonts w:ascii="GHEA Grapalat" w:hAnsi="GHEA Grapalat" w:cs="Sylfaen"/>
          <w:b/>
          <w:sz w:val="20"/>
          <w:lang w:val="hy-AM"/>
        </w:rPr>
        <w:t>Մասնակցի</w:t>
      </w:r>
      <w:r w:rsidRPr="00E95ECC">
        <w:rPr>
          <w:rFonts w:ascii="GHEA Grapalat" w:hAnsi="GHEA Grapalat" w:cs="Sylfaen"/>
          <w:b/>
          <w:sz w:val="20"/>
          <w:lang w:val="af-ZA"/>
        </w:rPr>
        <w:t xml:space="preserve"> </w:t>
      </w:r>
      <w:r w:rsidRPr="00E95ECC">
        <w:rPr>
          <w:rFonts w:ascii="GHEA Grapalat" w:hAnsi="GHEA Grapalat" w:cs="Sylfaen"/>
          <w:b/>
          <w:sz w:val="20"/>
          <w:lang w:val="hy-AM"/>
        </w:rPr>
        <w:t>հայտը</w:t>
      </w:r>
      <w:r w:rsidRPr="00E95ECC">
        <w:rPr>
          <w:rFonts w:ascii="GHEA Grapalat" w:hAnsi="GHEA Grapalat" w:cs="Sylfaen"/>
          <w:b/>
          <w:sz w:val="20"/>
          <w:lang w:val="af-ZA"/>
        </w:rPr>
        <w:t xml:space="preserve"> </w:t>
      </w:r>
      <w:r w:rsidRPr="00E95ECC">
        <w:rPr>
          <w:rFonts w:ascii="GHEA Grapalat" w:hAnsi="GHEA Grapalat" w:cs="Sylfaen"/>
          <w:b/>
          <w:sz w:val="20"/>
          <w:lang w:val="hy-AM"/>
        </w:rPr>
        <w:t>ենթակա</w:t>
      </w:r>
      <w:r w:rsidRPr="00E95ECC">
        <w:rPr>
          <w:rFonts w:ascii="GHEA Grapalat" w:hAnsi="GHEA Grapalat" w:cs="Sylfaen"/>
          <w:b/>
          <w:sz w:val="20"/>
          <w:lang w:val="af-ZA"/>
        </w:rPr>
        <w:t xml:space="preserve"> </w:t>
      </w:r>
      <w:r w:rsidRPr="00E95ECC">
        <w:rPr>
          <w:rFonts w:ascii="GHEA Grapalat" w:hAnsi="GHEA Grapalat" w:cs="Sylfaen"/>
          <w:b/>
          <w:sz w:val="20"/>
          <w:lang w:val="hy-AM"/>
        </w:rPr>
        <w:t>է</w:t>
      </w:r>
      <w:r w:rsidRPr="00E95ECC">
        <w:rPr>
          <w:rFonts w:ascii="GHEA Grapalat" w:hAnsi="GHEA Grapalat" w:cs="Sylfaen"/>
          <w:b/>
          <w:sz w:val="20"/>
          <w:lang w:val="af-ZA"/>
        </w:rPr>
        <w:t xml:space="preserve"> </w:t>
      </w:r>
      <w:r w:rsidRPr="00E95ECC">
        <w:rPr>
          <w:rFonts w:ascii="GHEA Grapalat" w:hAnsi="GHEA Grapalat" w:cs="Sylfaen"/>
          <w:b/>
          <w:sz w:val="20"/>
          <w:lang w:val="hy-AM"/>
        </w:rPr>
        <w:t>մերժման</w:t>
      </w:r>
      <w:r w:rsidRPr="00E95ECC">
        <w:rPr>
          <w:rFonts w:ascii="GHEA Grapalat" w:hAnsi="GHEA Grapalat" w:cs="Sylfaen"/>
          <w:b/>
          <w:sz w:val="20"/>
          <w:lang w:val="af-ZA"/>
        </w:rPr>
        <w:t xml:space="preserve">, </w:t>
      </w:r>
      <w:r w:rsidRPr="00E95ECC">
        <w:rPr>
          <w:rFonts w:ascii="GHEA Grapalat" w:hAnsi="GHEA Grapalat" w:cs="Sylfaen"/>
          <w:b/>
          <w:sz w:val="20"/>
          <w:lang w:val="hy-AM"/>
        </w:rPr>
        <w:t>եթե</w:t>
      </w:r>
      <w:r w:rsidRPr="00E95ECC">
        <w:rPr>
          <w:rFonts w:ascii="GHEA Grapalat" w:hAnsi="GHEA Grapalat" w:cs="Sylfaen"/>
          <w:b/>
          <w:sz w:val="20"/>
          <w:lang w:val="af-ZA"/>
        </w:rPr>
        <w:t xml:space="preserve"> </w:t>
      </w:r>
      <w:r w:rsidRPr="00E95ECC">
        <w:rPr>
          <w:rFonts w:ascii="GHEA Grapalat" w:hAnsi="GHEA Grapalat" w:cs="Sylfaen"/>
          <w:b/>
          <w:sz w:val="20"/>
          <w:lang w:val="hy-AM"/>
        </w:rPr>
        <w:t>դրանում</w:t>
      </w:r>
      <w:r w:rsidRPr="00E95ECC">
        <w:rPr>
          <w:rFonts w:ascii="GHEA Grapalat" w:hAnsi="GHEA Grapalat" w:cs="Sylfaen"/>
          <w:b/>
          <w:sz w:val="20"/>
          <w:lang w:val="af-ZA"/>
        </w:rPr>
        <w:t xml:space="preserve"> </w:t>
      </w:r>
      <w:r w:rsidRPr="00E95ECC">
        <w:rPr>
          <w:rFonts w:ascii="GHEA Grapalat" w:hAnsi="GHEA Grapalat" w:cs="Sylfaen"/>
          <w:b/>
          <w:sz w:val="20"/>
          <w:lang w:val="hy-AM"/>
        </w:rPr>
        <w:t>բացակայում</w:t>
      </w:r>
      <w:r w:rsidRPr="00E95ECC">
        <w:rPr>
          <w:rFonts w:ascii="GHEA Grapalat" w:hAnsi="GHEA Grapalat" w:cs="Sylfaen"/>
          <w:b/>
          <w:sz w:val="20"/>
          <w:lang w:val="af-ZA"/>
        </w:rPr>
        <w:t xml:space="preserve"> </w:t>
      </w:r>
      <w:r w:rsidRPr="00E95ECC">
        <w:rPr>
          <w:rFonts w:ascii="GHEA Grapalat" w:hAnsi="GHEA Grapalat" w:cs="Sylfaen"/>
          <w:b/>
          <w:sz w:val="20"/>
          <w:lang w:val="hy-AM"/>
        </w:rPr>
        <w:t>է</w:t>
      </w:r>
      <w:r w:rsidRPr="00E95ECC">
        <w:rPr>
          <w:rFonts w:ascii="GHEA Grapalat" w:hAnsi="GHEA Grapalat" w:cs="Sylfaen"/>
          <w:b/>
          <w:sz w:val="20"/>
          <w:lang w:val="af-ZA"/>
        </w:rPr>
        <w:t xml:space="preserve"> </w:t>
      </w:r>
      <w:r w:rsidRPr="00E95ECC">
        <w:rPr>
          <w:rFonts w:ascii="GHEA Grapalat" w:hAnsi="GHEA Grapalat" w:cs="Sylfaen"/>
          <w:b/>
          <w:sz w:val="20"/>
          <w:lang w:val="hy-AM"/>
        </w:rPr>
        <w:t>հայտի</w:t>
      </w:r>
      <w:r w:rsidRPr="00E95ECC">
        <w:rPr>
          <w:rFonts w:ascii="GHEA Grapalat" w:hAnsi="GHEA Grapalat" w:cs="Sylfaen"/>
          <w:b/>
          <w:sz w:val="20"/>
          <w:lang w:val="af-ZA"/>
        </w:rPr>
        <w:t xml:space="preserve"> </w:t>
      </w:r>
      <w:r w:rsidRPr="00E95ECC">
        <w:rPr>
          <w:rFonts w:ascii="GHEA Grapalat" w:hAnsi="GHEA Grapalat" w:cs="Sylfaen"/>
          <w:b/>
          <w:sz w:val="20"/>
          <w:lang w:val="hy-AM"/>
        </w:rPr>
        <w:t>ապահովումը</w:t>
      </w:r>
      <w:r w:rsidRPr="00E95ECC">
        <w:rPr>
          <w:rFonts w:ascii="GHEA Grapalat" w:hAnsi="GHEA Grapalat" w:cs="Sylfaen"/>
          <w:b/>
          <w:sz w:val="20"/>
          <w:lang w:val="af-ZA"/>
        </w:rPr>
        <w:t xml:space="preserve">, </w:t>
      </w:r>
      <w:r w:rsidRPr="00E95ECC">
        <w:rPr>
          <w:rFonts w:ascii="GHEA Grapalat" w:hAnsi="GHEA Grapalat" w:cs="Sylfaen"/>
          <w:b/>
          <w:sz w:val="20"/>
          <w:lang w:val="hy-AM"/>
        </w:rPr>
        <w:t>կամ</w:t>
      </w:r>
      <w:r w:rsidRPr="00E95ECC">
        <w:rPr>
          <w:rFonts w:ascii="GHEA Grapalat" w:hAnsi="GHEA Grapalat" w:cs="Sylfaen"/>
          <w:b/>
          <w:sz w:val="20"/>
          <w:lang w:val="af-ZA"/>
        </w:rPr>
        <w:t xml:space="preserve"> </w:t>
      </w:r>
      <w:r w:rsidRPr="00E95ECC">
        <w:rPr>
          <w:rFonts w:ascii="GHEA Grapalat" w:hAnsi="GHEA Grapalat" w:cs="Sylfaen"/>
          <w:b/>
          <w:sz w:val="20"/>
          <w:lang w:val="hy-AM"/>
        </w:rPr>
        <w:t>եթե</w:t>
      </w:r>
      <w:r w:rsidRPr="00E95ECC">
        <w:rPr>
          <w:rFonts w:ascii="GHEA Grapalat" w:hAnsi="GHEA Grapalat" w:cs="Sylfaen"/>
          <w:b/>
          <w:sz w:val="20"/>
          <w:lang w:val="af-ZA"/>
        </w:rPr>
        <w:t xml:space="preserve"> </w:t>
      </w:r>
      <w:r w:rsidRPr="00E95ECC">
        <w:rPr>
          <w:rFonts w:ascii="GHEA Grapalat" w:hAnsi="GHEA Grapalat" w:cs="Sylfaen"/>
          <w:b/>
          <w:sz w:val="20"/>
          <w:lang w:val="hy-AM"/>
        </w:rPr>
        <w:t>այն</w:t>
      </w:r>
      <w:r w:rsidRPr="00E95ECC">
        <w:rPr>
          <w:rFonts w:ascii="GHEA Grapalat" w:hAnsi="GHEA Grapalat" w:cs="Sylfaen"/>
          <w:b/>
          <w:sz w:val="20"/>
          <w:lang w:val="af-ZA"/>
        </w:rPr>
        <w:t xml:space="preserve"> </w:t>
      </w:r>
      <w:r w:rsidRPr="00E95ECC">
        <w:rPr>
          <w:rFonts w:ascii="GHEA Grapalat" w:hAnsi="GHEA Grapalat" w:cs="Sylfaen"/>
          <w:b/>
          <w:sz w:val="20"/>
          <w:lang w:val="hy-AM"/>
        </w:rPr>
        <w:t>ներկայացված</w:t>
      </w:r>
      <w:r w:rsidRPr="00E95ECC">
        <w:rPr>
          <w:rFonts w:ascii="GHEA Grapalat" w:hAnsi="GHEA Grapalat" w:cs="Sylfaen"/>
          <w:b/>
          <w:sz w:val="20"/>
          <w:lang w:val="af-ZA"/>
        </w:rPr>
        <w:t xml:space="preserve"> </w:t>
      </w:r>
      <w:r w:rsidRPr="00E95ECC">
        <w:rPr>
          <w:rFonts w:ascii="GHEA Grapalat" w:hAnsi="GHEA Grapalat" w:cs="Sylfaen"/>
          <w:b/>
          <w:sz w:val="20"/>
          <w:lang w:val="hy-AM"/>
        </w:rPr>
        <w:t>է</w:t>
      </w:r>
      <w:r w:rsidRPr="00E95ECC">
        <w:rPr>
          <w:rFonts w:ascii="GHEA Grapalat" w:hAnsi="GHEA Grapalat" w:cs="Sylfaen"/>
          <w:b/>
          <w:sz w:val="20"/>
          <w:lang w:val="af-ZA"/>
        </w:rPr>
        <w:t xml:space="preserve"> </w:t>
      </w:r>
      <w:r w:rsidRPr="00E95ECC">
        <w:rPr>
          <w:rFonts w:ascii="GHEA Grapalat" w:hAnsi="GHEA Grapalat" w:cs="Sylfaen"/>
          <w:b/>
          <w:sz w:val="20"/>
          <w:lang w:val="hy-AM"/>
        </w:rPr>
        <w:t>հրավերի</w:t>
      </w:r>
      <w:r w:rsidRPr="00E95ECC">
        <w:rPr>
          <w:rFonts w:ascii="GHEA Grapalat" w:hAnsi="GHEA Grapalat" w:cs="Sylfaen"/>
          <w:b/>
          <w:sz w:val="20"/>
          <w:lang w:val="af-ZA"/>
        </w:rPr>
        <w:t xml:space="preserve"> </w:t>
      </w:r>
      <w:r w:rsidRPr="00E95ECC">
        <w:rPr>
          <w:rFonts w:ascii="GHEA Grapalat" w:hAnsi="GHEA Grapalat" w:cs="Sylfaen"/>
          <w:b/>
          <w:sz w:val="20"/>
          <w:lang w:val="hy-AM"/>
        </w:rPr>
        <w:t>պահանջներին</w:t>
      </w:r>
      <w:r w:rsidRPr="00E95ECC">
        <w:rPr>
          <w:rFonts w:ascii="GHEA Grapalat" w:hAnsi="GHEA Grapalat" w:cs="Sylfaen"/>
          <w:b/>
          <w:sz w:val="20"/>
          <w:lang w:val="af-ZA"/>
        </w:rPr>
        <w:t xml:space="preserve"> </w:t>
      </w:r>
      <w:r w:rsidRPr="00E95ECC">
        <w:rPr>
          <w:rFonts w:ascii="GHEA Grapalat" w:hAnsi="GHEA Grapalat" w:cs="Sylfaen"/>
          <w:b/>
          <w:sz w:val="20"/>
          <w:lang w:val="hy-AM"/>
        </w:rPr>
        <w:t>անհամապատասխան</w:t>
      </w:r>
      <w:r w:rsidRPr="00E95ECC">
        <w:rPr>
          <w:rFonts w:ascii="GHEA Grapalat" w:hAnsi="GHEA Grapalat" w:cs="Sylfaen"/>
          <w:b/>
          <w:sz w:val="20"/>
          <w:lang w:val="af-ZA"/>
        </w:rPr>
        <w:t>:</w:t>
      </w:r>
    </w:p>
    <w:p w14:paraId="3B78E9C2" w14:textId="77777777" w:rsidR="00096865" w:rsidRPr="00E6597C" w:rsidRDefault="00096865" w:rsidP="00EF3662">
      <w:pPr>
        <w:ind w:firstLine="567"/>
        <w:jc w:val="both"/>
        <w:rPr>
          <w:rFonts w:ascii="GHEA Grapalat" w:hAnsi="GHEA Grapalat" w:cs="Sylfaen"/>
          <w:sz w:val="20"/>
          <w:lang w:val="af-ZA"/>
        </w:rPr>
      </w:pPr>
    </w:p>
    <w:p w14:paraId="00B41D88" w14:textId="53E3E167" w:rsidR="00096865" w:rsidRPr="00E6597C" w:rsidRDefault="00FD2748" w:rsidP="00EF3662">
      <w:pPr>
        <w:ind w:firstLine="567"/>
        <w:jc w:val="center"/>
        <w:rPr>
          <w:rFonts w:ascii="GHEA Grapalat" w:hAnsi="GHEA Grapalat"/>
          <w:b/>
          <w:sz w:val="20"/>
          <w:lang w:val="af-ZA"/>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ԳՆԱՀԱՏՈՒՄԸ  ԵՎ  ԱՐԴՅՈՒՆՔՆԵՐԻ ԱՄՓՈՓՈՒՄԸ</w:t>
      </w:r>
      <w:r w:rsidR="008D5016" w:rsidRPr="00E6597C">
        <w:rPr>
          <w:rFonts w:ascii="GHEA Grapalat" w:hAnsi="GHEA Grapalat"/>
          <w:b/>
          <w:sz w:val="20"/>
          <w:lang w:val="af-ZA"/>
        </w:rPr>
        <w:t xml:space="preserve"> </w:t>
      </w:r>
    </w:p>
    <w:p w14:paraId="3CEDEAE4" w14:textId="288644B1" w:rsidR="00982E3D" w:rsidRDefault="00982E3D" w:rsidP="00982E3D">
      <w:pPr>
        <w:pStyle w:val="BodyTextIndent2"/>
        <w:spacing w:line="240" w:lineRule="auto"/>
        <w:ind w:firstLine="567"/>
        <w:rPr>
          <w:rFonts w:ascii="GHEA Grapalat" w:hAnsi="GHEA Grapalat" w:cs="Tahoma"/>
          <w:lang w:val="hy-AM"/>
        </w:rPr>
      </w:pPr>
      <w:r w:rsidRPr="00E6597C">
        <w:rPr>
          <w:rFonts w:ascii="GHEA Grapalat" w:hAnsi="GHEA Grapalat"/>
        </w:rPr>
        <w:t xml:space="preserve">8.1 </w:t>
      </w:r>
      <w:r w:rsidRPr="00E6597C">
        <w:rPr>
          <w:rFonts w:ascii="GHEA Grapalat" w:hAnsi="GHEA Grapalat" w:cs="Sylfaen"/>
          <w:lang w:val="ru-RU"/>
        </w:rPr>
        <w:t>Հայտերի</w:t>
      </w:r>
      <w:r w:rsidRPr="00E6597C">
        <w:rPr>
          <w:rFonts w:ascii="GHEA Grapalat" w:hAnsi="GHEA Grapalat" w:cs="Sylfaen"/>
        </w:rPr>
        <w:t xml:space="preserve"> </w:t>
      </w:r>
      <w:r w:rsidRPr="00E6597C">
        <w:rPr>
          <w:rFonts w:ascii="GHEA Grapalat" w:hAnsi="GHEA Grapalat" w:cs="Sylfaen"/>
          <w:lang w:val="ru-RU"/>
        </w:rPr>
        <w:t>բացումը</w:t>
      </w:r>
      <w:r w:rsidRPr="00E6597C">
        <w:rPr>
          <w:rFonts w:ascii="GHEA Grapalat" w:hAnsi="GHEA Grapalat" w:cs="Sylfaen"/>
        </w:rPr>
        <w:t xml:space="preserve"> </w:t>
      </w:r>
      <w:r w:rsidRPr="00E6597C">
        <w:rPr>
          <w:rFonts w:ascii="GHEA Grapalat" w:hAnsi="GHEA Grapalat" w:cs="Sylfaen"/>
          <w:lang w:val="ru-RU"/>
        </w:rPr>
        <w:t>կկատարվի</w:t>
      </w:r>
      <w:r w:rsidRPr="00E6597C">
        <w:rPr>
          <w:rFonts w:ascii="GHEA Grapalat" w:hAnsi="GHEA Grapalat" w:cs="Sylfaen"/>
        </w:rPr>
        <w:t xml:space="preserve"> հանձնաժողովի հայտերի բացման նիստում</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w:t>
      </w:r>
      <w:r w:rsidRPr="00E6597C">
        <w:rPr>
          <w:rFonts w:ascii="GHEA Grapalat" w:hAnsi="GHEA Grapalat" w:cs="Sylfaen"/>
          <w:szCs w:val="24"/>
        </w:rPr>
        <w:t xml:space="preserve"> </w:t>
      </w:r>
      <w:r w:rsidRPr="00E6597C">
        <w:rPr>
          <w:rFonts w:ascii="GHEA Grapalat" w:hAnsi="GHEA Grapalat" w:cs="Sylfaen"/>
          <w:szCs w:val="24"/>
          <w:lang w:val="ru-RU"/>
        </w:rPr>
        <w:t>հայտարարությունը</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հրավերը</w:t>
      </w:r>
      <w:r w:rsidRPr="00E6597C">
        <w:rPr>
          <w:rFonts w:ascii="GHEA Grapalat" w:hAnsi="GHEA Grapalat" w:cs="Sylfaen"/>
          <w:szCs w:val="24"/>
        </w:rPr>
        <w:t xml:space="preserve"> տեղեկագրում </w:t>
      </w:r>
      <w:r w:rsidRPr="00E6597C">
        <w:rPr>
          <w:rFonts w:ascii="GHEA Grapalat" w:hAnsi="GHEA Grapalat" w:cs="Sylfaen"/>
          <w:szCs w:val="24"/>
          <w:lang w:val="en-US"/>
        </w:rPr>
        <w:t>հ</w:t>
      </w:r>
      <w:r w:rsidRPr="00E6597C">
        <w:rPr>
          <w:rFonts w:ascii="GHEA Grapalat" w:hAnsi="GHEA Grapalat" w:cs="Sylfaen"/>
          <w:szCs w:val="24"/>
          <w:lang w:val="ru-RU"/>
        </w:rPr>
        <w:t>րապարակվելու</w:t>
      </w:r>
      <w:r w:rsidRPr="00E6597C">
        <w:rPr>
          <w:rFonts w:ascii="GHEA Grapalat" w:hAnsi="GHEA Grapalat" w:cs="Sylfaen"/>
          <w:szCs w:val="24"/>
        </w:rPr>
        <w:t xml:space="preserve"> </w:t>
      </w:r>
      <w:r w:rsidRPr="00F23AF1">
        <w:rPr>
          <w:rFonts w:ascii="GHEA Grapalat" w:hAnsi="GHEA Grapalat" w:cs="Sylfaen"/>
          <w:szCs w:val="24"/>
          <w:lang w:val="hy-AM"/>
        </w:rPr>
        <w:t>օրվանից</w:t>
      </w:r>
      <w:r>
        <w:rPr>
          <w:rFonts w:ascii="GHEA Grapalat" w:hAnsi="GHEA Grapalat" w:cs="Sylfaen"/>
          <w:szCs w:val="24"/>
          <w:lang w:val="hy-AM"/>
        </w:rPr>
        <w:t xml:space="preserve"> </w:t>
      </w:r>
      <w:r w:rsidRPr="005A7897">
        <w:rPr>
          <w:rFonts w:ascii="GHEA Grapalat" w:hAnsi="GHEA Grapalat" w:cs="Sylfaen"/>
          <w:szCs w:val="24"/>
          <w:lang w:val="hy-AM"/>
        </w:rPr>
        <w:t>հաշված 40</w:t>
      </w:r>
      <w:r w:rsidRPr="005A7897">
        <w:rPr>
          <w:rFonts w:ascii="GHEA Grapalat" w:hAnsi="GHEA Grapalat" w:cs="Sylfaen"/>
        </w:rPr>
        <w:t>-</w:t>
      </w:r>
      <w:r w:rsidRPr="005A7897">
        <w:rPr>
          <w:rFonts w:ascii="GHEA Grapalat" w:hAnsi="GHEA Grapalat" w:cs="Sylfaen"/>
          <w:lang w:val="hy-AM"/>
        </w:rPr>
        <w:t>րդ օրվա ժամը</w:t>
      </w:r>
      <w:r>
        <w:rPr>
          <w:rFonts w:ascii="GHEA Grapalat" w:hAnsi="GHEA Grapalat" w:cs="Sylfaen"/>
          <w:lang w:val="hy-AM"/>
        </w:rPr>
        <w:t xml:space="preserve"> 1</w:t>
      </w:r>
      <w:r w:rsidRPr="00982E3D">
        <w:rPr>
          <w:rFonts w:ascii="GHEA Grapalat" w:hAnsi="GHEA Grapalat" w:cs="Sylfaen"/>
        </w:rPr>
        <w:t>1</w:t>
      </w:r>
      <w:r w:rsidRPr="005A7897">
        <w:rPr>
          <w:rFonts w:ascii="GHEA Grapalat" w:hAnsi="GHEA Grapalat" w:cs="Sylfaen"/>
          <w:lang w:val="hy-AM"/>
        </w:rPr>
        <w:t>:30</w:t>
      </w:r>
      <w:r w:rsidRPr="005A7897">
        <w:rPr>
          <w:rFonts w:ascii="GHEA Grapalat" w:hAnsi="GHEA Grapalat" w:cs="Sylfaen"/>
        </w:rPr>
        <w:t>-</w:t>
      </w:r>
      <w:r w:rsidRPr="005A7897">
        <w:rPr>
          <w:rFonts w:ascii="GHEA Grapalat" w:hAnsi="GHEA Grapalat" w:cs="Sylfaen"/>
          <w:lang w:val="hy-AM"/>
        </w:rPr>
        <w:t>ին</w:t>
      </w:r>
      <w:r w:rsidRPr="005A7897">
        <w:rPr>
          <w:rFonts w:ascii="GHEA Grapalat" w:hAnsi="GHEA Grapalat" w:cs="Sylfaen"/>
        </w:rPr>
        <w:t xml:space="preserve">, </w:t>
      </w:r>
      <w:r w:rsidRPr="005A7897">
        <w:rPr>
          <w:rFonts w:ascii="GHEA Grapalat" w:hAnsi="GHEA Grapalat"/>
        </w:rPr>
        <w:t>Կոտայքի մարզ,</w:t>
      </w:r>
      <w:r w:rsidRPr="005A7897">
        <w:rPr>
          <w:rFonts w:ascii="GHEA Grapalat" w:hAnsi="GHEA Grapalat"/>
          <w:lang w:val="hy-AM"/>
        </w:rPr>
        <w:t xml:space="preserve"> Ջրվեժ համայնք,</w:t>
      </w:r>
      <w:r w:rsidRPr="005A7897">
        <w:rPr>
          <w:rFonts w:ascii="GHEA Grapalat" w:hAnsi="GHEA Grapalat"/>
        </w:rPr>
        <w:t xml:space="preserve"> գյուղ Ջրվեժ Մելքոնյան 76</w:t>
      </w:r>
      <w:r w:rsidRPr="005A7897">
        <w:rPr>
          <w:rFonts w:ascii="GHEA Grapalat" w:hAnsi="GHEA Grapalat"/>
          <w:lang w:val="hy-AM"/>
        </w:rPr>
        <w:t xml:space="preserve"> </w:t>
      </w:r>
      <w:r w:rsidRPr="005A7897">
        <w:rPr>
          <w:rFonts w:ascii="GHEA Grapalat" w:hAnsi="GHEA Grapalat" w:cs="Sylfaen"/>
          <w:lang w:val="hy-AM"/>
        </w:rPr>
        <w:t>հասցեում</w:t>
      </w:r>
      <w:r w:rsidRPr="005A7897">
        <w:rPr>
          <w:rFonts w:ascii="GHEA Grapalat" w:hAnsi="GHEA Grapalat" w:cs="Tahoma"/>
        </w:rPr>
        <w:t>։</w:t>
      </w:r>
    </w:p>
    <w:p w14:paraId="5CD2D51B" w14:textId="77777777" w:rsidR="003F79B4" w:rsidRPr="004605D7" w:rsidRDefault="003F79B4" w:rsidP="003F79B4">
      <w:pPr>
        <w:ind w:firstLine="567"/>
        <w:jc w:val="both"/>
        <w:rPr>
          <w:rFonts w:ascii="GHEA Grapalat" w:hAnsi="GHEA Grapalat" w:cs="Sylfaen"/>
          <w:sz w:val="20"/>
          <w:lang w:val="af-ZA"/>
        </w:rPr>
      </w:pPr>
      <w:r w:rsidRPr="00982E3D">
        <w:rPr>
          <w:rFonts w:ascii="GHEA Grapalat" w:hAnsi="GHEA Grapalat" w:cs="Sylfaen"/>
          <w:sz w:val="20"/>
          <w:lang w:val="hy-AM"/>
        </w:rPr>
        <w:t>Հայտերի</w:t>
      </w:r>
      <w:r w:rsidRPr="00E6597C">
        <w:rPr>
          <w:rFonts w:ascii="GHEA Grapalat" w:hAnsi="GHEA Grapalat" w:cs="Sylfaen"/>
          <w:sz w:val="20"/>
          <w:lang w:val="af-ZA"/>
        </w:rPr>
        <w:t xml:space="preserve"> </w:t>
      </w:r>
      <w:r w:rsidRPr="00982E3D">
        <w:rPr>
          <w:rFonts w:ascii="GHEA Grapalat" w:hAnsi="GHEA Grapalat" w:cs="Sylfaen"/>
          <w:sz w:val="20"/>
          <w:lang w:val="hy-AM"/>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982E3D">
        <w:rPr>
          <w:rFonts w:ascii="GHEA Grapalat" w:hAnsi="GHEA Grapalat" w:cs="Sylfaen"/>
          <w:sz w:val="20"/>
          <w:lang w:val="hy-AM"/>
        </w:rPr>
        <w:t>նիստում՝</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27456DE0" w14:textId="73109698"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w:t>
      </w:r>
      <w:r w:rsidR="00F7009A" w:rsidRPr="00E6597C">
        <w:rPr>
          <w:rFonts w:ascii="GHEA Grapalat" w:hAnsi="GHEA Grapalat" w:cs="Sylfaen"/>
          <w:sz w:val="20"/>
          <w:lang w:val="af-ZA"/>
        </w:rPr>
        <w:lastRenderedPageBreak/>
        <w:t xml:space="preserve">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305A35F5" w14:textId="008AA0C7" w:rsidR="005611DA" w:rsidRPr="00B72CDC" w:rsidRDefault="005611DA" w:rsidP="005611DA">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 xml:space="preserve">8.4 </w:t>
      </w:r>
      <w:r w:rsidRPr="00B72CDC">
        <w:rPr>
          <w:rFonts w:ascii="GHEA Grapalat" w:hAnsi="GHEA Grapalat" w:cs="Sylfaen"/>
          <w:i w:val="0"/>
          <w:szCs w:val="24"/>
          <w:lang w:val="hy-AM"/>
        </w:rPr>
        <w:t>Եթե</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հայտում</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անհամապատասխանություն</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է</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տեղ</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գտել</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տառերով</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և</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թվերով</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գրված</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գումարների</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միջև</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ապա</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հիմք</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է</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ընդունվում</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տառերով</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գրված</w:t>
      </w:r>
      <w:r w:rsidRPr="00B72CDC">
        <w:rPr>
          <w:rFonts w:ascii="GHEA Grapalat" w:hAnsi="GHEA Grapalat" w:cs="Sylfaen"/>
          <w:i w:val="0"/>
          <w:szCs w:val="24"/>
          <w:lang w:val="af-ZA"/>
        </w:rPr>
        <w:t xml:space="preserve"> </w:t>
      </w:r>
      <w:r w:rsidRPr="00B72CDC">
        <w:rPr>
          <w:rFonts w:ascii="GHEA Grapalat" w:hAnsi="GHEA Grapalat" w:cs="Sylfaen"/>
          <w:i w:val="0"/>
          <w:szCs w:val="24"/>
          <w:lang w:val="hy-AM"/>
        </w:rPr>
        <w:t>գումարը։</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Եթե</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առաջարկվող</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գները</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ներկայացված</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են</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երկու</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կամ</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ավելի</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արժույթներով</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ապա</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դրանք</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համեմատվում</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են</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Հայաստանի</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Հանրապետության</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դրամով</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Հայաստանի</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Հանրապետության</w:t>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դրամով</w:t>
      </w:r>
      <w:r w:rsidRPr="00B72CDC">
        <w:rPr>
          <w:rFonts w:ascii="GHEA Grapalat" w:hAnsi="GHEA Grapalat" w:cs="Sylfaen"/>
          <w:i w:val="0"/>
          <w:szCs w:val="24"/>
          <w:lang w:val="af-ZA"/>
        </w:rPr>
        <w:t>`</w:t>
      </w:r>
      <w:r w:rsidRPr="00B72CDC">
        <w:rPr>
          <w:rFonts w:ascii="GHEA Grapalat" w:hAnsi="GHEA Grapalat" w:cs="Sylfaen"/>
          <w:b/>
          <w:i w:val="0"/>
          <w:lang w:val="af-ZA"/>
        </w:rPr>
        <w:t xml:space="preserve"> </w:t>
      </w:r>
      <w:r w:rsidRPr="00B72CDC">
        <w:rPr>
          <w:rFonts w:ascii="GHEA Grapalat" w:hAnsi="GHEA Grapalat" w:cs="Sylfaen"/>
          <w:i w:val="0"/>
          <w:lang w:val="ru-RU"/>
        </w:rPr>
        <w:t>տվյալ</w:t>
      </w:r>
      <w:r w:rsidRPr="00B72CDC">
        <w:rPr>
          <w:rFonts w:ascii="GHEA Grapalat" w:hAnsi="GHEA Grapalat" w:cs="Sylfaen"/>
          <w:i w:val="0"/>
          <w:lang w:val="af-ZA"/>
        </w:rPr>
        <w:t xml:space="preserve"> </w:t>
      </w:r>
      <w:r w:rsidRPr="00B72CDC">
        <w:rPr>
          <w:rFonts w:ascii="GHEA Grapalat" w:hAnsi="GHEA Grapalat" w:cs="Sylfaen"/>
          <w:i w:val="0"/>
          <w:lang w:val="ru-RU"/>
        </w:rPr>
        <w:t>օրվա</w:t>
      </w:r>
      <w:r w:rsidRPr="00B72CDC">
        <w:rPr>
          <w:rFonts w:ascii="GHEA Grapalat" w:hAnsi="GHEA Grapalat" w:cs="Sylfaen"/>
          <w:i w:val="0"/>
          <w:lang w:val="af-ZA"/>
        </w:rPr>
        <w:t xml:space="preserve"> </w:t>
      </w:r>
      <w:r w:rsidRPr="00B72CDC">
        <w:rPr>
          <w:rFonts w:ascii="GHEA Grapalat" w:hAnsi="GHEA Grapalat" w:cs="Sylfaen"/>
          <w:i w:val="0"/>
          <w:lang w:val="ru-RU"/>
        </w:rPr>
        <w:t>Կենտրոնական</w:t>
      </w:r>
      <w:r w:rsidRPr="00B72CDC">
        <w:rPr>
          <w:rFonts w:ascii="GHEA Grapalat" w:hAnsi="GHEA Grapalat" w:cs="Sylfaen"/>
          <w:i w:val="0"/>
          <w:lang w:val="af-ZA"/>
        </w:rPr>
        <w:t xml:space="preserve"> </w:t>
      </w:r>
      <w:r w:rsidRPr="00B72CDC">
        <w:rPr>
          <w:rFonts w:ascii="GHEA Grapalat" w:hAnsi="GHEA Grapalat" w:cs="Sylfaen"/>
          <w:i w:val="0"/>
          <w:lang w:val="ru-RU"/>
        </w:rPr>
        <w:t>Բանկի</w:t>
      </w:r>
      <w:r w:rsidRPr="00B72CDC">
        <w:rPr>
          <w:rFonts w:ascii="GHEA Grapalat" w:hAnsi="GHEA Grapalat" w:cs="Sylfaen"/>
          <w:i w:val="0"/>
          <w:lang w:val="af-ZA"/>
        </w:rPr>
        <w:t xml:space="preserve"> </w:t>
      </w:r>
      <w:r w:rsidRPr="00B72CDC">
        <w:rPr>
          <w:rFonts w:ascii="GHEA Grapalat" w:hAnsi="GHEA Grapalat" w:cs="Sylfaen"/>
          <w:i w:val="0"/>
          <w:lang w:val="ru-RU"/>
        </w:rPr>
        <w:t>սահմանած</w:t>
      </w:r>
      <w:r>
        <w:rPr>
          <w:rFonts w:ascii="GHEA Grapalat" w:hAnsi="GHEA Grapalat" w:cs="Sylfaen"/>
          <w:i w:val="0"/>
          <w:szCs w:val="24"/>
          <w:vertAlign w:val="superscript"/>
          <w:lang w:val="hy-AM"/>
        </w:rPr>
        <w:t>3</w:t>
      </w:r>
      <w:r w:rsidRPr="00B72CDC">
        <w:rPr>
          <w:rFonts w:ascii="GHEA Grapalat" w:hAnsi="GHEA Grapalat" w:cs="Sylfaen"/>
          <w:i w:val="0"/>
          <w:color w:val="FFFFFF"/>
          <w:szCs w:val="24"/>
          <w:vertAlign w:val="superscript"/>
          <w:lang w:val="af-ZA"/>
        </w:rPr>
        <w:footnoteReference w:id="3"/>
      </w:r>
      <w:r w:rsidRPr="00B72CDC">
        <w:rPr>
          <w:rFonts w:ascii="GHEA Grapalat" w:hAnsi="GHEA Grapalat" w:cs="Sylfaen"/>
          <w:i w:val="0"/>
          <w:szCs w:val="24"/>
          <w:lang w:val="af-ZA"/>
        </w:rPr>
        <w:t xml:space="preserve"> </w:t>
      </w:r>
      <w:r w:rsidRPr="00B72CDC">
        <w:rPr>
          <w:rFonts w:ascii="GHEA Grapalat" w:hAnsi="GHEA Grapalat" w:cs="Sylfaen"/>
          <w:i w:val="0"/>
          <w:szCs w:val="24"/>
          <w:lang w:val="ru-RU"/>
        </w:rPr>
        <w:t>փոխարժեքով։</w:t>
      </w:r>
      <w:r w:rsidRPr="00B72CD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7" w:name="_Hlk9262487"/>
      <w:r w:rsidR="00476579" w:rsidRPr="00E6597C">
        <w:rPr>
          <w:rFonts w:ascii="GHEA Grapalat" w:hAnsi="GHEA Grapalat" w:cs="Sylfaen"/>
          <w:sz w:val="20"/>
          <w:szCs w:val="24"/>
          <w:lang w:val="hy-AM" w:eastAsia="en-US"/>
        </w:rPr>
        <w:t xml:space="preserve"> </w:t>
      </w:r>
      <w:bookmarkEnd w:id="7"/>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lastRenderedPageBreak/>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7777777" w:rsidR="00653DBE" w:rsidRPr="0023252B" w:rsidRDefault="00A150A9"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 xml:space="preserve">լիազորված մարմնի կողմից մասնակցին  ցուցակում ներառելու համար </w:t>
      </w:r>
      <w:r w:rsidR="000E22D2" w:rsidRPr="0023252B">
        <w:rPr>
          <w:rFonts w:ascii="GHEA Grapalat" w:hAnsi="GHEA Grapalat" w:cs="Sylfaen"/>
          <w:sz w:val="20"/>
        </w:rPr>
        <w:lastRenderedPageBreak/>
        <w:t>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3CF140E0" w14:textId="5271EC5A"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472C8A"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 xml:space="preserve">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w:t>
      </w:r>
      <w:r w:rsidR="00E45ACA" w:rsidRPr="00472C8A">
        <w:rPr>
          <w:rFonts w:ascii="GHEA Grapalat" w:hAnsi="GHEA Grapalat" w:cs="Tahoma"/>
          <w:sz w:val="20"/>
          <w:lang w:val="hy-AM"/>
        </w:rPr>
        <w:t>հայտարարություն անգործության ժամկետի վերաբերյալ:</w:t>
      </w:r>
    </w:p>
    <w:p w14:paraId="4B8A927A" w14:textId="77777777" w:rsidR="00583092" w:rsidRPr="00472C8A" w:rsidRDefault="00A150A9" w:rsidP="00EF3662">
      <w:pPr>
        <w:pStyle w:val="BodyTextIndent2"/>
        <w:spacing w:line="240" w:lineRule="auto"/>
        <w:ind w:firstLine="567"/>
        <w:rPr>
          <w:rFonts w:ascii="GHEA Grapalat" w:hAnsi="GHEA Grapalat" w:cs="Sylfaen"/>
          <w:szCs w:val="24"/>
        </w:rPr>
      </w:pPr>
      <w:r w:rsidRPr="00472C8A">
        <w:rPr>
          <w:rFonts w:ascii="GHEA Grapalat" w:hAnsi="GHEA Grapalat" w:cs="Sylfaen"/>
          <w:szCs w:val="24"/>
          <w:lang w:val="hy-AM"/>
        </w:rPr>
        <w:t>8</w:t>
      </w:r>
      <w:r w:rsidR="00201DA0" w:rsidRPr="00472C8A">
        <w:rPr>
          <w:rFonts w:ascii="GHEA Grapalat" w:hAnsi="GHEA Grapalat" w:cs="Sylfaen"/>
          <w:szCs w:val="24"/>
          <w:lang w:val="hy-AM"/>
        </w:rPr>
        <w:t>.</w:t>
      </w:r>
      <w:r w:rsidR="00794157" w:rsidRPr="00472C8A">
        <w:rPr>
          <w:rFonts w:ascii="GHEA Grapalat" w:hAnsi="GHEA Grapalat" w:cs="Sylfaen"/>
          <w:szCs w:val="24"/>
          <w:lang w:val="hy-AM"/>
        </w:rPr>
        <w:t>2</w:t>
      </w:r>
      <w:r w:rsidR="00120F8A" w:rsidRPr="00472C8A">
        <w:rPr>
          <w:rFonts w:ascii="GHEA Grapalat" w:hAnsi="GHEA Grapalat" w:cs="Sylfaen"/>
          <w:szCs w:val="24"/>
          <w:lang w:val="hy-AM"/>
        </w:rPr>
        <w:t>3</w:t>
      </w:r>
      <w:r w:rsidR="00794157" w:rsidRPr="00472C8A">
        <w:rPr>
          <w:rFonts w:ascii="GHEA Grapalat" w:hAnsi="GHEA Grapalat" w:cs="Sylfaen"/>
          <w:szCs w:val="24"/>
          <w:lang w:val="hy-AM"/>
        </w:rPr>
        <w:t xml:space="preserve"> </w:t>
      </w:r>
      <w:r w:rsidR="00583092" w:rsidRPr="00472C8A">
        <w:rPr>
          <w:rFonts w:ascii="GHEA Grapalat" w:hAnsi="GHEA Grapalat" w:cs="Sylfaen"/>
          <w:szCs w:val="24"/>
          <w:lang w:val="hy-AM"/>
        </w:rPr>
        <w:t>Անգործության</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ժամկետը</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պայմանագիր</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կնքելու</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մասին</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որոշման</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հայտարարության</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հրապարակման</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օրվան</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հաջորդող</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օրվա</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և</w:t>
      </w:r>
      <w:r w:rsidR="00583092" w:rsidRPr="00472C8A">
        <w:rPr>
          <w:rFonts w:ascii="GHEA Grapalat" w:hAnsi="GHEA Grapalat" w:cs="Sylfaen"/>
          <w:szCs w:val="24"/>
        </w:rPr>
        <w:t xml:space="preserve"> </w:t>
      </w:r>
      <w:r w:rsidR="004B383E" w:rsidRPr="00472C8A">
        <w:rPr>
          <w:rFonts w:ascii="GHEA Grapalat" w:hAnsi="GHEA Grapalat" w:cs="Sylfaen"/>
          <w:szCs w:val="24"/>
        </w:rPr>
        <w:t>պ</w:t>
      </w:r>
      <w:r w:rsidR="00583092" w:rsidRPr="00472C8A">
        <w:rPr>
          <w:rFonts w:ascii="GHEA Grapalat" w:hAnsi="GHEA Grapalat" w:cs="Sylfaen"/>
          <w:szCs w:val="24"/>
          <w:lang w:val="hy-AM"/>
        </w:rPr>
        <w:t>ատվիրատուի</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կողմից</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պայմանագիրը</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կնքելու</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իրավասության</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առաջացման</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օրվա</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միջև</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ընկած</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ժամանակահատվածն</w:t>
      </w:r>
      <w:r w:rsidR="00583092" w:rsidRPr="00472C8A">
        <w:rPr>
          <w:rFonts w:ascii="GHEA Grapalat" w:hAnsi="GHEA Grapalat" w:cs="Sylfaen"/>
          <w:szCs w:val="24"/>
        </w:rPr>
        <w:t xml:space="preserve"> </w:t>
      </w:r>
      <w:r w:rsidR="00583092" w:rsidRPr="00472C8A">
        <w:rPr>
          <w:rFonts w:ascii="GHEA Grapalat" w:hAnsi="GHEA Grapalat" w:cs="Sylfaen"/>
          <w:szCs w:val="24"/>
          <w:lang w:val="hy-AM"/>
        </w:rPr>
        <w:t>է։</w:t>
      </w:r>
    </w:p>
    <w:p w14:paraId="1E221CBA" w14:textId="657B43C6" w:rsidR="00120F8A" w:rsidRPr="00472C8A" w:rsidRDefault="00120F8A" w:rsidP="00120F8A">
      <w:pPr>
        <w:pStyle w:val="BodyTextIndent2"/>
        <w:spacing w:line="240" w:lineRule="auto"/>
        <w:ind w:firstLine="567"/>
        <w:rPr>
          <w:rFonts w:ascii="GHEA Grapalat" w:hAnsi="GHEA Grapalat" w:cs="Sylfaen"/>
          <w:lang w:val="hy-AM"/>
        </w:rPr>
      </w:pPr>
      <w:r w:rsidRPr="00472C8A">
        <w:rPr>
          <w:rFonts w:ascii="GHEA Grapalat" w:hAnsi="GHEA Grapalat" w:cs="Sylfaen"/>
          <w:lang w:val="es-ES"/>
        </w:rPr>
        <w:lastRenderedPageBreak/>
        <w:t>Անգործության</w:t>
      </w:r>
      <w:r w:rsidRPr="00472C8A">
        <w:rPr>
          <w:rFonts w:ascii="GHEA Grapalat" w:hAnsi="GHEA Grapalat" w:cs="Arial"/>
          <w:lang w:val="es-ES"/>
        </w:rPr>
        <w:t xml:space="preserve"> </w:t>
      </w:r>
      <w:r w:rsidRPr="00472C8A">
        <w:rPr>
          <w:rFonts w:ascii="GHEA Grapalat" w:hAnsi="GHEA Grapalat" w:cs="Sylfaen"/>
          <w:lang w:val="es-ES"/>
        </w:rPr>
        <w:t>ժամկետը</w:t>
      </w:r>
      <w:r w:rsidRPr="00472C8A">
        <w:rPr>
          <w:rFonts w:ascii="GHEA Grapalat" w:hAnsi="GHEA Grapalat" w:cs="Arial"/>
          <w:lang w:val="es-ES"/>
        </w:rPr>
        <w:t xml:space="preserve"> </w:t>
      </w:r>
      <w:r w:rsidRPr="00472C8A">
        <w:rPr>
          <w:rFonts w:ascii="GHEA Grapalat" w:hAnsi="GHEA Grapalat" w:cs="Sylfaen"/>
          <w:lang w:val="es-ES"/>
        </w:rPr>
        <w:t>սույն</w:t>
      </w:r>
      <w:r w:rsidRPr="00472C8A">
        <w:rPr>
          <w:rFonts w:ascii="GHEA Grapalat" w:hAnsi="GHEA Grapalat" w:cs="Arial"/>
          <w:lang w:val="es-ES"/>
        </w:rPr>
        <w:t xml:space="preserve"> </w:t>
      </w:r>
      <w:r w:rsidRPr="00472C8A">
        <w:rPr>
          <w:rFonts w:ascii="GHEA Grapalat" w:hAnsi="GHEA Grapalat" w:cs="Sylfaen"/>
          <w:lang w:val="es-ES"/>
        </w:rPr>
        <w:t>ընթացակարգի</w:t>
      </w:r>
      <w:r w:rsidRPr="00472C8A">
        <w:rPr>
          <w:rFonts w:ascii="GHEA Grapalat" w:hAnsi="GHEA Grapalat" w:cs="Arial"/>
          <w:lang w:val="es-ES"/>
        </w:rPr>
        <w:t xml:space="preserve"> </w:t>
      </w:r>
      <w:r w:rsidRPr="00472C8A">
        <w:rPr>
          <w:rFonts w:ascii="GHEA Grapalat" w:hAnsi="GHEA Grapalat" w:cs="Sylfaen"/>
          <w:lang w:val="es-ES"/>
        </w:rPr>
        <w:t>դեպքում «</w:t>
      </w:r>
      <w:r w:rsidR="00472C8A" w:rsidRPr="00472C8A">
        <w:rPr>
          <w:rFonts w:ascii="GHEA Grapalat" w:hAnsi="GHEA Grapalat" w:cs="Sylfaen"/>
          <w:lang w:val="hy-AM"/>
        </w:rPr>
        <w:t>10</w:t>
      </w:r>
      <w:r w:rsidRPr="00472C8A">
        <w:rPr>
          <w:rFonts w:ascii="GHEA Grapalat" w:hAnsi="GHEA Grapalat" w:cs="Sylfaen"/>
          <w:lang w:val="es-ES"/>
        </w:rPr>
        <w:t>» օրացուցային</w:t>
      </w:r>
      <w:r w:rsidRPr="00472C8A">
        <w:rPr>
          <w:rFonts w:ascii="GHEA Grapalat" w:hAnsi="GHEA Grapalat" w:cs="Arial"/>
          <w:lang w:val="es-ES"/>
        </w:rPr>
        <w:t xml:space="preserve"> </w:t>
      </w:r>
      <w:r w:rsidRPr="00472C8A">
        <w:rPr>
          <w:rFonts w:ascii="GHEA Grapalat" w:hAnsi="GHEA Grapalat" w:cs="Sylfaen"/>
          <w:lang w:val="es-ES"/>
        </w:rPr>
        <w:t>օր</w:t>
      </w:r>
      <w:r w:rsidRPr="00472C8A">
        <w:rPr>
          <w:rFonts w:ascii="GHEA Grapalat" w:hAnsi="GHEA Grapalat" w:cs="Arial"/>
          <w:lang w:val="es-ES"/>
        </w:rPr>
        <w:t xml:space="preserve"> </w:t>
      </w:r>
      <w:r w:rsidRPr="00472C8A">
        <w:rPr>
          <w:rFonts w:ascii="GHEA Grapalat" w:hAnsi="GHEA Grapalat" w:cs="Sylfaen"/>
          <w:lang w:val="es-ES"/>
        </w:rPr>
        <w:t>է</w:t>
      </w:r>
      <w:r w:rsidRPr="00472C8A">
        <w:rPr>
          <w:rFonts w:ascii="GHEA Grapalat" w:hAnsi="GHEA Grapalat" w:cs="Tahoma"/>
          <w:lang w:val="es-ES"/>
        </w:rPr>
        <w:t>։</w:t>
      </w:r>
      <w:r w:rsidRPr="00472C8A">
        <w:rPr>
          <w:rFonts w:ascii="GHEA Grapalat" w:hAnsi="GHEA Grapalat"/>
          <w:lang w:val="es-ES"/>
        </w:rPr>
        <w:t xml:space="preserve"> </w:t>
      </w:r>
      <w:r w:rsidRPr="00472C8A">
        <w:rPr>
          <w:rFonts w:ascii="GHEA Grapalat" w:hAnsi="GHEA Grapalat" w:cs="Sylfaen"/>
          <w:lang w:val="es-ES"/>
        </w:rPr>
        <w:t>Անգործության</w:t>
      </w:r>
      <w:r w:rsidRPr="00472C8A">
        <w:rPr>
          <w:rFonts w:ascii="GHEA Grapalat" w:hAnsi="GHEA Grapalat" w:cs="Arial"/>
          <w:lang w:val="es-ES"/>
        </w:rPr>
        <w:t xml:space="preserve"> </w:t>
      </w:r>
      <w:r w:rsidRPr="00472C8A">
        <w:rPr>
          <w:rFonts w:ascii="GHEA Grapalat" w:hAnsi="GHEA Grapalat" w:cs="Sylfaen"/>
          <w:lang w:val="es-ES"/>
        </w:rPr>
        <w:t>ժամկետը</w:t>
      </w:r>
      <w:r w:rsidRPr="00472C8A">
        <w:rPr>
          <w:rFonts w:ascii="GHEA Grapalat" w:hAnsi="GHEA Grapalat" w:cs="Arial"/>
          <w:lang w:val="es-ES"/>
        </w:rPr>
        <w:t xml:space="preserve"> </w:t>
      </w:r>
      <w:r w:rsidRPr="00472C8A">
        <w:rPr>
          <w:rFonts w:ascii="GHEA Grapalat" w:hAnsi="GHEA Grapalat" w:cs="Sylfaen"/>
          <w:lang w:val="es-ES"/>
        </w:rPr>
        <w:t>կիրառելի</w:t>
      </w:r>
      <w:r w:rsidRPr="00472C8A">
        <w:rPr>
          <w:rFonts w:ascii="GHEA Grapalat" w:hAnsi="GHEA Grapalat" w:cs="Sylfaen"/>
          <w:lang w:val="hy-AM"/>
        </w:rPr>
        <w:t>.</w:t>
      </w:r>
    </w:p>
    <w:p w14:paraId="1DB4CD36" w14:textId="77777777" w:rsidR="00120F8A" w:rsidRPr="00472C8A" w:rsidRDefault="00120F8A" w:rsidP="00120F8A">
      <w:pPr>
        <w:ind w:firstLine="567"/>
        <w:jc w:val="both"/>
        <w:rPr>
          <w:rFonts w:ascii="GHEA Grapalat" w:hAnsi="GHEA Grapalat" w:cs="Arial"/>
          <w:sz w:val="20"/>
          <w:szCs w:val="20"/>
          <w:lang w:val="hy-AM"/>
        </w:rPr>
      </w:pPr>
      <w:r w:rsidRPr="00472C8A">
        <w:rPr>
          <w:rFonts w:ascii="GHEA Grapalat" w:hAnsi="GHEA Grapalat" w:cs="Sylfaen"/>
          <w:sz w:val="20"/>
          <w:szCs w:val="20"/>
          <w:lang w:val="hy-AM"/>
        </w:rPr>
        <w:t>-</w:t>
      </w:r>
      <w:r w:rsidRPr="00472C8A">
        <w:rPr>
          <w:rFonts w:ascii="GHEA Grapalat" w:hAnsi="GHEA Grapalat" w:cs="Arial"/>
          <w:sz w:val="20"/>
          <w:szCs w:val="20"/>
          <w:lang w:val="es-ES"/>
        </w:rPr>
        <w:t xml:space="preserve"> </w:t>
      </w:r>
      <w:r w:rsidRPr="00472C8A">
        <w:rPr>
          <w:rFonts w:ascii="GHEA Grapalat" w:hAnsi="GHEA Grapalat" w:cs="Sylfaen"/>
          <w:sz w:val="20"/>
          <w:szCs w:val="20"/>
          <w:lang w:val="es-ES"/>
        </w:rPr>
        <w:t>չէ</w:t>
      </w:r>
      <w:r w:rsidRPr="00472C8A">
        <w:rPr>
          <w:rFonts w:ascii="GHEA Grapalat" w:hAnsi="GHEA Grapalat" w:cs="Arial"/>
          <w:sz w:val="20"/>
          <w:szCs w:val="20"/>
          <w:lang w:val="es-ES"/>
        </w:rPr>
        <w:t xml:space="preserve">, </w:t>
      </w:r>
      <w:r w:rsidRPr="00472C8A">
        <w:rPr>
          <w:rFonts w:ascii="GHEA Grapalat" w:hAnsi="GHEA Grapalat" w:cs="Sylfaen"/>
          <w:sz w:val="20"/>
          <w:szCs w:val="20"/>
          <w:lang w:val="es-ES"/>
        </w:rPr>
        <w:t>եթե</w:t>
      </w:r>
      <w:r w:rsidRPr="00472C8A">
        <w:rPr>
          <w:rFonts w:ascii="GHEA Grapalat" w:hAnsi="GHEA Grapalat" w:cs="Arial"/>
          <w:sz w:val="20"/>
          <w:szCs w:val="20"/>
          <w:lang w:val="es-ES"/>
        </w:rPr>
        <w:t xml:space="preserve"> </w:t>
      </w:r>
      <w:r w:rsidRPr="00472C8A">
        <w:rPr>
          <w:rFonts w:ascii="GHEA Grapalat" w:hAnsi="GHEA Grapalat" w:cs="Sylfaen"/>
          <w:sz w:val="20"/>
          <w:szCs w:val="20"/>
          <w:lang w:val="es-ES"/>
        </w:rPr>
        <w:t>միայն</w:t>
      </w:r>
      <w:r w:rsidRPr="00472C8A">
        <w:rPr>
          <w:rFonts w:ascii="GHEA Grapalat" w:hAnsi="GHEA Grapalat" w:cs="Arial"/>
          <w:sz w:val="20"/>
          <w:szCs w:val="20"/>
          <w:lang w:val="es-ES"/>
        </w:rPr>
        <w:t xml:space="preserve"> </w:t>
      </w:r>
      <w:r w:rsidRPr="00472C8A">
        <w:rPr>
          <w:rFonts w:ascii="GHEA Grapalat" w:hAnsi="GHEA Grapalat" w:cs="Sylfaen"/>
          <w:sz w:val="20"/>
          <w:szCs w:val="20"/>
          <w:lang w:val="es-ES"/>
        </w:rPr>
        <w:t>մեկ</w:t>
      </w:r>
      <w:r w:rsidRPr="00472C8A">
        <w:rPr>
          <w:rFonts w:ascii="GHEA Grapalat" w:hAnsi="GHEA Grapalat" w:cs="Arial"/>
          <w:sz w:val="20"/>
          <w:szCs w:val="20"/>
          <w:lang w:val="es-ES"/>
        </w:rPr>
        <w:t xml:space="preserve"> մ</w:t>
      </w:r>
      <w:r w:rsidRPr="00472C8A">
        <w:rPr>
          <w:rFonts w:ascii="GHEA Grapalat" w:hAnsi="GHEA Grapalat" w:cs="Sylfaen"/>
          <w:sz w:val="20"/>
          <w:szCs w:val="20"/>
          <w:lang w:val="es-ES"/>
        </w:rPr>
        <w:t>ասնակից է հայտ ներկայացրել</w:t>
      </w:r>
      <w:r w:rsidRPr="00472C8A">
        <w:rPr>
          <w:rFonts w:ascii="GHEA Grapalat" w:hAnsi="GHEA Grapalat"/>
          <w:i/>
          <w:sz w:val="20"/>
          <w:szCs w:val="20"/>
          <w:lang w:val="es-ES"/>
        </w:rPr>
        <w:t>,</w:t>
      </w:r>
      <w:r w:rsidRPr="00472C8A">
        <w:rPr>
          <w:rFonts w:ascii="GHEA Grapalat" w:hAnsi="GHEA Grapalat"/>
          <w:sz w:val="20"/>
          <w:szCs w:val="20"/>
          <w:lang w:val="es-ES"/>
        </w:rPr>
        <w:t xml:space="preserve"> </w:t>
      </w:r>
      <w:r w:rsidRPr="00472C8A">
        <w:rPr>
          <w:rFonts w:ascii="GHEA Grapalat" w:hAnsi="GHEA Grapalat" w:cs="Sylfaen"/>
          <w:sz w:val="20"/>
          <w:szCs w:val="20"/>
          <w:lang w:val="es-ES"/>
        </w:rPr>
        <w:t>որի</w:t>
      </w:r>
      <w:r w:rsidRPr="00472C8A">
        <w:rPr>
          <w:rFonts w:ascii="GHEA Grapalat" w:hAnsi="GHEA Grapalat" w:cs="Arial"/>
          <w:sz w:val="20"/>
          <w:szCs w:val="20"/>
          <w:lang w:val="es-ES"/>
        </w:rPr>
        <w:t xml:space="preserve"> </w:t>
      </w:r>
      <w:r w:rsidRPr="00472C8A">
        <w:rPr>
          <w:rFonts w:ascii="GHEA Grapalat" w:hAnsi="GHEA Grapalat" w:cs="Sylfaen"/>
          <w:sz w:val="20"/>
          <w:szCs w:val="20"/>
          <w:lang w:val="es-ES"/>
        </w:rPr>
        <w:t>հետ</w:t>
      </w:r>
      <w:r w:rsidRPr="00472C8A">
        <w:rPr>
          <w:rFonts w:ascii="GHEA Grapalat" w:hAnsi="GHEA Grapalat" w:cs="Arial"/>
          <w:sz w:val="20"/>
          <w:szCs w:val="20"/>
          <w:lang w:val="es-ES"/>
        </w:rPr>
        <w:t xml:space="preserve"> </w:t>
      </w:r>
      <w:r w:rsidRPr="00472C8A">
        <w:rPr>
          <w:rFonts w:ascii="GHEA Grapalat" w:hAnsi="GHEA Grapalat" w:cs="Sylfaen"/>
          <w:sz w:val="20"/>
          <w:szCs w:val="20"/>
          <w:lang w:val="es-ES"/>
        </w:rPr>
        <w:t>կնքվում</w:t>
      </w:r>
      <w:r w:rsidRPr="00472C8A">
        <w:rPr>
          <w:rFonts w:ascii="GHEA Grapalat" w:hAnsi="GHEA Grapalat" w:cs="Arial"/>
          <w:sz w:val="20"/>
          <w:szCs w:val="20"/>
          <w:lang w:val="es-ES"/>
        </w:rPr>
        <w:t xml:space="preserve"> </w:t>
      </w:r>
      <w:r w:rsidRPr="00472C8A">
        <w:rPr>
          <w:rFonts w:ascii="GHEA Grapalat" w:hAnsi="GHEA Grapalat" w:cs="Sylfaen"/>
          <w:sz w:val="20"/>
          <w:szCs w:val="20"/>
          <w:lang w:val="es-ES"/>
        </w:rPr>
        <w:t>է</w:t>
      </w:r>
      <w:r w:rsidRPr="00472C8A">
        <w:rPr>
          <w:rFonts w:ascii="GHEA Grapalat" w:hAnsi="GHEA Grapalat" w:cs="Arial"/>
          <w:sz w:val="20"/>
          <w:szCs w:val="20"/>
          <w:lang w:val="es-ES"/>
        </w:rPr>
        <w:t xml:space="preserve"> </w:t>
      </w:r>
      <w:r w:rsidRPr="00472C8A">
        <w:rPr>
          <w:rFonts w:ascii="GHEA Grapalat" w:hAnsi="GHEA Grapalat" w:cs="Sylfaen"/>
          <w:sz w:val="20"/>
          <w:szCs w:val="20"/>
          <w:lang w:val="es-ES"/>
        </w:rPr>
        <w:t>պայմանագիր</w:t>
      </w:r>
      <w:r w:rsidRPr="00472C8A">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472C8A">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BodyTextIndent2"/>
        <w:spacing w:line="240" w:lineRule="auto"/>
        <w:ind w:firstLine="567"/>
        <w:rPr>
          <w:rFonts w:ascii="GHEA Grapalat" w:hAnsi="GHEA Grapalat" w:cs="Sylfaen"/>
          <w:szCs w:val="24"/>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44E3EA08"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6B75877C"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p>
    <w:p w14:paraId="210F8E4A" w14:textId="1BBA6F10" w:rsidR="008D6C6C" w:rsidRPr="00472C8A" w:rsidRDefault="00AD6D6A" w:rsidP="00472C8A">
      <w:pPr>
        <w:ind w:firstLine="567"/>
        <w:jc w:val="both"/>
        <w:rPr>
          <w:rFonts w:ascii="GHEA Grapalat" w:hAnsi="GHEA Grapalat" w:cs="Sylfaen"/>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472C8A">
        <w:rPr>
          <w:rFonts w:ascii="GHEA Grapalat" w:hAnsi="GHEA Grapalat" w:cs="Sylfaen"/>
          <w:sz w:val="20"/>
          <w:lang w:val="hy-AM"/>
        </w:rPr>
        <w:t>30</w:t>
      </w:r>
      <w:r w:rsidR="005D30FC">
        <w:rPr>
          <w:rFonts w:ascii="GHEA Grapalat" w:hAnsi="GHEA Grapalat" w:cs="Sylfaen"/>
          <w:sz w:val="20"/>
          <w:lang w:val="hy-AM"/>
        </w:rPr>
        <w:t xml:space="preserve">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472C8A">
        <w:rPr>
          <w:rFonts w:ascii="GHEA Grapalat" w:hAnsi="GHEA Grapalat" w:cs="Sylfaen"/>
          <w:sz w:val="20"/>
          <w:lang w:val="hy-AM"/>
        </w:rPr>
        <w:t>բ</w:t>
      </w:r>
      <w:r w:rsidR="005D30FC" w:rsidRPr="00D533CD">
        <w:rPr>
          <w:rFonts w:ascii="GHEA Grapalat" w:hAnsi="GHEA Grapalat" w:cs="Sylfaen"/>
          <w:sz w:val="20"/>
        </w:rPr>
        <w:t>անկերի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կողմից</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տրամադրված</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երաշխիքների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472C8A">
        <w:rPr>
          <w:rFonts w:ascii="GHEA Grapalat" w:hAnsi="GHEA Grapalat" w:cs="Sylfaen"/>
          <w:sz w:val="20"/>
          <w:lang w:val="hy-AM"/>
        </w:rPr>
        <w:t>9</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1D2074" w:rsidRPr="006D197A">
        <w:rPr>
          <w:rStyle w:val="FootnoteReference"/>
          <w:rFonts w:ascii="GHEA Grapalat" w:hAnsi="GHEA Grapalat" w:cs="Arial"/>
          <w:sz w:val="20"/>
          <w:lang w:val="af-ZA"/>
        </w:rPr>
        <w:t xml:space="preserve"> </w:t>
      </w:r>
    </w:p>
    <w:p w14:paraId="6CD27C74" w14:textId="5A438AA2" w:rsidR="008D6C6C" w:rsidRDefault="008D6C6C" w:rsidP="008D6C6C">
      <w:pPr>
        <w:ind w:firstLine="567"/>
        <w:jc w:val="both"/>
        <w:rPr>
          <w:rFonts w:ascii="GHEA Grapalat" w:hAnsi="GHEA Grapalat" w:cs="Arial"/>
          <w:sz w:val="20"/>
          <w:lang w:val="hy-AM"/>
        </w:rPr>
      </w:pPr>
      <w:r>
        <w:rPr>
          <w:rFonts w:ascii="GHEA Grapalat" w:hAnsi="GHEA Grapalat" w:cs="Arial"/>
          <w:sz w:val="20"/>
        </w:rPr>
        <w:lastRenderedPageBreak/>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0CABF54D"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6830C4C" w14:textId="2E52BAB2"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համաձայն:</w:t>
      </w:r>
    </w:p>
    <w:p w14:paraId="61A18636" w14:textId="3D10336A" w:rsidR="0034164E" w:rsidRPr="00265A5A" w:rsidRDefault="0034164E" w:rsidP="00265A5A">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5BF12612"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p>
    <w:p w14:paraId="2ECC5CA0" w14:textId="4D4E60E5"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ED3D42">
        <w:rPr>
          <w:rFonts w:ascii="GHEA Grapalat" w:hAnsi="GHEA Grapalat" w:cs="Arial"/>
          <w:sz w:val="20"/>
          <w:lang w:val="hy-AM"/>
        </w:rPr>
        <w:t xml:space="preserve"> </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lastRenderedPageBreak/>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hy-AM"/>
        </w:rPr>
      </w:pPr>
    </w:p>
    <w:p w14:paraId="5A91ACEC" w14:textId="4FB2A5EB" w:rsidR="00096865" w:rsidRDefault="008D5016" w:rsidP="00EF3662">
      <w:pPr>
        <w:jc w:val="center"/>
        <w:rPr>
          <w:rFonts w:ascii="GHEA Grapalat" w:hAnsi="GHEA Grapalat" w:cs="Sylfaen"/>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3AA19F6"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69EEFC75" w14:textId="52E821A8"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ԸՆԴՈՒՆՎԱԾ ՈՐՈՇՈՒՄՆԵՐԸ ԲՈՂՈՔԱՐԿԵԼՈՒ ՄԱՍՆԱԿՑԻ ԻՐԱՎՈՒՆՔԸ ԵՎ ԿԱՐԳԸ</w:t>
      </w: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lastRenderedPageBreak/>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proofErr w:type="gramStart"/>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roofErr w:type="gramEnd"/>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7A0FB5A7" w14:textId="2E601C86"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Cs w:val="22"/>
          <w:lang w:val="af-ZA"/>
        </w:rPr>
        <w:t xml:space="preserve"> </w:t>
      </w: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68E0910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p>
    <w:p w14:paraId="74ACFF50" w14:textId="6B279734" w:rsidR="006505D2" w:rsidRPr="000E08D1" w:rsidRDefault="002C4DBF" w:rsidP="006A26BE">
      <w:pPr>
        <w:ind w:firstLine="567"/>
        <w:jc w:val="both"/>
        <w:rPr>
          <w:rFonts w:ascii="GHEA Grapalat" w:hAnsi="GHEA Grapalat"/>
          <w:sz w:val="20"/>
          <w:vertAlign w:val="superscript"/>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w:t>
      </w:r>
      <w:r w:rsidR="006A26BE" w:rsidRPr="000E08D1">
        <w:rPr>
          <w:rFonts w:ascii="GHEA Grapalat" w:hAnsi="GHEA Grapalat" w:cs="Sylfaen"/>
          <w:sz w:val="20"/>
          <w:lang w:val="hy-AM"/>
        </w:rPr>
        <w:t>, որը ներկայացվում է</w:t>
      </w:r>
      <w:r w:rsidR="000F3B31" w:rsidRPr="000E08D1">
        <w:rPr>
          <w:rFonts w:ascii="GHEA Grapalat" w:hAnsi="GHEA Grapalat" w:cs="Sylfaen"/>
          <w:sz w:val="20"/>
          <w:lang w:val="hy-AM"/>
        </w:rPr>
        <w:t xml:space="preserve"> </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77364F" w:rsidRPr="000E08D1">
        <w:rPr>
          <w:rFonts w:ascii="GHEA Grapalat" w:hAnsi="GHEA Grapalat" w:cs="Sylfaen"/>
          <w:sz w:val="20"/>
          <w:lang w:val="hy-AM"/>
        </w:rPr>
        <w:t xml:space="preserve"> </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r w:rsidR="00B26608" w:rsidRPr="000E08D1" w:rsidDel="00B26608">
        <w:rPr>
          <w:rFonts w:ascii="GHEA Grapalat" w:hAnsi="GHEA Grapalat" w:cs="Sylfaen"/>
          <w:sz w:val="20"/>
          <w:lang w:val="hy-AM"/>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3837C322" w14:textId="08818067" w:rsidR="002E11D1" w:rsidRPr="009F5C16" w:rsidDel="00C20953" w:rsidRDefault="002E11D1" w:rsidP="00E55885">
      <w:pPr>
        <w:pStyle w:val="norm"/>
        <w:spacing w:line="240" w:lineRule="auto"/>
        <w:ind w:firstLine="567"/>
        <w:rPr>
          <w:del w:id="8" w:author="Sergey Shahnazaryan" w:date="2024-02-09T13:46:00Z"/>
          <w:rFonts w:ascii="GHEA Grapalat" w:hAnsi="GHEA Grapalat" w:cs="Sylfaen"/>
          <w:sz w:val="20"/>
          <w:szCs w:val="24"/>
          <w:lang w:val="af-ZA" w:eastAsia="en-US"/>
        </w:rPr>
      </w:pPr>
      <w:r w:rsidRPr="000E08D1">
        <w:rPr>
          <w:rFonts w:ascii="GHEA Grapalat" w:hAnsi="GHEA Grapalat"/>
          <w:sz w:val="20"/>
          <w:lang w:val="af-ZA"/>
        </w:rPr>
        <w:t xml:space="preserve">2.6 </w:t>
      </w:r>
      <w:r w:rsidRPr="000E08D1">
        <w:rPr>
          <w:rFonts w:ascii="GHEA Grapalat" w:hAnsi="GHEA Grapalat" w:cs="Sylfaen"/>
          <w:sz w:val="20"/>
          <w:szCs w:val="24"/>
          <w:lang w:eastAsia="en-US"/>
        </w:rPr>
        <w:t>շինարարական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աշխատանքների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գնման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դեպքում</w:t>
      </w:r>
      <w:r w:rsidR="00C20953">
        <w:rPr>
          <w:rFonts w:ascii="GHEA Grapalat" w:hAnsi="GHEA Grapalat" w:cs="Sylfaen"/>
          <w:sz w:val="20"/>
          <w:szCs w:val="24"/>
          <w:lang w:val="hy-AM" w:eastAsia="en-US"/>
        </w:rPr>
        <w:t xml:space="preserve"> </w:t>
      </w:r>
      <w:r w:rsidR="00C20953" w:rsidRPr="005C4D07">
        <w:rPr>
          <w:rFonts w:ascii="GHEA Grapalat" w:hAnsi="GHEA Grapalat" w:cs="Sylfaen"/>
          <w:sz w:val="20"/>
          <w:szCs w:val="24"/>
          <w:lang w:eastAsia="en-US"/>
        </w:rPr>
        <w:t>իր</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կողմից</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հաստատված</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հավաստում՝</w:t>
      </w:r>
      <w:r w:rsidR="00C20953" w:rsidRPr="005C4D07">
        <w:rPr>
          <w:rFonts w:ascii="GHEA Grapalat" w:hAnsi="GHEA Grapalat" w:cs="Sylfaen"/>
          <w:sz w:val="20"/>
          <w:szCs w:val="24"/>
          <w:lang w:val="af-ZA" w:eastAsia="en-US"/>
        </w:rPr>
        <w:t xml:space="preserve"> </w:t>
      </w:r>
      <w:r w:rsidR="00C20953" w:rsidRPr="006E3999">
        <w:rPr>
          <w:rFonts w:ascii="GHEA Grapalat" w:hAnsi="GHEA Grapalat" w:cs="Sylfaen"/>
          <w:sz w:val="20"/>
          <w:lang w:val="af-ZA"/>
        </w:rPr>
        <w:t>համաձայն հ</w:t>
      </w:r>
      <w:r w:rsidR="00C20953" w:rsidRPr="006E3999">
        <w:rPr>
          <w:rFonts w:ascii="GHEA Grapalat" w:hAnsi="GHEA Grapalat" w:cs="Sylfaen"/>
          <w:sz w:val="20"/>
          <w:lang w:val="ru-RU"/>
        </w:rPr>
        <w:t>ավելված</w:t>
      </w:r>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սույն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հրավերին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կցված</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նախագծային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փաստաթղթերով</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որը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հանդիսանում</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է</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նաև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կնքվելիք</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պայմանագրի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անբաժանելի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մասը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սահմանված</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տեխնիկական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բնութագրերին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երաշխիքային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սպասարկման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պայմաններին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համապատասխանող</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նյութերի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կամ</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սարքերի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ու</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սարքավորումների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տեղադրման</w:t>
      </w:r>
      <w:r w:rsidR="00C20953" w:rsidRPr="005C4D07">
        <w:rPr>
          <w:rFonts w:ascii="GHEA Grapalat" w:hAnsi="GHEA Grapalat" w:cs="Sylfaen"/>
          <w:sz w:val="20"/>
          <w:szCs w:val="24"/>
          <w:lang w:val="af-ZA" w:eastAsia="en-US"/>
        </w:rPr>
        <w:t xml:space="preserve"> </w:t>
      </w:r>
      <w:r w:rsidR="00C20953" w:rsidRPr="00715D2E">
        <w:rPr>
          <w:rFonts w:ascii="GHEA Grapalat" w:hAnsi="GHEA Grapalat" w:cs="Sylfaen"/>
          <w:sz w:val="20"/>
          <w:szCs w:val="24"/>
          <w:lang w:val="af-ZA" w:eastAsia="en-US"/>
        </w:rPr>
        <w:t>(</w:t>
      </w:r>
      <w:r w:rsidR="00C20953">
        <w:rPr>
          <w:rFonts w:ascii="GHEA Grapalat" w:hAnsi="GHEA Grapalat" w:cs="Sylfaen"/>
          <w:sz w:val="20"/>
          <w:szCs w:val="24"/>
          <w:lang w:val="hy-AM" w:eastAsia="en-US"/>
        </w:rPr>
        <w:t>օգտագործման</w:t>
      </w:r>
      <w:r w:rsidR="00C20953" w:rsidRPr="00715D2E">
        <w:rPr>
          <w:rFonts w:ascii="GHEA Grapalat" w:hAnsi="GHEA Grapalat" w:cs="Sylfaen"/>
          <w:sz w:val="20"/>
          <w:szCs w:val="24"/>
          <w:lang w:val="af-ZA" w:eastAsia="en-US"/>
        </w:rPr>
        <w:t>)</w:t>
      </w:r>
      <w:r w:rsidR="00C20953">
        <w:rPr>
          <w:rFonts w:ascii="GHEA Grapalat" w:hAnsi="GHEA Grapalat" w:cs="Sylfaen"/>
          <w:sz w:val="20"/>
          <w:szCs w:val="24"/>
          <w:lang w:val="hy-AM" w:eastAsia="en-US"/>
        </w:rPr>
        <w:t xml:space="preserve"> </w:t>
      </w:r>
      <w:r w:rsidR="00C20953" w:rsidRPr="005C4D07">
        <w:rPr>
          <w:rFonts w:ascii="GHEA Grapalat" w:hAnsi="GHEA Grapalat" w:cs="Sylfaen"/>
          <w:sz w:val="20"/>
          <w:szCs w:val="24"/>
          <w:lang w:eastAsia="en-US"/>
        </w:rPr>
        <w:t>պարտավորության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մասին՝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մինչև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տեղադրումը</w:t>
      </w:r>
      <w:r w:rsidR="00C20953" w:rsidRPr="005C4D07">
        <w:rPr>
          <w:rFonts w:ascii="GHEA Grapalat" w:hAnsi="GHEA Grapalat" w:cs="Sylfaen"/>
          <w:sz w:val="20"/>
          <w:szCs w:val="24"/>
          <w:lang w:val="af-ZA" w:eastAsia="en-US"/>
        </w:rPr>
        <w:t xml:space="preserve"> </w:t>
      </w:r>
      <w:r w:rsidR="00C20953" w:rsidRPr="002C10A9">
        <w:rPr>
          <w:rFonts w:ascii="GHEA Grapalat" w:hAnsi="GHEA Grapalat" w:cs="Sylfaen"/>
          <w:sz w:val="20"/>
          <w:szCs w:val="24"/>
          <w:lang w:val="hy-AM" w:eastAsia="en-US"/>
        </w:rPr>
        <w:t>(</w:t>
      </w:r>
      <w:r w:rsidR="00C20953">
        <w:rPr>
          <w:rFonts w:ascii="GHEA Grapalat" w:hAnsi="GHEA Grapalat" w:cs="Sylfaen"/>
          <w:sz w:val="20"/>
          <w:szCs w:val="24"/>
          <w:lang w:val="hy-AM" w:eastAsia="en-US"/>
        </w:rPr>
        <w:t>օգտագործումը</w:t>
      </w:r>
      <w:r w:rsidR="00C20953" w:rsidRPr="002C10A9">
        <w:rPr>
          <w:rFonts w:ascii="GHEA Grapalat" w:hAnsi="GHEA Grapalat" w:cs="Sylfaen"/>
          <w:sz w:val="20"/>
          <w:szCs w:val="24"/>
          <w:lang w:val="hy-AM" w:eastAsia="en-US"/>
        </w:rPr>
        <w:t>)</w:t>
      </w:r>
      <w:r w:rsidR="00C20953">
        <w:rPr>
          <w:rFonts w:ascii="GHEA Grapalat" w:hAnsi="GHEA Grapalat" w:cs="Sylfaen"/>
          <w:sz w:val="20"/>
          <w:szCs w:val="24"/>
          <w:lang w:val="hy-AM" w:eastAsia="en-US"/>
        </w:rPr>
        <w:t xml:space="preserve"> </w:t>
      </w:r>
      <w:r w:rsidR="00C20953" w:rsidRPr="005C4D07">
        <w:rPr>
          <w:rFonts w:ascii="GHEA Grapalat" w:hAnsi="GHEA Grapalat" w:cs="Sylfaen"/>
          <w:sz w:val="20"/>
          <w:szCs w:val="24"/>
          <w:lang w:eastAsia="en-US"/>
        </w:rPr>
        <w:t>դրանց</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տեխնիկական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բնութագրերը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ապրանքային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նշանները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ֆիրմային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անվանումները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մակնիշները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երաշխիքային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ժամկետները</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նախապես</w:t>
      </w:r>
      <w:r w:rsidR="00C20953" w:rsidRPr="005C4D07">
        <w:rPr>
          <w:rFonts w:ascii="GHEA Grapalat" w:hAnsi="GHEA Grapalat" w:cs="Sylfaen"/>
          <w:sz w:val="20"/>
          <w:szCs w:val="24"/>
          <w:lang w:val="af-ZA" w:eastAsia="en-US"/>
        </w:rPr>
        <w:t xml:space="preserve"> </w:t>
      </w:r>
      <w:r w:rsidR="00C20953">
        <w:rPr>
          <w:rFonts w:ascii="GHEA Grapalat" w:hAnsi="GHEA Grapalat" w:cs="Sylfaen"/>
          <w:sz w:val="20"/>
          <w:szCs w:val="24"/>
          <w:lang w:val="hy-AM" w:eastAsia="en-US"/>
        </w:rPr>
        <w:t xml:space="preserve">գրավոր </w:t>
      </w:r>
      <w:r w:rsidR="00C20953" w:rsidRPr="005C4D07">
        <w:rPr>
          <w:rFonts w:ascii="GHEA Grapalat" w:hAnsi="GHEA Grapalat" w:cs="Sylfaen"/>
          <w:sz w:val="20"/>
          <w:szCs w:val="24"/>
          <w:lang w:eastAsia="en-US"/>
        </w:rPr>
        <w:t>համաձայնեցնելով</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պատվիրատուի</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հետ</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Սույն</w:t>
      </w:r>
      <w:r w:rsidR="00C20953" w:rsidRPr="005C4D07">
        <w:rPr>
          <w:rFonts w:ascii="GHEA Grapalat" w:hAnsi="GHEA Grapalat" w:cs="Sylfaen"/>
          <w:sz w:val="20"/>
          <w:szCs w:val="24"/>
          <w:lang w:val="af-ZA" w:eastAsia="en-US"/>
        </w:rPr>
        <w:t xml:space="preserve"> </w:t>
      </w:r>
      <w:r w:rsidR="00C20953">
        <w:rPr>
          <w:rFonts w:ascii="GHEA Grapalat" w:hAnsi="GHEA Grapalat" w:cs="Sylfaen"/>
          <w:sz w:val="20"/>
          <w:szCs w:val="24"/>
          <w:lang w:val="hy-AM" w:eastAsia="en-US"/>
        </w:rPr>
        <w:t xml:space="preserve">կետով </w:t>
      </w:r>
      <w:r w:rsidR="00C20953" w:rsidRPr="005C4D07">
        <w:rPr>
          <w:rFonts w:ascii="GHEA Grapalat" w:hAnsi="GHEA Grapalat" w:cs="Sylfaen"/>
          <w:sz w:val="20"/>
          <w:szCs w:val="24"/>
          <w:lang w:eastAsia="en-US"/>
        </w:rPr>
        <w:t>նախատեսված</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հավաստումն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առանձին</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հավելվածով</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հաստատվում</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է</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նաև</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կնքվելիք</w:t>
      </w:r>
      <w:r w:rsidR="00C20953" w:rsidRPr="005C4D07">
        <w:rPr>
          <w:rFonts w:ascii="GHEA Grapalat" w:hAnsi="GHEA Grapalat" w:cs="Sylfaen"/>
          <w:sz w:val="20"/>
          <w:szCs w:val="24"/>
          <w:lang w:val="af-ZA" w:eastAsia="en-US"/>
        </w:rPr>
        <w:t xml:space="preserve"> </w:t>
      </w:r>
      <w:r w:rsidR="00C20953" w:rsidRPr="005C4D07">
        <w:rPr>
          <w:rFonts w:ascii="GHEA Grapalat" w:hAnsi="GHEA Grapalat" w:cs="Sylfaen"/>
          <w:sz w:val="20"/>
          <w:szCs w:val="24"/>
          <w:lang w:eastAsia="en-US"/>
        </w:rPr>
        <w:t>պայմանագրով</w:t>
      </w:r>
      <w:r w:rsidR="00C20953">
        <w:rPr>
          <w:rFonts w:ascii="GHEA Grapalat" w:hAnsi="GHEA Grapalat" w:cs="Sylfaen"/>
          <w:sz w:val="20"/>
          <w:szCs w:val="24"/>
          <w:lang w:val="hy-AM" w:eastAsia="en-US"/>
        </w:rPr>
        <w:t>:</w:t>
      </w:r>
    </w:p>
    <w:p w14:paraId="4E45C179" w14:textId="77777777" w:rsidR="002E11D1" w:rsidRPr="000E08D1" w:rsidRDefault="002E11D1" w:rsidP="002E11D1">
      <w:pPr>
        <w:ind w:firstLine="567"/>
        <w:jc w:val="both"/>
        <w:rPr>
          <w:rFonts w:ascii="GHEA Grapalat" w:hAnsi="GHEA Grapalat"/>
          <w:sz w:val="20"/>
          <w:lang w:val="af-ZA"/>
        </w:rPr>
      </w:pPr>
    </w:p>
    <w:p w14:paraId="17B8F13D" w14:textId="77777777" w:rsidR="00F82ACA" w:rsidRDefault="00F82ACA" w:rsidP="00B26608">
      <w:pPr>
        <w:jc w:val="center"/>
        <w:rPr>
          <w:rFonts w:ascii="GHEA Grapalat" w:hAnsi="GHEA Grapalat"/>
          <w:b/>
          <w:sz w:val="20"/>
          <w:lang w:val="es-ES"/>
        </w:rPr>
      </w:pPr>
    </w:p>
    <w:p w14:paraId="651C1BCB" w14:textId="29C8CEF9"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proofErr w:type="gramStart"/>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proofErr w:type="gramEnd"/>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40689DFB"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00ED3D42">
        <w:rPr>
          <w:rFonts w:ascii="GHEA Grapalat" w:hAnsi="GHEA Grapalat" w:cs="Sylfaen"/>
          <w:sz w:val="20"/>
          <w:szCs w:val="20"/>
          <w:lang w:val="hy-AM"/>
        </w:rPr>
        <w:t xml:space="preserve"> մեկ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proofErr w:type="gramStart"/>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w:t>
      </w:r>
      <w:proofErr w:type="gramEnd"/>
      <w:r w:rsidRPr="00E6597C">
        <w:rPr>
          <w:rFonts w:ascii="GHEA Grapalat" w:hAnsi="GHEA Grapalat" w:cs="Arial"/>
          <w:b/>
          <w:sz w:val="20"/>
          <w:lang w:val="es-ES"/>
        </w:rPr>
        <w:t xml:space="preserve"> 1</w:t>
      </w:r>
    </w:p>
    <w:p w14:paraId="23BA768F" w14:textId="51D5EF8E" w:rsidR="00B2572B" w:rsidRPr="00E6597C" w:rsidRDefault="00B2572B" w:rsidP="00EF3662">
      <w:pPr>
        <w:pStyle w:val="BodyTextIndent3"/>
        <w:spacing w:line="240" w:lineRule="auto"/>
        <w:jc w:val="right"/>
        <w:rPr>
          <w:rFonts w:ascii="GHEA Grapalat" w:hAnsi="GHEA Grapalat" w:cs="Arial"/>
          <w:b/>
          <w:lang w:val="es-ES"/>
        </w:rPr>
      </w:pPr>
      <w:r w:rsidRPr="00E6597C">
        <w:rPr>
          <w:rFonts w:ascii="GHEA Grapalat" w:hAnsi="GHEA Grapalat"/>
          <w:sz w:val="24"/>
          <w:szCs w:val="24"/>
          <w:lang w:val="af-ZA"/>
        </w:rPr>
        <w:t>«</w:t>
      </w:r>
      <w:r w:rsidR="00ED3D42">
        <w:rPr>
          <w:rFonts w:ascii="GHEA Grapalat" w:hAnsi="GHEA Grapalat"/>
          <w:b/>
          <w:lang w:val="hy-AM"/>
        </w:rPr>
        <w:t>ԿՄՋՀ</w:t>
      </w:r>
      <w:r w:rsidRPr="00E6597C">
        <w:rPr>
          <w:rFonts w:ascii="GHEA Grapalat" w:hAnsi="GHEA Grapalat"/>
          <w:b/>
          <w:lang w:val="es-ES"/>
        </w:rPr>
        <w:t>-</w:t>
      </w:r>
      <w:r w:rsidRPr="00E6597C">
        <w:rPr>
          <w:rFonts w:ascii="GHEA Grapalat" w:hAnsi="GHEA Grapalat" w:cs="Sylfaen"/>
          <w:b/>
          <w:lang w:val="hy-AM"/>
        </w:rPr>
        <w:t>Բ</w:t>
      </w:r>
      <w:r w:rsidRPr="00E6597C">
        <w:rPr>
          <w:rFonts w:ascii="GHEA Grapalat" w:hAnsi="GHEA Grapalat" w:cs="Sylfaen"/>
          <w:b/>
        </w:rPr>
        <w:t>Մ</w:t>
      </w:r>
      <w:r w:rsidRPr="00E6597C">
        <w:rPr>
          <w:rFonts w:ascii="GHEA Grapalat" w:hAnsi="GHEA Grapalat" w:cs="Sylfaen"/>
          <w:b/>
          <w:lang w:val="hy-AM"/>
        </w:rPr>
        <w:t>Ա</w:t>
      </w:r>
      <w:r w:rsidR="002E11D1" w:rsidRPr="00E6597C">
        <w:rPr>
          <w:rFonts w:ascii="GHEA Grapalat" w:hAnsi="GHEA Grapalat" w:cs="Sylfaen"/>
          <w:b/>
        </w:rPr>
        <w:t>Շ</w:t>
      </w:r>
      <w:r w:rsidRPr="00E6597C">
        <w:rPr>
          <w:rFonts w:ascii="GHEA Grapalat" w:hAnsi="GHEA Grapalat" w:cs="Sylfaen"/>
          <w:b/>
          <w:lang w:val="hy-AM"/>
        </w:rPr>
        <w:t>ՁԲ</w:t>
      </w:r>
      <w:r w:rsidRPr="00E6597C">
        <w:rPr>
          <w:rFonts w:ascii="GHEA Grapalat" w:hAnsi="GHEA Grapalat"/>
          <w:b/>
          <w:lang w:val="es-ES"/>
        </w:rPr>
        <w:t>-</w:t>
      </w:r>
      <w:r w:rsidR="00ED3D42">
        <w:rPr>
          <w:rFonts w:ascii="GHEA Grapalat" w:hAnsi="GHEA Grapalat"/>
          <w:b/>
          <w:lang w:val="hy-AM"/>
        </w:rPr>
        <w:t>24</w:t>
      </w:r>
      <w:r w:rsidRPr="00E6597C">
        <w:rPr>
          <w:rFonts w:ascii="GHEA Grapalat" w:hAnsi="GHEA Grapalat"/>
          <w:b/>
          <w:lang w:val="es-ES"/>
        </w:rPr>
        <w:t>/</w:t>
      </w:r>
      <w:r w:rsidR="00ED3D42">
        <w:rPr>
          <w:rFonts w:ascii="GHEA Grapalat" w:hAnsi="GHEA Grapalat"/>
          <w:b/>
          <w:lang w:val="hy-AM"/>
        </w:rPr>
        <w:t>1</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436306C5" w14:textId="77777777" w:rsidR="00B2572B" w:rsidRPr="00E6597C" w:rsidRDefault="00B2572B" w:rsidP="00EF3662">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42A5C2B9" w:rsidR="00B2572B" w:rsidRDefault="00B2572B" w:rsidP="00EF3662">
      <w:pPr>
        <w:pStyle w:val="Heading6"/>
        <w:jc w:val="center"/>
        <w:rPr>
          <w:rFonts w:ascii="GHEA Grapalat" w:hAnsi="GHEA Grapalat" w:cs="Arial"/>
          <w:color w:val="auto"/>
          <w:sz w:val="24"/>
          <w:szCs w:val="24"/>
          <w:lang w:val="es-ES"/>
        </w:rPr>
      </w:pPr>
      <w:r w:rsidRPr="00E6597C">
        <w:rPr>
          <w:rFonts w:ascii="GHEA Grapalat" w:hAnsi="GHEA Grapalat" w:cs="Sylfaen"/>
          <w:color w:val="auto"/>
          <w:sz w:val="24"/>
          <w:szCs w:val="24"/>
          <w:lang w:val="es-ES"/>
        </w:rPr>
        <w:t>բաց մրցույթին մասնակցելու</w:t>
      </w:r>
      <w:r w:rsidRPr="00E6597C">
        <w:rPr>
          <w:rFonts w:ascii="GHEA Grapalat" w:hAnsi="GHEA Grapalat" w:cs="Arial"/>
          <w:color w:val="auto"/>
          <w:sz w:val="24"/>
          <w:szCs w:val="24"/>
          <w:lang w:val="es-ES"/>
        </w:rPr>
        <w:t xml:space="preserve">  </w:t>
      </w:r>
    </w:p>
    <w:p w14:paraId="6C2C063A" w14:textId="77777777" w:rsidR="00275ACE" w:rsidRPr="00275ACE" w:rsidRDefault="00275ACE" w:rsidP="00275ACE">
      <w:pPr>
        <w:rPr>
          <w:lang w:val="es-ES" w:eastAsia="ru-RU"/>
        </w:rPr>
      </w:pPr>
    </w:p>
    <w:p w14:paraId="08B70E81" w14:textId="77777777" w:rsidR="00275ACE" w:rsidRPr="00E6597C" w:rsidRDefault="00275ACE" w:rsidP="00275ACE">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71B419D7" w14:textId="77777777" w:rsidR="00275ACE" w:rsidRPr="00E6597C" w:rsidRDefault="00275ACE" w:rsidP="00275ACE">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2550490A" w14:textId="15FA951F" w:rsidR="00275ACE" w:rsidRDefault="00275ACE" w:rsidP="00275ACE">
      <w:pPr>
        <w:jc w:val="both"/>
        <w:rPr>
          <w:rFonts w:ascii="GHEA Grapalat" w:hAnsi="GHEA Grapalat" w:cs="Sylfaen"/>
          <w:sz w:val="20"/>
          <w:szCs w:val="20"/>
          <w:lang w:val="es-ES"/>
        </w:rPr>
      </w:pPr>
      <w:r w:rsidRPr="00275ACE">
        <w:rPr>
          <w:rFonts w:ascii="GHEA Grapalat" w:hAnsi="GHEA Grapalat"/>
          <w:sz w:val="20"/>
          <w:szCs w:val="20"/>
          <w:lang w:val="hy-AM"/>
        </w:rPr>
        <w:t>Ջրվեժի համայնքապետարան</w:t>
      </w:r>
      <w:r w:rsidRPr="00275ACE">
        <w:rPr>
          <w:rFonts w:ascii="GHEA Grapalat" w:hAnsi="GHEA Grapalat" w:cs="Sylfaen"/>
          <w:sz w:val="20"/>
          <w:szCs w:val="20"/>
          <w:lang w:val="es-ES"/>
        </w:rPr>
        <w:t>ի կողմից</w:t>
      </w:r>
      <w:r w:rsidRPr="00275ACE">
        <w:rPr>
          <w:rFonts w:ascii="GHEA Grapalat" w:hAnsi="GHEA Grapalat"/>
          <w:sz w:val="20"/>
          <w:szCs w:val="20"/>
          <w:lang w:val="es-ES"/>
        </w:rPr>
        <w:t xml:space="preserve"> «</w:t>
      </w:r>
      <w:r w:rsidRPr="00275ACE">
        <w:rPr>
          <w:rFonts w:ascii="GHEA Grapalat" w:hAnsi="GHEA Grapalat"/>
          <w:sz w:val="20"/>
          <w:szCs w:val="20"/>
          <w:lang w:val="hy-AM"/>
        </w:rPr>
        <w:t>ԿՄՋՀ</w:t>
      </w:r>
      <w:r w:rsidRPr="00275ACE">
        <w:rPr>
          <w:rFonts w:ascii="GHEA Grapalat" w:hAnsi="GHEA Grapalat"/>
          <w:sz w:val="20"/>
          <w:szCs w:val="20"/>
          <w:lang w:val="es-ES"/>
        </w:rPr>
        <w:t>-</w:t>
      </w:r>
      <w:r w:rsidRPr="00275ACE">
        <w:rPr>
          <w:rFonts w:ascii="GHEA Grapalat" w:hAnsi="GHEA Grapalat" w:cs="Sylfaen"/>
          <w:sz w:val="20"/>
          <w:szCs w:val="20"/>
          <w:lang w:val="es-ES"/>
        </w:rPr>
        <w:t>ԲՄԱ</w:t>
      </w:r>
      <w:r w:rsidRPr="00275ACE">
        <w:rPr>
          <w:rFonts w:ascii="GHEA Grapalat" w:hAnsi="GHEA Grapalat" w:cs="Sylfaen"/>
          <w:sz w:val="20"/>
          <w:szCs w:val="20"/>
          <w:lang w:val="hy-AM"/>
        </w:rPr>
        <w:t>Շ</w:t>
      </w:r>
      <w:r w:rsidRPr="00275ACE">
        <w:rPr>
          <w:rFonts w:ascii="GHEA Grapalat" w:hAnsi="GHEA Grapalat" w:cs="Sylfaen"/>
          <w:sz w:val="20"/>
          <w:szCs w:val="20"/>
          <w:lang w:val="es-ES"/>
        </w:rPr>
        <w:t>ՁԲ</w:t>
      </w:r>
      <w:r w:rsidRPr="00275ACE">
        <w:rPr>
          <w:rFonts w:ascii="GHEA Grapalat" w:hAnsi="GHEA Grapalat" w:cs="Arial"/>
          <w:sz w:val="20"/>
          <w:szCs w:val="20"/>
          <w:lang w:val="es-ES"/>
        </w:rPr>
        <w:t>-</w:t>
      </w:r>
      <w:r w:rsidRPr="00275ACE">
        <w:rPr>
          <w:rFonts w:ascii="GHEA Grapalat" w:hAnsi="GHEA Grapalat" w:cs="Arial"/>
          <w:sz w:val="20"/>
          <w:szCs w:val="20"/>
          <w:lang w:val="hy-AM"/>
        </w:rPr>
        <w:t>24</w:t>
      </w:r>
      <w:r w:rsidRPr="00275ACE">
        <w:rPr>
          <w:rFonts w:ascii="GHEA Grapalat" w:hAnsi="GHEA Grapalat" w:cs="Arial"/>
          <w:sz w:val="20"/>
          <w:szCs w:val="20"/>
          <w:lang w:val="es-ES"/>
        </w:rPr>
        <w:t>/</w:t>
      </w:r>
      <w:r w:rsidRPr="00275ACE">
        <w:rPr>
          <w:rFonts w:ascii="GHEA Grapalat" w:hAnsi="GHEA Grapalat" w:cs="Arial"/>
          <w:sz w:val="20"/>
          <w:szCs w:val="20"/>
          <w:lang w:val="hy-AM"/>
        </w:rPr>
        <w:t>1</w:t>
      </w:r>
      <w:r w:rsidRPr="00275ACE">
        <w:rPr>
          <w:rFonts w:ascii="GHEA Grapalat" w:hAnsi="GHEA Grapalat"/>
          <w:sz w:val="20"/>
          <w:szCs w:val="20"/>
          <w:lang w:val="es-ES"/>
        </w:rPr>
        <w:t xml:space="preserve">» </w:t>
      </w:r>
      <w:r w:rsidRPr="00275ACE">
        <w:rPr>
          <w:rFonts w:ascii="GHEA Grapalat" w:hAnsi="GHEA Grapalat" w:cs="Sylfaen"/>
          <w:sz w:val="20"/>
          <w:szCs w:val="20"/>
          <w:lang w:val="es-ES"/>
        </w:rPr>
        <w:t>ծածկագրով</w:t>
      </w:r>
      <w:r w:rsidRPr="00E6597C">
        <w:rPr>
          <w:rFonts w:ascii="GHEA Grapalat" w:hAnsi="GHEA Grapalat" w:cs="Sylfaen"/>
          <w:sz w:val="20"/>
          <w:szCs w:val="20"/>
          <w:lang w:val="es-ES"/>
        </w:rPr>
        <w:t xml:space="preserve"> հայտարարված</w:t>
      </w:r>
    </w:p>
    <w:p w14:paraId="4937856D" w14:textId="77777777" w:rsidR="00275ACE" w:rsidRPr="00E6597C" w:rsidRDefault="00275ACE" w:rsidP="00275ACE">
      <w:pPr>
        <w:jc w:val="both"/>
        <w:rPr>
          <w:rFonts w:ascii="GHEA Grapalat" w:hAnsi="GHEA Grapalat"/>
          <w:sz w:val="22"/>
          <w:szCs w:val="22"/>
          <w:u w:val="single"/>
          <w:lang w:val="es-ES"/>
        </w:rPr>
      </w:pPr>
    </w:p>
    <w:p w14:paraId="163DBEE1" w14:textId="77777777" w:rsidR="00275ACE" w:rsidRPr="00E6597C" w:rsidRDefault="00275ACE" w:rsidP="00275ACE">
      <w:pPr>
        <w:jc w:val="both"/>
        <w:rPr>
          <w:rFonts w:ascii="GHEA Grapalat" w:hAnsi="GHEA Grapalat" w:cs="Sylfaen"/>
          <w:sz w:val="20"/>
          <w:szCs w:val="20"/>
          <w:lang w:val="es-ES"/>
        </w:rPr>
      </w:pPr>
      <w:r w:rsidRPr="00E6597C">
        <w:rPr>
          <w:rFonts w:ascii="GHEA Grapalat" w:hAnsi="GHEA Grapalat" w:cs="Sylfaen"/>
          <w:sz w:val="20"/>
          <w:szCs w:val="20"/>
          <w:lang w:val="es-ES"/>
        </w:rPr>
        <w:t>բաց մրցույթի</w:t>
      </w:r>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w:t>
      </w:r>
      <w:proofErr w:type="gramStart"/>
      <w:r w:rsidRPr="00E6597C">
        <w:rPr>
          <w:rFonts w:ascii="GHEA Grapalat" w:hAnsi="GHEA Grapalat" w:cs="Sylfaen"/>
          <w:sz w:val="20"/>
          <w:szCs w:val="20"/>
          <w:lang w:val="es-ES"/>
        </w:rPr>
        <w:t>չափաբաժնին</w:t>
      </w:r>
      <w:r w:rsidRPr="00E6597C">
        <w:rPr>
          <w:rFonts w:ascii="GHEA Grapalat" w:hAnsi="GHEA Grapalat" w:cs="Arial"/>
          <w:sz w:val="20"/>
          <w:szCs w:val="20"/>
          <w:lang w:val="es-ES"/>
        </w:rPr>
        <w:t xml:space="preserve">  (</w:t>
      </w:r>
      <w:proofErr w:type="gramEnd"/>
      <w:r w:rsidRPr="00E6597C">
        <w:rPr>
          <w:rFonts w:ascii="GHEA Grapalat" w:hAnsi="GHEA Grapalat" w:cs="Sylfaen"/>
          <w:sz w:val="20"/>
          <w:szCs w:val="20"/>
          <w:lang w:val="es-ES"/>
        </w:rPr>
        <w:t>չափաբաժիններին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հրավերի </w:t>
      </w:r>
    </w:p>
    <w:p w14:paraId="59D06E5E" w14:textId="77777777" w:rsidR="00275ACE" w:rsidRPr="00E6597C" w:rsidRDefault="00275ACE" w:rsidP="00275ACE">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չափաբաժնի</w:t>
      </w:r>
      <w:r w:rsidRPr="00E6597C">
        <w:rPr>
          <w:rFonts w:ascii="GHEA Grapalat" w:hAnsi="GHEA Grapalat" w:cs="Arial"/>
          <w:vertAlign w:val="superscript"/>
          <w:lang w:val="es-ES"/>
        </w:rPr>
        <w:t xml:space="preserve">  (</w:t>
      </w:r>
      <w:proofErr w:type="gramEnd"/>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2C26E191" w14:textId="77777777" w:rsidR="00275ACE" w:rsidRPr="00E6597C" w:rsidRDefault="00275ACE" w:rsidP="00275ACE">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 xml:space="preserve">պահանջներին </w:t>
      </w:r>
      <w:proofErr w:type="gramStart"/>
      <w:r w:rsidRPr="00E6597C">
        <w:rPr>
          <w:rFonts w:ascii="GHEA Grapalat" w:hAnsi="GHEA Grapalat" w:cs="Sylfaen"/>
          <w:sz w:val="20"/>
          <w:szCs w:val="20"/>
          <w:lang w:val="es-ES"/>
        </w:rPr>
        <w:t>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proofErr w:type="gram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6AA85436" w14:textId="77777777" w:rsidR="00275ACE" w:rsidRPr="00E6597C" w:rsidRDefault="00275ACE" w:rsidP="00275ACE">
      <w:pPr>
        <w:jc w:val="both"/>
        <w:rPr>
          <w:rFonts w:ascii="GHEA Grapalat" w:hAnsi="GHEA Grapalat"/>
          <w:sz w:val="12"/>
          <w:szCs w:val="12"/>
          <w:u w:val="single"/>
          <w:lang w:val="es-ES"/>
        </w:rPr>
      </w:pPr>
    </w:p>
    <w:p w14:paraId="56B381F8" w14:textId="77777777" w:rsidR="00275ACE" w:rsidRPr="00E6597C" w:rsidRDefault="00275ACE" w:rsidP="00275ACE">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3F8DE594" w14:textId="77777777" w:rsidR="00275ACE" w:rsidRPr="00E6597C" w:rsidRDefault="00275ACE" w:rsidP="00275ACE">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41AD3A7A" w14:textId="77777777" w:rsidR="00275ACE" w:rsidRPr="00E6597C" w:rsidRDefault="00275ACE" w:rsidP="00275ACE">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30FD43B3" w14:textId="10BFDA83" w:rsidR="00275ACE" w:rsidRPr="00275ACE" w:rsidRDefault="00275ACE" w:rsidP="00275ACE">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r w:rsidRPr="00E6597C">
        <w:rPr>
          <w:rFonts w:ascii="GHEA Grapalat" w:hAnsi="GHEA Grapalat" w:cs="Sylfaen"/>
          <w:sz w:val="20"/>
          <w:szCs w:val="20"/>
          <w:lang w:val="es-ES"/>
        </w:rPr>
        <w:t xml:space="preserve">              </w:t>
      </w:r>
    </w:p>
    <w:p w14:paraId="7F1AEA76" w14:textId="77777777" w:rsidR="00275ACE" w:rsidRDefault="00275ACE" w:rsidP="00275ACE">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Pr>
          <w:rFonts w:ascii="GHEA Grapalat" w:hAnsi="GHEA Grapalat" w:cs="Sylfaen"/>
          <w:sz w:val="20"/>
          <w:szCs w:val="20"/>
          <w:lang w:val="es-ES"/>
        </w:rPr>
        <w:t>՝</w:t>
      </w:r>
    </w:p>
    <w:p w14:paraId="46A1B929" w14:textId="77777777" w:rsidR="00275ACE" w:rsidRDefault="00275ACE" w:rsidP="00275ACE">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5494352" w14:textId="77777777" w:rsidR="00275ACE" w:rsidRPr="00E6597C" w:rsidRDefault="00275ACE" w:rsidP="00275ACE">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Pr>
          <w:rFonts w:ascii="GHEA Grapalat" w:hAnsi="GHEA Grapalat" w:cs="Arial"/>
          <w:szCs w:val="22"/>
          <w:u w:val="single"/>
          <w:lang w:val="es-ES"/>
        </w:rPr>
        <w:t>.</w:t>
      </w:r>
    </w:p>
    <w:p w14:paraId="26A86A12" w14:textId="77777777" w:rsidR="00275ACE" w:rsidRPr="00E6597C" w:rsidRDefault="00275ACE" w:rsidP="00275ACE">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5FA00BE" w14:textId="77777777" w:rsidR="00275ACE" w:rsidRPr="008747C6" w:rsidRDefault="00275ACE" w:rsidP="00275ACE">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t>.</w:t>
      </w:r>
    </w:p>
    <w:p w14:paraId="02FB4874" w14:textId="77777777" w:rsidR="00275ACE" w:rsidRPr="008747C6" w:rsidRDefault="00275ACE" w:rsidP="00275ACE">
      <w:pPr>
        <w:jc w:val="both"/>
        <w:rPr>
          <w:rFonts w:ascii="GHEA Grapalat" w:hAnsi="GHEA Grapalat"/>
          <w:sz w:val="10"/>
          <w:szCs w:val="10"/>
          <w:lang w:val="es-ES"/>
        </w:rPr>
      </w:pPr>
      <w:r>
        <w:rPr>
          <w:rFonts w:ascii="GHEA Grapalat" w:hAnsi="GHEA Grapalat" w:cs="Arial"/>
          <w:vertAlign w:val="superscript"/>
          <w:lang w:val="es-ES"/>
        </w:rPr>
        <w:t xml:space="preserve">          </w:t>
      </w:r>
      <w:r w:rsidRPr="008747C6">
        <w:rPr>
          <w:rFonts w:ascii="GHEA Grapalat" w:hAnsi="GHEA Grapalat" w:cs="Arial"/>
          <w:vertAlign w:val="superscript"/>
          <w:lang w:val="es-ES"/>
        </w:rPr>
        <w:t xml:space="preserve">                                                                                        էլեկտրոնային փոստի հասցեն</w:t>
      </w:r>
    </w:p>
    <w:p w14:paraId="7D172BEE" w14:textId="77777777" w:rsidR="00275ACE" w:rsidRPr="008747C6" w:rsidRDefault="00275ACE" w:rsidP="00275ACE">
      <w:pPr>
        <w:jc w:val="right"/>
        <w:rPr>
          <w:rFonts w:ascii="GHEA Grapalat" w:hAnsi="GHEA Grapalat"/>
          <w:sz w:val="10"/>
          <w:szCs w:val="10"/>
          <w:u w:val="single"/>
          <w:lang w:val="es-ES"/>
        </w:rPr>
      </w:pPr>
    </w:p>
    <w:p w14:paraId="7CFD4697" w14:textId="77777777" w:rsidR="00275ACE" w:rsidRPr="008747C6" w:rsidRDefault="00275ACE" w:rsidP="00275ACE">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Pr>
          <w:rFonts w:ascii="GHEA Grapalat" w:hAnsi="GHEA Grapalat"/>
          <w:sz w:val="20"/>
          <w:szCs w:val="20"/>
        </w:rPr>
        <w:t>.</w:t>
      </w:r>
      <w:r w:rsidRPr="008747C6">
        <w:rPr>
          <w:rFonts w:ascii="GHEA Grapalat" w:hAnsi="GHEA Grapalat"/>
          <w:sz w:val="20"/>
          <w:szCs w:val="20"/>
          <w:lang w:val="es-ES"/>
        </w:rPr>
        <w:t xml:space="preserve">                                     </w:t>
      </w:r>
    </w:p>
    <w:p w14:paraId="1B8A0CD0" w14:textId="77777777" w:rsidR="00275ACE" w:rsidRPr="008747C6" w:rsidRDefault="00275ACE" w:rsidP="00275ACE">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1A1A4814" w14:textId="77777777" w:rsidR="00275ACE" w:rsidRPr="008747C6" w:rsidRDefault="00275ACE" w:rsidP="00275ACE">
      <w:pPr>
        <w:jc w:val="right"/>
        <w:rPr>
          <w:rFonts w:ascii="GHEA Grapalat" w:hAnsi="GHEA Grapalat"/>
          <w:sz w:val="10"/>
          <w:szCs w:val="10"/>
          <w:lang w:val="hy-AM"/>
        </w:rPr>
      </w:pPr>
    </w:p>
    <w:p w14:paraId="645542B3" w14:textId="77777777" w:rsidR="00275ACE" w:rsidRPr="008747C6" w:rsidRDefault="00275ACE" w:rsidP="00275ACE">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35ECB627" w14:textId="77777777" w:rsidR="00275ACE" w:rsidRPr="008747C6" w:rsidRDefault="00275ACE" w:rsidP="00275ACE">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5514C9F0" w14:textId="77777777" w:rsidR="00275ACE" w:rsidRPr="00265A5A" w:rsidRDefault="00275ACE" w:rsidP="00275AC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993D8E0" w14:textId="77777777" w:rsidR="00275ACE" w:rsidRPr="00265A5A" w:rsidRDefault="00275ACE" w:rsidP="00275AC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57F3D74D" w14:textId="77777777" w:rsidR="00275ACE" w:rsidRPr="00265A5A" w:rsidRDefault="00275ACE" w:rsidP="00275AC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0977B37" w14:textId="77777777" w:rsidR="00275ACE" w:rsidRPr="00265A5A" w:rsidRDefault="00275ACE" w:rsidP="00275AC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0E5EC972" w14:textId="76487584" w:rsidR="00275ACE" w:rsidRPr="00265A5A" w:rsidRDefault="00275ACE" w:rsidP="00275AC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Pr="00275ACE">
        <w:rPr>
          <w:rFonts w:ascii="GHEA Grapalat" w:hAnsi="GHEA Grapalat"/>
          <w:sz w:val="20"/>
          <w:szCs w:val="20"/>
          <w:lang w:val="hy-AM"/>
        </w:rPr>
        <w:t>ԿՄՋՀ</w:t>
      </w:r>
      <w:r w:rsidRPr="00275ACE">
        <w:rPr>
          <w:rFonts w:ascii="GHEA Grapalat" w:hAnsi="GHEA Grapalat"/>
          <w:sz w:val="20"/>
          <w:szCs w:val="20"/>
          <w:lang w:val="es-ES"/>
        </w:rPr>
        <w:t>-</w:t>
      </w:r>
      <w:r w:rsidRPr="00275ACE">
        <w:rPr>
          <w:rFonts w:ascii="GHEA Grapalat" w:hAnsi="GHEA Grapalat" w:cs="Sylfaen"/>
          <w:sz w:val="20"/>
          <w:szCs w:val="20"/>
          <w:lang w:val="es-ES"/>
        </w:rPr>
        <w:t>ԲՄԱ</w:t>
      </w:r>
      <w:r w:rsidRPr="00275ACE">
        <w:rPr>
          <w:rFonts w:ascii="GHEA Grapalat" w:hAnsi="GHEA Grapalat" w:cs="Sylfaen"/>
          <w:sz w:val="20"/>
          <w:szCs w:val="20"/>
          <w:lang w:val="hy-AM"/>
        </w:rPr>
        <w:t>Շ</w:t>
      </w:r>
      <w:r w:rsidRPr="00275ACE">
        <w:rPr>
          <w:rFonts w:ascii="GHEA Grapalat" w:hAnsi="GHEA Grapalat" w:cs="Sylfaen"/>
          <w:sz w:val="20"/>
          <w:szCs w:val="20"/>
          <w:lang w:val="es-ES"/>
        </w:rPr>
        <w:t>ՁԲ</w:t>
      </w:r>
      <w:r w:rsidRPr="00275ACE">
        <w:rPr>
          <w:rFonts w:ascii="GHEA Grapalat" w:hAnsi="GHEA Grapalat" w:cs="Arial"/>
          <w:sz w:val="20"/>
          <w:szCs w:val="20"/>
          <w:lang w:val="es-ES"/>
        </w:rPr>
        <w:t>-</w:t>
      </w:r>
      <w:r w:rsidRPr="00275ACE">
        <w:rPr>
          <w:rFonts w:ascii="GHEA Grapalat" w:hAnsi="GHEA Grapalat" w:cs="Arial"/>
          <w:sz w:val="20"/>
          <w:szCs w:val="20"/>
          <w:lang w:val="hy-AM"/>
        </w:rPr>
        <w:t>24</w:t>
      </w:r>
      <w:r w:rsidRPr="00275ACE">
        <w:rPr>
          <w:rFonts w:ascii="GHEA Grapalat" w:hAnsi="GHEA Grapalat" w:cs="Arial"/>
          <w:sz w:val="20"/>
          <w:szCs w:val="20"/>
          <w:lang w:val="es-ES"/>
        </w:rPr>
        <w:t>/</w:t>
      </w:r>
      <w:proofErr w:type="gramStart"/>
      <w:r w:rsidRPr="00275ACE">
        <w:rPr>
          <w:rFonts w:ascii="GHEA Grapalat" w:hAnsi="GHEA Grapalat" w:cs="Arial"/>
          <w:sz w:val="20"/>
          <w:szCs w:val="20"/>
          <w:lang w:val="hy-AM"/>
        </w:rPr>
        <w:t>1</w:t>
      </w:r>
      <w:r w:rsidRPr="00265A5A">
        <w:rPr>
          <w:rFonts w:ascii="GHEA Grapalat" w:hAnsi="GHEA Grapalat" w:cs="Arial"/>
          <w:sz w:val="20"/>
          <w:szCs w:val="20"/>
          <w:lang w:val="es-ES"/>
        </w:rPr>
        <w:t>»*</w:t>
      </w:r>
      <w:proofErr w:type="gramEnd"/>
      <w:r w:rsidRPr="00265A5A">
        <w:rPr>
          <w:rFonts w:ascii="GHEA Grapalat" w:hAnsi="GHEA Grapalat" w:cs="Arial"/>
          <w:sz w:val="20"/>
          <w:szCs w:val="20"/>
          <w:lang w:val="es-ES"/>
        </w:rPr>
        <w:t xml:space="preserve">  ծածկագրով  բաց մրցույթի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6562D36F" w14:textId="77777777" w:rsidR="00275ACE" w:rsidRPr="00265A5A" w:rsidRDefault="00275ACE" w:rsidP="00275AC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1B562BEF" w14:textId="77777777" w:rsidR="00275ACE" w:rsidRDefault="00275ACE" w:rsidP="00275ACE">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53E024CC" w14:textId="05B280F9" w:rsidR="00275ACE" w:rsidRPr="00E6597C" w:rsidRDefault="00275ACE" w:rsidP="00275ACE">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Pr="00265A5A">
        <w:rPr>
          <w:rFonts w:ascii="GHEA Grapalat" w:hAnsi="GHEA Grapalat" w:cs="Arial"/>
          <w:sz w:val="20"/>
          <w:szCs w:val="20"/>
          <w:lang w:val="hy-AM"/>
        </w:rPr>
        <w:t>2</w:t>
      </w:r>
      <w:r w:rsidRPr="00265A5A">
        <w:rPr>
          <w:rFonts w:ascii="GHEA Grapalat" w:hAnsi="GHEA Grapalat" w:cs="Arial"/>
          <w:sz w:val="20"/>
          <w:szCs w:val="20"/>
          <w:lang w:val="es-ES"/>
        </w:rPr>
        <w:t xml:space="preserve">) </w:t>
      </w:r>
      <w:r w:rsidRPr="00265A5A">
        <w:rPr>
          <w:rFonts w:ascii="GHEA Grapalat" w:hAnsi="GHEA Grapalat"/>
          <w:lang w:val="es-ES"/>
        </w:rPr>
        <w:t>«</w:t>
      </w:r>
      <w:r w:rsidRPr="00275ACE">
        <w:rPr>
          <w:rFonts w:ascii="GHEA Grapalat" w:hAnsi="GHEA Grapalat"/>
          <w:sz w:val="20"/>
          <w:szCs w:val="20"/>
          <w:lang w:val="hy-AM"/>
        </w:rPr>
        <w:t>ԿՄՋՀ</w:t>
      </w:r>
      <w:r w:rsidRPr="00275ACE">
        <w:rPr>
          <w:rFonts w:ascii="GHEA Grapalat" w:hAnsi="GHEA Grapalat"/>
          <w:sz w:val="20"/>
          <w:szCs w:val="20"/>
          <w:lang w:val="es-ES"/>
        </w:rPr>
        <w:t>-</w:t>
      </w:r>
      <w:r w:rsidRPr="00275ACE">
        <w:rPr>
          <w:rFonts w:ascii="GHEA Grapalat" w:hAnsi="GHEA Grapalat" w:cs="Sylfaen"/>
          <w:sz w:val="20"/>
          <w:szCs w:val="20"/>
          <w:lang w:val="es-ES"/>
        </w:rPr>
        <w:t>ԲՄԱ</w:t>
      </w:r>
      <w:r w:rsidRPr="00275ACE">
        <w:rPr>
          <w:rFonts w:ascii="GHEA Grapalat" w:hAnsi="GHEA Grapalat" w:cs="Sylfaen"/>
          <w:sz w:val="20"/>
          <w:szCs w:val="20"/>
          <w:lang w:val="hy-AM"/>
        </w:rPr>
        <w:t>Շ</w:t>
      </w:r>
      <w:r w:rsidRPr="00275ACE">
        <w:rPr>
          <w:rFonts w:ascii="GHEA Grapalat" w:hAnsi="GHEA Grapalat" w:cs="Sylfaen"/>
          <w:sz w:val="20"/>
          <w:szCs w:val="20"/>
          <w:lang w:val="es-ES"/>
        </w:rPr>
        <w:t>ՁԲ</w:t>
      </w:r>
      <w:r w:rsidRPr="00275ACE">
        <w:rPr>
          <w:rFonts w:ascii="GHEA Grapalat" w:hAnsi="GHEA Grapalat" w:cs="Arial"/>
          <w:sz w:val="20"/>
          <w:szCs w:val="20"/>
          <w:lang w:val="es-ES"/>
        </w:rPr>
        <w:t>-</w:t>
      </w:r>
      <w:r w:rsidRPr="00275ACE">
        <w:rPr>
          <w:rFonts w:ascii="GHEA Grapalat" w:hAnsi="GHEA Grapalat" w:cs="Arial"/>
          <w:sz w:val="20"/>
          <w:szCs w:val="20"/>
          <w:lang w:val="hy-AM"/>
        </w:rPr>
        <w:t>24</w:t>
      </w:r>
      <w:r w:rsidRPr="00275ACE">
        <w:rPr>
          <w:rFonts w:ascii="GHEA Grapalat" w:hAnsi="GHEA Grapalat" w:cs="Arial"/>
          <w:sz w:val="20"/>
          <w:szCs w:val="20"/>
          <w:lang w:val="es-ES"/>
        </w:rPr>
        <w:t>/</w:t>
      </w:r>
      <w:r w:rsidRPr="00275ACE">
        <w:rPr>
          <w:rFonts w:ascii="GHEA Grapalat" w:hAnsi="GHEA Grapalat" w:cs="Arial"/>
          <w:sz w:val="20"/>
          <w:szCs w:val="20"/>
          <w:lang w:val="hy-AM"/>
        </w:rPr>
        <w:t>1</w:t>
      </w:r>
      <w:r w:rsidRPr="00265A5A">
        <w:rPr>
          <w:rFonts w:ascii="GHEA Grapalat" w:hAnsi="GHEA Grapalat"/>
          <w:lang w:val="es-ES"/>
        </w:rPr>
        <w:t>»</w:t>
      </w:r>
      <w:r w:rsidRPr="00265A5A">
        <w:rPr>
          <w:rFonts w:ascii="GHEA Grapalat" w:hAnsi="GHEA Grapalat" w:cs="Sylfaen"/>
          <w:sz w:val="22"/>
          <w:szCs w:val="22"/>
          <w:lang w:val="hy-AM"/>
        </w:rPr>
        <w:t xml:space="preserve">*  </w:t>
      </w:r>
      <w:r w:rsidRPr="00265A5A">
        <w:rPr>
          <w:rFonts w:ascii="GHEA Grapalat" w:hAnsi="GHEA Grapalat" w:cs="Arial"/>
          <w:sz w:val="20"/>
          <w:szCs w:val="20"/>
          <w:lang w:val="es-ES"/>
        </w:rPr>
        <w:t>ծածկագրով բաց մրցույթին մասնակցելու շրջանակում`</w:t>
      </w:r>
      <w:r w:rsidRPr="00E6597C">
        <w:rPr>
          <w:rFonts w:ascii="GHEA Grapalat" w:hAnsi="GHEA Grapalat" w:cs="Sylfaen"/>
          <w:sz w:val="22"/>
          <w:szCs w:val="22"/>
          <w:lang w:val="es-ES"/>
        </w:rPr>
        <w:t xml:space="preserve">  </w:t>
      </w:r>
    </w:p>
    <w:p w14:paraId="58F0900F" w14:textId="77777777" w:rsidR="00275ACE" w:rsidRPr="00E6597C" w:rsidRDefault="00275ACE" w:rsidP="00275AC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FD36325" w14:textId="77777777" w:rsidR="00275ACE" w:rsidRPr="00E6597C" w:rsidRDefault="00275ACE" w:rsidP="00275AC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0B8F582A" w14:textId="77777777" w:rsidR="00275ACE" w:rsidRPr="00E6597C" w:rsidRDefault="00275ACE" w:rsidP="00275AC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535EEF2" w14:textId="77777777" w:rsidR="00275ACE" w:rsidRPr="00E6597C" w:rsidRDefault="00275ACE" w:rsidP="00275AC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511C696B" w14:textId="77777777" w:rsidR="00275ACE" w:rsidRPr="00E6597C" w:rsidRDefault="00275ACE" w:rsidP="00275AC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4A050DDB" w14:textId="77777777" w:rsidR="00275ACE" w:rsidRPr="00E6597C" w:rsidRDefault="00275ACE" w:rsidP="00275AC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3EF1582F" w14:textId="77777777" w:rsidR="00275ACE" w:rsidRPr="00E6597C" w:rsidRDefault="00275ACE" w:rsidP="00275AC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4BD0E3CE" w14:textId="77777777" w:rsidR="00275ACE" w:rsidRPr="00E6597C" w:rsidRDefault="00275ACE" w:rsidP="00275AC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7C042C9" w14:textId="77777777" w:rsidR="00275ACE" w:rsidRDefault="00275ACE" w:rsidP="00275ACE">
      <w:pPr>
        <w:jc w:val="both"/>
        <w:rPr>
          <w:rFonts w:ascii="GHEA Grapalat" w:hAnsi="GHEA Grapalat" w:cs="Arial"/>
          <w:sz w:val="20"/>
          <w:szCs w:val="20"/>
          <w:lang w:val="es-ES"/>
        </w:rPr>
      </w:pPr>
    </w:p>
    <w:p w14:paraId="15CED08B" w14:textId="77777777" w:rsidR="00275ACE" w:rsidRPr="00E6597C" w:rsidRDefault="00275ACE" w:rsidP="00275ACE">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3A232ED3" w14:textId="77777777" w:rsidR="00275ACE" w:rsidRPr="00E6597C" w:rsidRDefault="00275ACE" w:rsidP="00275ACE">
      <w:pPr>
        <w:jc w:val="both"/>
        <w:rPr>
          <w:rFonts w:ascii="GHEA Grapalat" w:hAnsi="GHEA Grapalat" w:cs="Arial"/>
          <w:vertAlign w:val="superscript"/>
          <w:lang w:val="hy-AM"/>
        </w:rPr>
      </w:pPr>
      <w:r>
        <w:rPr>
          <w:rFonts w:ascii="GHEA Grapalat" w:hAnsi="GHEA Grapalat"/>
          <w:vertAlign w:val="superscript"/>
          <w:lang w:val="es-ES"/>
        </w:rPr>
        <w:lastRenderedPageBreak/>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72C835AF" w14:textId="77777777" w:rsidR="00275ACE" w:rsidRPr="0091590A" w:rsidRDefault="00275ACE" w:rsidP="00275ACE">
      <w:pPr>
        <w:jc w:val="both"/>
        <w:rPr>
          <w:rFonts w:ascii="GHEA Grapalat" w:hAnsi="GHEA Grapalat"/>
          <w:sz w:val="22"/>
          <w:szCs w:val="22"/>
          <w:lang w:val="hy-AM"/>
        </w:rPr>
      </w:pPr>
    </w:p>
    <w:p w14:paraId="05C05D09" w14:textId="77777777" w:rsidR="00275ACE" w:rsidRDefault="00275ACE" w:rsidP="00275AC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3FBDC975" w14:textId="77777777" w:rsidR="00275ACE" w:rsidRPr="00E6597C" w:rsidRDefault="00275ACE" w:rsidP="00275ACE">
      <w:pPr>
        <w:jc w:val="right"/>
        <w:rPr>
          <w:rFonts w:ascii="GHEA Grapalat" w:hAnsi="GHEA Grapalat"/>
          <w:sz w:val="10"/>
          <w:szCs w:val="10"/>
          <w:lang w:val="es-ES"/>
        </w:rPr>
      </w:pPr>
    </w:p>
    <w:p w14:paraId="6EE66744" w14:textId="77777777" w:rsidR="00275ACE" w:rsidRPr="00FF0D1D" w:rsidRDefault="00275ACE" w:rsidP="00275ACE">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Pr="00E6597C">
        <w:rPr>
          <w:rFonts w:ascii="GHEA Grapalat" w:hAnsi="GHEA Grapalat"/>
          <w:sz w:val="20"/>
          <w:lang w:val="es-ES"/>
        </w:rPr>
        <w:t>***</w:t>
      </w:r>
    </w:p>
    <w:p w14:paraId="18148CC6" w14:textId="77777777" w:rsidR="00275ACE" w:rsidRPr="00E6597C" w:rsidRDefault="00275ACE" w:rsidP="00275ACE">
      <w:pPr>
        <w:ind w:firstLine="708"/>
        <w:jc w:val="both"/>
        <w:rPr>
          <w:rFonts w:ascii="GHEA Grapalat" w:hAnsi="GHEA Grapalat"/>
          <w:sz w:val="20"/>
          <w:lang w:val="es-ES"/>
        </w:rPr>
      </w:pPr>
    </w:p>
    <w:p w14:paraId="67693F26" w14:textId="77777777" w:rsidR="00275ACE" w:rsidRPr="00E6597C" w:rsidRDefault="00275ACE" w:rsidP="00275ACE">
      <w:pPr>
        <w:ind w:firstLine="708"/>
        <w:jc w:val="both"/>
        <w:rPr>
          <w:rFonts w:ascii="GHEA Grapalat" w:hAnsi="GHEA Grapalat"/>
          <w:sz w:val="20"/>
          <w:lang w:val="es-ES"/>
        </w:rPr>
      </w:pPr>
    </w:p>
    <w:p w14:paraId="4BA88FFD" w14:textId="77777777" w:rsidR="00275ACE" w:rsidRPr="00E6597C" w:rsidRDefault="00275ACE" w:rsidP="00275ACE">
      <w:pPr>
        <w:ind w:firstLine="708"/>
        <w:jc w:val="both"/>
        <w:rPr>
          <w:rFonts w:ascii="GHEA Grapalat" w:hAnsi="GHEA Grapalat"/>
          <w:sz w:val="20"/>
          <w:lang w:val="es-ES"/>
        </w:rPr>
      </w:pPr>
    </w:p>
    <w:p w14:paraId="1CA8A811" w14:textId="77777777" w:rsidR="00275ACE" w:rsidRPr="00E6597C" w:rsidRDefault="00275ACE" w:rsidP="00275ACE">
      <w:pPr>
        <w:jc w:val="both"/>
        <w:rPr>
          <w:rFonts w:ascii="GHEA Grapalat" w:hAnsi="GHEA Grapalat"/>
          <w:sz w:val="20"/>
          <w:lang w:val="es-ES"/>
        </w:rPr>
      </w:pPr>
    </w:p>
    <w:p w14:paraId="0D444EC6" w14:textId="77777777" w:rsidR="00275ACE" w:rsidRPr="00E6597C" w:rsidRDefault="00275ACE" w:rsidP="00275ACE">
      <w:pPr>
        <w:jc w:val="both"/>
        <w:rPr>
          <w:rFonts w:ascii="GHEA Grapalat" w:hAnsi="GHEA Grapalat"/>
          <w:sz w:val="20"/>
          <w:lang w:val="es-ES"/>
        </w:rPr>
      </w:pPr>
    </w:p>
    <w:p w14:paraId="108EB70F" w14:textId="77777777" w:rsidR="00275ACE" w:rsidRPr="00E6597C" w:rsidRDefault="00275ACE" w:rsidP="00275ACE">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4E11659B" w14:textId="77777777" w:rsidR="00275ACE" w:rsidRPr="00F6523E" w:rsidRDefault="00275ACE" w:rsidP="00275ACE">
      <w:pPr>
        <w:jc w:val="both"/>
        <w:rPr>
          <w:rFonts w:ascii="GHEA Grapalat" w:hAnsi="GHEA Grapalat" w:cs="Arial"/>
          <w:sz w:val="20"/>
          <w:vertAlign w:val="superscript"/>
          <w:lang w:val="es-ES"/>
        </w:rPr>
      </w:pPr>
    </w:p>
    <w:p w14:paraId="0C73DD21" w14:textId="77777777" w:rsidR="00275ACE" w:rsidRPr="00F6523E" w:rsidRDefault="00275ACE" w:rsidP="00275ACE">
      <w:pPr>
        <w:jc w:val="both"/>
        <w:rPr>
          <w:rFonts w:ascii="GHEA Grapalat" w:hAnsi="GHEA Grapalat"/>
          <w:sz w:val="20"/>
          <w:lang w:val="hy-AM"/>
        </w:rPr>
      </w:pPr>
      <w:r w:rsidRPr="00F6523E">
        <w:rPr>
          <w:rFonts w:ascii="GHEA Grapalat" w:hAnsi="GHEA Grapalat"/>
          <w:sz w:val="20"/>
          <w:lang w:val="hy-AM"/>
        </w:rPr>
        <w:t xml:space="preserve">    </w:t>
      </w:r>
    </w:p>
    <w:p w14:paraId="2782FEEE" w14:textId="77777777" w:rsidR="00275ACE" w:rsidRDefault="00275ACE" w:rsidP="00275ACE">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p>
    <w:p w14:paraId="690C678B" w14:textId="77777777" w:rsidR="00275ACE" w:rsidRDefault="00275ACE" w:rsidP="00275ACE">
      <w:pPr>
        <w:jc w:val="right"/>
        <w:rPr>
          <w:rFonts w:ascii="GHEA Grapalat" w:hAnsi="GHEA Grapalat" w:cs="Arial"/>
          <w:sz w:val="20"/>
          <w:lang w:val="hy-AM"/>
        </w:rPr>
      </w:pPr>
    </w:p>
    <w:p w14:paraId="7680D568" w14:textId="49C4906B" w:rsidR="00275ACE" w:rsidRDefault="00275ACE" w:rsidP="00275ACE">
      <w:pPr>
        <w:jc w:val="right"/>
        <w:rPr>
          <w:rFonts w:ascii="GHEA Grapalat" w:hAnsi="GHEA Grapalat" w:cs="Arial"/>
          <w:sz w:val="20"/>
          <w:lang w:val="hy-AM"/>
        </w:rPr>
      </w:pPr>
    </w:p>
    <w:p w14:paraId="36C62E13" w14:textId="77777777" w:rsidR="00275ACE" w:rsidRDefault="00275ACE" w:rsidP="00275ACE">
      <w:pPr>
        <w:pStyle w:val="FootnoteText"/>
        <w:jc w:val="both"/>
        <w:rPr>
          <w:rFonts w:ascii="GHEA Grapalat" w:hAnsi="GHEA Grapalat"/>
          <w:i/>
          <w:sz w:val="16"/>
          <w:szCs w:val="16"/>
          <w:lang w:val="hy-AM"/>
        </w:rPr>
      </w:pPr>
    </w:p>
    <w:p w14:paraId="6BE27028" w14:textId="77777777" w:rsidR="00275ACE" w:rsidRPr="00F6523E" w:rsidRDefault="00275ACE" w:rsidP="00275ACE">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68F5A5E4" w14:textId="77777777" w:rsidR="00275ACE" w:rsidRPr="00F6523E" w:rsidRDefault="00275ACE" w:rsidP="00275ACE">
      <w:pPr>
        <w:pStyle w:val="FootnoteText"/>
        <w:jc w:val="both"/>
        <w:rPr>
          <w:rFonts w:ascii="GHEA Grapalat" w:hAnsi="GHEA Grapalat"/>
          <w:i/>
          <w:sz w:val="16"/>
          <w:szCs w:val="16"/>
          <w:lang w:val="hy-AM"/>
        </w:rPr>
      </w:pPr>
    </w:p>
    <w:p w14:paraId="32EA034E" w14:textId="77777777" w:rsidR="00275ACE" w:rsidRPr="00D70570" w:rsidRDefault="00275ACE" w:rsidP="00275ACE">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568D9B41" w14:textId="77777777" w:rsidR="00275ACE" w:rsidRPr="00F6523E" w:rsidRDefault="00275ACE" w:rsidP="00275ACE">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1189F73D" w14:textId="77777777" w:rsidR="00275ACE" w:rsidRPr="00F6523E" w:rsidRDefault="00275ACE" w:rsidP="00275ACE">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74DEA4D7" w14:textId="77777777" w:rsidR="00275ACE" w:rsidRPr="00F6523E" w:rsidRDefault="00275ACE" w:rsidP="00275ACE">
      <w:pPr>
        <w:pStyle w:val="FootnoteText"/>
        <w:jc w:val="both"/>
        <w:rPr>
          <w:rFonts w:ascii="GHEA Grapalat" w:hAnsi="GHEA Grapalat"/>
          <w:i/>
          <w:sz w:val="16"/>
          <w:szCs w:val="16"/>
          <w:lang w:val="hy-AM"/>
        </w:rPr>
      </w:pPr>
    </w:p>
    <w:p w14:paraId="1C66C977" w14:textId="77777777" w:rsidR="00275ACE" w:rsidRPr="00F6523E" w:rsidRDefault="00275ACE" w:rsidP="00275AC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14E52B98" w14:textId="2E4B895D" w:rsidR="00275ACE" w:rsidRDefault="00275ACE" w:rsidP="00275ACE">
      <w:pPr>
        <w:jc w:val="right"/>
        <w:rPr>
          <w:rFonts w:ascii="GHEA Grapalat" w:hAnsi="GHEA Grapalat" w:cs="Arial"/>
          <w:sz w:val="20"/>
          <w:lang w:val="hy-AM"/>
        </w:rPr>
      </w:pPr>
    </w:p>
    <w:p w14:paraId="22E171EE" w14:textId="3DDC7354" w:rsidR="00275ACE" w:rsidRDefault="00275ACE" w:rsidP="00275ACE">
      <w:pPr>
        <w:jc w:val="right"/>
        <w:rPr>
          <w:rFonts w:ascii="GHEA Grapalat" w:hAnsi="GHEA Grapalat" w:cs="Arial"/>
          <w:sz w:val="20"/>
          <w:lang w:val="hy-AM"/>
        </w:rPr>
      </w:pPr>
    </w:p>
    <w:p w14:paraId="4D413C60" w14:textId="5AB60710" w:rsidR="00275ACE" w:rsidRDefault="00275ACE" w:rsidP="00275ACE">
      <w:pPr>
        <w:jc w:val="right"/>
        <w:rPr>
          <w:rFonts w:ascii="GHEA Grapalat" w:hAnsi="GHEA Grapalat" w:cs="Arial"/>
          <w:sz w:val="20"/>
          <w:lang w:val="hy-AM"/>
        </w:rPr>
      </w:pPr>
    </w:p>
    <w:p w14:paraId="28430E1C" w14:textId="7934F7FD" w:rsidR="00CE3A99" w:rsidRDefault="00CE3A99" w:rsidP="00CE3A99">
      <w:pPr>
        <w:pStyle w:val="BodyTextIndent3"/>
        <w:spacing w:line="240" w:lineRule="auto"/>
        <w:jc w:val="right"/>
        <w:rPr>
          <w:rFonts w:ascii="GHEA Grapalat" w:hAnsi="GHEA Grapalat" w:cs="Sylfaen"/>
          <w:b/>
          <w:lang w:val="hy-AM"/>
        </w:rPr>
      </w:pPr>
    </w:p>
    <w:p w14:paraId="001A9262" w14:textId="166E7B9E" w:rsidR="00D1416C" w:rsidRDefault="00D1416C" w:rsidP="00CE3A99">
      <w:pPr>
        <w:pStyle w:val="BodyTextIndent3"/>
        <w:spacing w:line="240" w:lineRule="auto"/>
        <w:jc w:val="right"/>
        <w:rPr>
          <w:rFonts w:ascii="GHEA Grapalat" w:hAnsi="GHEA Grapalat" w:cs="Sylfaen"/>
          <w:b/>
          <w:lang w:val="hy-AM"/>
        </w:rPr>
      </w:pPr>
    </w:p>
    <w:p w14:paraId="278910DA" w14:textId="505842BC" w:rsidR="00D1416C" w:rsidRDefault="00D1416C" w:rsidP="00CE3A99">
      <w:pPr>
        <w:pStyle w:val="BodyTextIndent3"/>
        <w:spacing w:line="240" w:lineRule="auto"/>
        <w:jc w:val="right"/>
        <w:rPr>
          <w:rFonts w:ascii="GHEA Grapalat" w:hAnsi="GHEA Grapalat" w:cs="Sylfaen"/>
          <w:b/>
          <w:lang w:val="hy-AM"/>
        </w:rPr>
      </w:pPr>
    </w:p>
    <w:p w14:paraId="6504F38C" w14:textId="0A00261E" w:rsidR="00D1416C" w:rsidRDefault="00D1416C" w:rsidP="00CE3A99">
      <w:pPr>
        <w:pStyle w:val="BodyTextIndent3"/>
        <w:spacing w:line="240" w:lineRule="auto"/>
        <w:jc w:val="right"/>
        <w:rPr>
          <w:rFonts w:ascii="GHEA Grapalat" w:hAnsi="GHEA Grapalat" w:cs="Sylfaen"/>
          <w:b/>
          <w:lang w:val="hy-AM"/>
        </w:rPr>
      </w:pPr>
    </w:p>
    <w:p w14:paraId="42C301B9" w14:textId="4E25F238" w:rsidR="00D1416C" w:rsidRDefault="00D1416C" w:rsidP="00CE3A99">
      <w:pPr>
        <w:pStyle w:val="BodyTextIndent3"/>
        <w:spacing w:line="240" w:lineRule="auto"/>
        <w:jc w:val="right"/>
        <w:rPr>
          <w:rFonts w:ascii="GHEA Grapalat" w:hAnsi="GHEA Grapalat" w:cs="Sylfaen"/>
          <w:b/>
          <w:lang w:val="hy-AM"/>
        </w:rPr>
      </w:pPr>
    </w:p>
    <w:p w14:paraId="20CA2A48" w14:textId="06C4E121" w:rsidR="00D1416C" w:rsidRDefault="00D1416C" w:rsidP="00CE3A99">
      <w:pPr>
        <w:pStyle w:val="BodyTextIndent3"/>
        <w:spacing w:line="240" w:lineRule="auto"/>
        <w:jc w:val="right"/>
        <w:rPr>
          <w:rFonts w:ascii="GHEA Grapalat" w:hAnsi="GHEA Grapalat" w:cs="Sylfaen"/>
          <w:b/>
          <w:lang w:val="hy-AM"/>
        </w:rPr>
      </w:pPr>
    </w:p>
    <w:p w14:paraId="49FD61B7" w14:textId="189A8233" w:rsidR="00D1416C" w:rsidRDefault="00D1416C" w:rsidP="00CE3A99">
      <w:pPr>
        <w:pStyle w:val="BodyTextIndent3"/>
        <w:spacing w:line="240" w:lineRule="auto"/>
        <w:jc w:val="right"/>
        <w:rPr>
          <w:rFonts w:ascii="GHEA Grapalat" w:hAnsi="GHEA Grapalat" w:cs="Sylfaen"/>
          <w:b/>
          <w:lang w:val="hy-AM"/>
        </w:rPr>
      </w:pPr>
    </w:p>
    <w:p w14:paraId="7A819466" w14:textId="5826FDE5" w:rsidR="00D1416C" w:rsidRDefault="00D1416C" w:rsidP="00CE3A99">
      <w:pPr>
        <w:pStyle w:val="BodyTextIndent3"/>
        <w:spacing w:line="240" w:lineRule="auto"/>
        <w:jc w:val="right"/>
        <w:rPr>
          <w:rFonts w:ascii="GHEA Grapalat" w:hAnsi="GHEA Grapalat" w:cs="Sylfaen"/>
          <w:b/>
          <w:lang w:val="hy-AM"/>
        </w:rPr>
      </w:pPr>
    </w:p>
    <w:p w14:paraId="6AE7294F" w14:textId="4128A3DA" w:rsidR="00D1416C" w:rsidRDefault="00D1416C" w:rsidP="00CE3A99">
      <w:pPr>
        <w:pStyle w:val="BodyTextIndent3"/>
        <w:spacing w:line="240" w:lineRule="auto"/>
        <w:jc w:val="right"/>
        <w:rPr>
          <w:rFonts w:ascii="GHEA Grapalat" w:hAnsi="GHEA Grapalat" w:cs="Sylfaen"/>
          <w:b/>
          <w:lang w:val="hy-AM"/>
        </w:rPr>
      </w:pPr>
    </w:p>
    <w:p w14:paraId="4F22A841" w14:textId="7F9D9914" w:rsidR="00D1416C" w:rsidRDefault="00D1416C" w:rsidP="00CE3A99">
      <w:pPr>
        <w:pStyle w:val="BodyTextIndent3"/>
        <w:spacing w:line="240" w:lineRule="auto"/>
        <w:jc w:val="right"/>
        <w:rPr>
          <w:rFonts w:ascii="GHEA Grapalat" w:hAnsi="GHEA Grapalat" w:cs="Sylfaen"/>
          <w:b/>
          <w:lang w:val="hy-AM"/>
        </w:rPr>
      </w:pPr>
    </w:p>
    <w:p w14:paraId="5C06A1CE" w14:textId="057A3A53" w:rsidR="00D1416C" w:rsidRDefault="00D1416C" w:rsidP="00CE3A99">
      <w:pPr>
        <w:pStyle w:val="BodyTextIndent3"/>
        <w:spacing w:line="240" w:lineRule="auto"/>
        <w:jc w:val="right"/>
        <w:rPr>
          <w:rFonts w:ascii="GHEA Grapalat" w:hAnsi="GHEA Grapalat" w:cs="Sylfaen"/>
          <w:b/>
          <w:lang w:val="hy-AM"/>
        </w:rPr>
      </w:pPr>
    </w:p>
    <w:p w14:paraId="3D1C3780" w14:textId="7E8A0FEC" w:rsidR="00D1416C" w:rsidRDefault="00D1416C" w:rsidP="00CE3A99">
      <w:pPr>
        <w:pStyle w:val="BodyTextIndent3"/>
        <w:spacing w:line="240" w:lineRule="auto"/>
        <w:jc w:val="right"/>
        <w:rPr>
          <w:rFonts w:ascii="GHEA Grapalat" w:hAnsi="GHEA Grapalat" w:cs="Sylfaen"/>
          <w:b/>
          <w:lang w:val="hy-AM"/>
        </w:rPr>
      </w:pPr>
    </w:p>
    <w:p w14:paraId="1191DC8E" w14:textId="23C6E4F7" w:rsidR="00D1416C" w:rsidRDefault="00D1416C" w:rsidP="00CE3A99">
      <w:pPr>
        <w:pStyle w:val="BodyTextIndent3"/>
        <w:spacing w:line="240" w:lineRule="auto"/>
        <w:jc w:val="right"/>
        <w:rPr>
          <w:rFonts w:ascii="GHEA Grapalat" w:hAnsi="GHEA Grapalat" w:cs="Sylfaen"/>
          <w:b/>
          <w:lang w:val="hy-AM"/>
        </w:rPr>
      </w:pPr>
    </w:p>
    <w:p w14:paraId="204AA61C" w14:textId="6AD3337F" w:rsidR="00D1416C" w:rsidRDefault="00D1416C" w:rsidP="00CE3A99">
      <w:pPr>
        <w:pStyle w:val="BodyTextIndent3"/>
        <w:spacing w:line="240" w:lineRule="auto"/>
        <w:jc w:val="right"/>
        <w:rPr>
          <w:rFonts w:ascii="GHEA Grapalat" w:hAnsi="GHEA Grapalat" w:cs="Sylfaen"/>
          <w:b/>
          <w:lang w:val="hy-AM"/>
        </w:rPr>
      </w:pPr>
    </w:p>
    <w:p w14:paraId="436B793C" w14:textId="0D16D46F" w:rsidR="00D1416C" w:rsidRDefault="00D1416C" w:rsidP="00CE3A99">
      <w:pPr>
        <w:pStyle w:val="BodyTextIndent3"/>
        <w:spacing w:line="240" w:lineRule="auto"/>
        <w:jc w:val="right"/>
        <w:rPr>
          <w:rFonts w:ascii="GHEA Grapalat" w:hAnsi="GHEA Grapalat" w:cs="Sylfaen"/>
          <w:b/>
          <w:lang w:val="hy-AM"/>
        </w:rPr>
      </w:pPr>
    </w:p>
    <w:p w14:paraId="3FE04D70" w14:textId="1B07947C" w:rsidR="00D1416C" w:rsidRDefault="00D1416C" w:rsidP="00CE3A99">
      <w:pPr>
        <w:pStyle w:val="BodyTextIndent3"/>
        <w:spacing w:line="240" w:lineRule="auto"/>
        <w:jc w:val="right"/>
        <w:rPr>
          <w:rFonts w:ascii="GHEA Grapalat" w:hAnsi="GHEA Grapalat" w:cs="Sylfaen"/>
          <w:b/>
          <w:lang w:val="hy-AM"/>
        </w:rPr>
      </w:pPr>
    </w:p>
    <w:p w14:paraId="0CD827E0" w14:textId="5B7E7325" w:rsidR="00D1416C" w:rsidRDefault="00D1416C" w:rsidP="00CE3A99">
      <w:pPr>
        <w:pStyle w:val="BodyTextIndent3"/>
        <w:spacing w:line="240" w:lineRule="auto"/>
        <w:jc w:val="right"/>
        <w:rPr>
          <w:rFonts w:ascii="GHEA Grapalat" w:hAnsi="GHEA Grapalat" w:cs="Sylfaen"/>
          <w:b/>
          <w:lang w:val="hy-AM"/>
        </w:rPr>
      </w:pPr>
    </w:p>
    <w:p w14:paraId="1D144A2E" w14:textId="2E6E843A" w:rsidR="00D1416C" w:rsidRDefault="00D1416C" w:rsidP="00CE3A99">
      <w:pPr>
        <w:pStyle w:val="BodyTextIndent3"/>
        <w:spacing w:line="240" w:lineRule="auto"/>
        <w:jc w:val="right"/>
        <w:rPr>
          <w:rFonts w:ascii="GHEA Grapalat" w:hAnsi="GHEA Grapalat" w:cs="Sylfaen"/>
          <w:b/>
          <w:lang w:val="hy-AM"/>
        </w:rPr>
      </w:pPr>
    </w:p>
    <w:p w14:paraId="60D383C7" w14:textId="2D7359E9" w:rsidR="00D1416C" w:rsidRDefault="00D1416C" w:rsidP="00CE3A99">
      <w:pPr>
        <w:pStyle w:val="BodyTextIndent3"/>
        <w:spacing w:line="240" w:lineRule="auto"/>
        <w:jc w:val="right"/>
        <w:rPr>
          <w:rFonts w:ascii="GHEA Grapalat" w:hAnsi="GHEA Grapalat" w:cs="Sylfaen"/>
          <w:b/>
          <w:lang w:val="hy-AM"/>
        </w:rPr>
      </w:pPr>
    </w:p>
    <w:p w14:paraId="3D4D19B5" w14:textId="51E01B54" w:rsidR="00D1416C" w:rsidRDefault="00D1416C" w:rsidP="00CE3A99">
      <w:pPr>
        <w:pStyle w:val="BodyTextIndent3"/>
        <w:spacing w:line="240" w:lineRule="auto"/>
        <w:jc w:val="right"/>
        <w:rPr>
          <w:rFonts w:ascii="GHEA Grapalat" w:hAnsi="GHEA Grapalat" w:cs="Sylfaen"/>
          <w:b/>
          <w:lang w:val="hy-AM"/>
        </w:rPr>
      </w:pPr>
    </w:p>
    <w:p w14:paraId="1D8558E8" w14:textId="1FB08BA2" w:rsidR="00D1416C" w:rsidRDefault="00D1416C" w:rsidP="00CE3A99">
      <w:pPr>
        <w:pStyle w:val="BodyTextIndent3"/>
        <w:spacing w:line="240" w:lineRule="auto"/>
        <w:jc w:val="right"/>
        <w:rPr>
          <w:rFonts w:ascii="GHEA Grapalat" w:hAnsi="GHEA Grapalat" w:cs="Sylfaen"/>
          <w:b/>
          <w:lang w:val="hy-AM"/>
        </w:rPr>
      </w:pPr>
    </w:p>
    <w:p w14:paraId="52E9870A" w14:textId="63EE6585" w:rsidR="00D1416C" w:rsidRDefault="00D1416C" w:rsidP="00CE3A99">
      <w:pPr>
        <w:pStyle w:val="BodyTextIndent3"/>
        <w:spacing w:line="240" w:lineRule="auto"/>
        <w:jc w:val="right"/>
        <w:rPr>
          <w:rFonts w:ascii="GHEA Grapalat" w:hAnsi="GHEA Grapalat" w:cs="Sylfaen"/>
          <w:b/>
          <w:lang w:val="hy-AM"/>
        </w:rPr>
      </w:pPr>
    </w:p>
    <w:p w14:paraId="4BB985D1" w14:textId="274F8F59" w:rsidR="00D1416C" w:rsidRDefault="00D1416C" w:rsidP="00CE3A99">
      <w:pPr>
        <w:pStyle w:val="BodyTextIndent3"/>
        <w:spacing w:line="240" w:lineRule="auto"/>
        <w:jc w:val="right"/>
        <w:rPr>
          <w:rFonts w:ascii="GHEA Grapalat" w:hAnsi="GHEA Grapalat" w:cs="Sylfaen"/>
          <w:b/>
          <w:lang w:val="hy-AM"/>
        </w:rPr>
      </w:pPr>
    </w:p>
    <w:p w14:paraId="323B1CCE" w14:textId="20CCCBA7" w:rsidR="00D1416C" w:rsidRDefault="00D1416C" w:rsidP="00CE3A99">
      <w:pPr>
        <w:pStyle w:val="BodyTextIndent3"/>
        <w:spacing w:line="240" w:lineRule="auto"/>
        <w:jc w:val="right"/>
        <w:rPr>
          <w:rFonts w:ascii="GHEA Grapalat" w:hAnsi="GHEA Grapalat" w:cs="Sylfaen"/>
          <w:b/>
          <w:lang w:val="hy-AM"/>
        </w:rPr>
      </w:pPr>
    </w:p>
    <w:p w14:paraId="2F8105D7" w14:textId="77777777" w:rsidR="000B1088" w:rsidRPr="004605D7" w:rsidRDefault="000B1088" w:rsidP="000B1088">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3AAF4C00" w14:textId="77777777" w:rsidR="00D1416C" w:rsidRPr="00E6597C" w:rsidRDefault="00D1416C" w:rsidP="00D1416C">
      <w:pPr>
        <w:pStyle w:val="BodyTextIndent3"/>
        <w:spacing w:line="240" w:lineRule="auto"/>
        <w:jc w:val="right"/>
        <w:rPr>
          <w:rFonts w:ascii="GHEA Grapalat" w:hAnsi="GHEA Grapalat" w:cs="Arial"/>
          <w:b/>
          <w:lang w:val="es-ES"/>
        </w:rPr>
      </w:pPr>
      <w:r w:rsidRPr="00E6597C">
        <w:rPr>
          <w:rFonts w:ascii="GHEA Grapalat" w:hAnsi="GHEA Grapalat"/>
          <w:sz w:val="24"/>
          <w:szCs w:val="24"/>
          <w:lang w:val="af-ZA"/>
        </w:rPr>
        <w:t>«</w:t>
      </w:r>
      <w:r>
        <w:rPr>
          <w:rFonts w:ascii="GHEA Grapalat" w:hAnsi="GHEA Grapalat"/>
          <w:b/>
          <w:lang w:val="hy-AM"/>
        </w:rPr>
        <w:t>ԿՄՋՀ</w:t>
      </w:r>
      <w:r w:rsidRPr="00E6597C">
        <w:rPr>
          <w:rFonts w:ascii="GHEA Grapalat" w:hAnsi="GHEA Grapalat"/>
          <w:b/>
          <w:lang w:val="es-ES"/>
        </w:rPr>
        <w:t>-</w:t>
      </w:r>
      <w:r w:rsidRPr="00E6597C">
        <w:rPr>
          <w:rFonts w:ascii="GHEA Grapalat" w:hAnsi="GHEA Grapalat" w:cs="Sylfaen"/>
          <w:b/>
          <w:lang w:val="hy-AM"/>
        </w:rPr>
        <w:t>Բ</w:t>
      </w:r>
      <w:r w:rsidRPr="00D1416C">
        <w:rPr>
          <w:rFonts w:ascii="GHEA Grapalat" w:hAnsi="GHEA Grapalat" w:cs="Sylfaen"/>
          <w:b/>
          <w:lang w:val="hy-AM"/>
        </w:rPr>
        <w:t>Մ</w:t>
      </w:r>
      <w:r w:rsidRPr="00E6597C">
        <w:rPr>
          <w:rFonts w:ascii="GHEA Grapalat" w:hAnsi="GHEA Grapalat" w:cs="Sylfaen"/>
          <w:b/>
          <w:lang w:val="hy-AM"/>
        </w:rPr>
        <w:t>Ա</w:t>
      </w:r>
      <w:r w:rsidRPr="00D1416C">
        <w:rPr>
          <w:rFonts w:ascii="GHEA Grapalat" w:hAnsi="GHEA Grapalat" w:cs="Sylfaen"/>
          <w:b/>
          <w:lang w:val="hy-AM"/>
        </w:rPr>
        <w:t>Շ</w:t>
      </w:r>
      <w:r w:rsidRPr="00E6597C">
        <w:rPr>
          <w:rFonts w:ascii="GHEA Grapalat" w:hAnsi="GHEA Grapalat" w:cs="Sylfaen"/>
          <w:b/>
          <w:lang w:val="hy-AM"/>
        </w:rPr>
        <w:t>ՁԲ</w:t>
      </w:r>
      <w:r w:rsidRPr="00E6597C">
        <w:rPr>
          <w:rFonts w:ascii="GHEA Grapalat" w:hAnsi="GHEA Grapalat"/>
          <w:b/>
          <w:lang w:val="es-ES"/>
        </w:rPr>
        <w:t>-</w:t>
      </w:r>
      <w:r>
        <w:rPr>
          <w:rFonts w:ascii="GHEA Grapalat" w:hAnsi="GHEA Grapalat"/>
          <w:b/>
          <w:lang w:val="hy-AM"/>
        </w:rPr>
        <w:t>24</w:t>
      </w:r>
      <w:r w:rsidRPr="00E6597C">
        <w:rPr>
          <w:rFonts w:ascii="GHEA Grapalat" w:hAnsi="GHEA Grapalat"/>
          <w:b/>
          <w:lang w:val="es-ES"/>
        </w:rPr>
        <w:t>/</w:t>
      </w:r>
      <w:r>
        <w:rPr>
          <w:rFonts w:ascii="GHEA Grapalat" w:hAnsi="GHEA Grapalat"/>
          <w:b/>
          <w:lang w:val="hy-AM"/>
        </w:rPr>
        <w:t>1</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72036786" w14:textId="77777777" w:rsidR="00D1416C" w:rsidRPr="00E6597C" w:rsidRDefault="00D1416C" w:rsidP="00D1416C">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7AA8716A" w14:textId="77777777" w:rsidR="000B1088" w:rsidRPr="00D1416C" w:rsidRDefault="000B1088" w:rsidP="000B1088">
      <w:pPr>
        <w:ind w:left="-66"/>
        <w:jc w:val="center"/>
        <w:rPr>
          <w:rFonts w:ascii="GHEA Grapalat" w:hAnsi="GHEA Grapalat"/>
          <w:b/>
          <w:lang w:val="es-ES"/>
        </w:rPr>
      </w:pPr>
    </w:p>
    <w:p w14:paraId="2B13F568" w14:textId="51B6FCF3" w:rsidR="000B1088" w:rsidRDefault="000B1088" w:rsidP="000B1088">
      <w:pPr>
        <w:pStyle w:val="Heading3"/>
        <w:spacing w:line="240" w:lineRule="auto"/>
        <w:ind w:firstLine="567"/>
        <w:jc w:val="left"/>
        <w:rPr>
          <w:rFonts w:ascii="GHEA Grapalat" w:hAnsi="GHEA Grapalat"/>
          <w:b/>
          <w:lang w:val="hy-AM"/>
        </w:rPr>
      </w:pPr>
    </w:p>
    <w:p w14:paraId="12B54A54"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614E3D2A" w14:textId="57AE776C" w:rsidR="006E3999" w:rsidRPr="009F5C16" w:rsidRDefault="006E3999" w:rsidP="006E3999">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Pr="009F5C16">
        <w:rPr>
          <w:rFonts w:ascii="GHEA Grapalat" w:hAnsi="GHEA Grapalat" w:cs="Arial"/>
          <w:sz w:val="20"/>
          <w:szCs w:val="20"/>
          <w:lang w:val="es-ES"/>
        </w:rPr>
        <w:t>«</w:t>
      </w:r>
      <w:r w:rsidR="00D1416C" w:rsidRPr="00D1416C">
        <w:rPr>
          <w:rFonts w:ascii="GHEA Grapalat" w:hAnsi="GHEA Grapalat" w:cs="Arial"/>
          <w:sz w:val="20"/>
          <w:szCs w:val="20"/>
          <w:lang w:val="hy-AM"/>
        </w:rPr>
        <w:t>ԿՄՋՀ</w:t>
      </w:r>
      <w:r w:rsidR="00D1416C" w:rsidRPr="00D1416C">
        <w:rPr>
          <w:rFonts w:ascii="GHEA Grapalat" w:hAnsi="GHEA Grapalat" w:cs="Arial"/>
          <w:sz w:val="20"/>
          <w:szCs w:val="20"/>
          <w:lang w:val="es-ES"/>
        </w:rPr>
        <w:t>-ԲԱՇՁԲ-</w:t>
      </w:r>
      <w:r w:rsidR="00D1416C" w:rsidRPr="00D1416C">
        <w:rPr>
          <w:rFonts w:ascii="GHEA Grapalat" w:hAnsi="GHEA Grapalat" w:cs="Arial"/>
          <w:sz w:val="20"/>
          <w:szCs w:val="20"/>
          <w:lang w:val="hy-AM"/>
        </w:rPr>
        <w:t>24</w:t>
      </w:r>
      <w:r w:rsidRPr="00D1416C">
        <w:rPr>
          <w:rFonts w:ascii="GHEA Grapalat" w:hAnsi="GHEA Grapalat" w:cs="Arial"/>
          <w:sz w:val="20"/>
          <w:szCs w:val="20"/>
          <w:lang w:val="es-ES"/>
        </w:rPr>
        <w:t>/</w:t>
      </w:r>
      <w:r w:rsidR="00D1416C" w:rsidRPr="00D1416C">
        <w:rPr>
          <w:rFonts w:ascii="GHEA Grapalat" w:hAnsi="GHEA Grapalat" w:cs="Arial"/>
          <w:sz w:val="20"/>
          <w:szCs w:val="20"/>
          <w:lang w:val="hy-AM"/>
        </w:rPr>
        <w:t>1</w:t>
      </w:r>
      <w:r w:rsidRPr="009F5C16">
        <w:rPr>
          <w:rFonts w:ascii="GHEA Grapalat" w:hAnsi="GHEA Grapalat" w:cs="Arial"/>
          <w:sz w:val="20"/>
          <w:szCs w:val="20"/>
          <w:lang w:val="es-ES"/>
        </w:rPr>
        <w:t>»</w:t>
      </w:r>
      <w:r w:rsidRPr="009F5C16">
        <w:rPr>
          <w:rStyle w:val="FootnoteReference"/>
          <w:rFonts w:ascii="GHEA Grapalat" w:hAnsi="GHEA Grapalat" w:cs="Arial"/>
          <w:sz w:val="20"/>
          <w:szCs w:val="20"/>
          <w:lang w:val="es-ES"/>
        </w:rPr>
        <w:t>*</w:t>
      </w:r>
      <w:r w:rsidRPr="009F5C16">
        <w:rPr>
          <w:rFonts w:ascii="GHEA Grapalat" w:hAnsi="GHEA Grapalat" w:cs="Arial"/>
          <w:sz w:val="20"/>
          <w:szCs w:val="20"/>
          <w:lang w:val="es-ES"/>
        </w:rPr>
        <w:t xml:space="preserve"> </w:t>
      </w:r>
    </w:p>
    <w:p w14:paraId="118D645B" w14:textId="77777777" w:rsidR="006E3999" w:rsidRPr="009F5C16" w:rsidRDefault="006E3999" w:rsidP="006E3999">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77777777" w:rsidR="006E3999" w:rsidRPr="00DD1884" w:rsidRDefault="006E3999" w:rsidP="006E3999">
      <w:pPr>
        <w:jc w:val="both"/>
        <w:rPr>
          <w:lang w:val="es-ES"/>
        </w:rPr>
      </w:pPr>
      <w:r w:rsidRPr="009F5C16">
        <w:rPr>
          <w:rFonts w:ascii="GHEA Grapalat" w:hAnsi="GHEA Grapalat" w:cs="Arial"/>
          <w:sz w:val="20"/>
          <w:szCs w:val="20"/>
          <w:lang w:val="es-ES"/>
        </w:rPr>
        <w:t xml:space="preserve">ծածկագրով բաց 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Heading3"/>
        <w:spacing w:line="240" w:lineRule="auto"/>
        <w:ind w:firstLine="567"/>
        <w:jc w:val="left"/>
        <w:rPr>
          <w:rFonts w:ascii="GHEA Grapalat" w:hAnsi="GHEA Grapalat"/>
          <w:b/>
          <w:lang w:val="es-ES"/>
        </w:rPr>
      </w:pPr>
    </w:p>
    <w:p w14:paraId="3778A25B" w14:textId="77777777" w:rsidR="000B1088" w:rsidRPr="00CE1C61" w:rsidRDefault="000B1088" w:rsidP="000B1088">
      <w:pPr>
        <w:pStyle w:val="Heading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FootnoteText"/>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BodyTextIndent3"/>
        <w:spacing w:line="240" w:lineRule="auto"/>
        <w:ind w:firstLine="0"/>
        <w:jc w:val="right"/>
        <w:rPr>
          <w:rFonts w:ascii="GHEA Grapalat" w:hAnsi="GHEA Grapalat"/>
          <w:b/>
          <w:lang w:val="hy-AM"/>
        </w:rPr>
      </w:pPr>
    </w:p>
    <w:p w14:paraId="50A0122F" w14:textId="77777777" w:rsidR="00A52F0E" w:rsidRDefault="00A52F0E" w:rsidP="000B1088">
      <w:pPr>
        <w:pStyle w:val="BodyTextIndent3"/>
        <w:spacing w:line="240" w:lineRule="auto"/>
        <w:ind w:firstLine="0"/>
        <w:jc w:val="right"/>
        <w:rPr>
          <w:rFonts w:ascii="GHEA Grapalat" w:hAnsi="GHEA Grapalat"/>
          <w:b/>
          <w:lang w:val="hy-AM"/>
        </w:rPr>
      </w:pPr>
    </w:p>
    <w:p w14:paraId="27E67DC0" w14:textId="77777777" w:rsidR="00A52F0E" w:rsidRDefault="00A52F0E" w:rsidP="000B1088">
      <w:pPr>
        <w:pStyle w:val="BodyTextIndent3"/>
        <w:spacing w:line="240" w:lineRule="auto"/>
        <w:ind w:firstLine="0"/>
        <w:jc w:val="right"/>
        <w:rPr>
          <w:rFonts w:ascii="GHEA Grapalat" w:hAnsi="GHEA Grapalat"/>
          <w:b/>
          <w:lang w:val="hy-AM"/>
        </w:rPr>
      </w:pPr>
    </w:p>
    <w:p w14:paraId="5072FF13" w14:textId="77777777" w:rsidR="00A52F0E" w:rsidRDefault="00A52F0E" w:rsidP="000B1088">
      <w:pPr>
        <w:pStyle w:val="BodyTextIndent3"/>
        <w:spacing w:line="240" w:lineRule="auto"/>
        <w:ind w:firstLine="0"/>
        <w:jc w:val="right"/>
        <w:rPr>
          <w:rFonts w:ascii="GHEA Grapalat" w:hAnsi="GHEA Grapalat"/>
          <w:b/>
          <w:lang w:val="hy-AM"/>
        </w:rPr>
      </w:pPr>
    </w:p>
    <w:p w14:paraId="66B04AF3" w14:textId="77777777" w:rsidR="00A52F0E" w:rsidRDefault="00A52F0E" w:rsidP="000B1088">
      <w:pPr>
        <w:pStyle w:val="BodyTextIndent3"/>
        <w:spacing w:line="240" w:lineRule="auto"/>
        <w:ind w:firstLine="0"/>
        <w:jc w:val="right"/>
        <w:rPr>
          <w:rFonts w:ascii="GHEA Grapalat" w:hAnsi="GHEA Grapalat"/>
          <w:b/>
          <w:lang w:val="hy-AM"/>
        </w:rPr>
      </w:pPr>
    </w:p>
    <w:p w14:paraId="14383E52" w14:textId="77777777" w:rsidR="00A52F0E" w:rsidRDefault="00A52F0E" w:rsidP="000B1088">
      <w:pPr>
        <w:pStyle w:val="BodyTextIndent3"/>
        <w:spacing w:line="240" w:lineRule="auto"/>
        <w:ind w:firstLine="0"/>
        <w:jc w:val="right"/>
        <w:rPr>
          <w:rFonts w:ascii="GHEA Grapalat" w:hAnsi="GHEA Grapalat"/>
          <w:b/>
          <w:lang w:val="hy-AM"/>
        </w:rPr>
      </w:pPr>
    </w:p>
    <w:p w14:paraId="4CBB94CC" w14:textId="77777777" w:rsidR="00A52F0E" w:rsidRDefault="00A52F0E" w:rsidP="000B1088">
      <w:pPr>
        <w:pStyle w:val="BodyTextIndent3"/>
        <w:spacing w:line="240" w:lineRule="auto"/>
        <w:ind w:firstLine="0"/>
        <w:jc w:val="right"/>
        <w:rPr>
          <w:rFonts w:ascii="GHEA Grapalat" w:hAnsi="GHEA Grapalat"/>
          <w:b/>
          <w:lang w:val="hy-AM"/>
        </w:rPr>
      </w:pPr>
    </w:p>
    <w:p w14:paraId="53483B1D" w14:textId="77777777" w:rsidR="00A52F0E" w:rsidRDefault="00A52F0E" w:rsidP="000B1088">
      <w:pPr>
        <w:pStyle w:val="BodyTextIndent3"/>
        <w:spacing w:line="240" w:lineRule="auto"/>
        <w:ind w:firstLine="0"/>
        <w:jc w:val="right"/>
        <w:rPr>
          <w:rFonts w:ascii="GHEA Grapalat" w:hAnsi="GHEA Grapalat"/>
          <w:b/>
          <w:lang w:val="hy-AM"/>
        </w:rPr>
      </w:pPr>
    </w:p>
    <w:p w14:paraId="15109BAF" w14:textId="77777777" w:rsidR="00A52F0E" w:rsidRDefault="00A52F0E" w:rsidP="000B1088">
      <w:pPr>
        <w:pStyle w:val="BodyTextIndent3"/>
        <w:spacing w:line="240" w:lineRule="auto"/>
        <w:ind w:firstLine="0"/>
        <w:jc w:val="right"/>
        <w:rPr>
          <w:rFonts w:ascii="GHEA Grapalat" w:hAnsi="GHEA Grapalat"/>
          <w:b/>
          <w:lang w:val="hy-AM"/>
        </w:rPr>
      </w:pPr>
    </w:p>
    <w:p w14:paraId="39313B60" w14:textId="77777777" w:rsidR="00A52F0E" w:rsidRDefault="00A52F0E" w:rsidP="000B1088">
      <w:pPr>
        <w:pStyle w:val="BodyTextIndent3"/>
        <w:spacing w:line="240" w:lineRule="auto"/>
        <w:ind w:firstLine="0"/>
        <w:jc w:val="right"/>
        <w:rPr>
          <w:rFonts w:ascii="GHEA Grapalat" w:hAnsi="GHEA Grapalat"/>
          <w:b/>
          <w:lang w:val="hy-AM"/>
        </w:rPr>
      </w:pPr>
    </w:p>
    <w:p w14:paraId="30BFB18F" w14:textId="77777777" w:rsidR="00A52F0E" w:rsidRDefault="00A52F0E" w:rsidP="000B1088">
      <w:pPr>
        <w:pStyle w:val="BodyTextIndent3"/>
        <w:spacing w:line="240" w:lineRule="auto"/>
        <w:ind w:firstLine="0"/>
        <w:jc w:val="right"/>
        <w:rPr>
          <w:rFonts w:ascii="GHEA Grapalat" w:hAnsi="GHEA Grapalat"/>
          <w:b/>
          <w:lang w:val="hy-AM"/>
        </w:rPr>
      </w:pPr>
    </w:p>
    <w:p w14:paraId="450B9311" w14:textId="77777777" w:rsidR="00A52F0E" w:rsidRDefault="00A52F0E" w:rsidP="000B1088">
      <w:pPr>
        <w:pStyle w:val="BodyTextIndent3"/>
        <w:spacing w:line="240" w:lineRule="auto"/>
        <w:ind w:firstLine="0"/>
        <w:jc w:val="right"/>
        <w:rPr>
          <w:rFonts w:ascii="GHEA Grapalat" w:hAnsi="GHEA Grapalat"/>
          <w:b/>
          <w:lang w:val="hy-AM"/>
        </w:rPr>
      </w:pPr>
    </w:p>
    <w:p w14:paraId="6815BE07" w14:textId="77777777" w:rsidR="00A52F0E" w:rsidRDefault="00A52F0E" w:rsidP="000B1088">
      <w:pPr>
        <w:pStyle w:val="BodyTextIndent3"/>
        <w:spacing w:line="240" w:lineRule="auto"/>
        <w:ind w:firstLine="0"/>
        <w:jc w:val="right"/>
        <w:rPr>
          <w:rFonts w:ascii="GHEA Grapalat" w:hAnsi="GHEA Grapalat"/>
          <w:b/>
          <w:lang w:val="hy-AM"/>
        </w:rPr>
      </w:pPr>
    </w:p>
    <w:p w14:paraId="2527FDFE" w14:textId="77777777" w:rsidR="00A52F0E" w:rsidRDefault="00A52F0E" w:rsidP="000B1088">
      <w:pPr>
        <w:pStyle w:val="BodyTextIndent3"/>
        <w:spacing w:line="240" w:lineRule="auto"/>
        <w:ind w:firstLine="0"/>
        <w:jc w:val="right"/>
        <w:rPr>
          <w:rFonts w:ascii="GHEA Grapalat" w:hAnsi="GHEA Grapalat"/>
          <w:b/>
          <w:lang w:val="hy-AM"/>
        </w:rPr>
      </w:pPr>
    </w:p>
    <w:p w14:paraId="0A47BEE3" w14:textId="77777777" w:rsidR="00A52F0E" w:rsidRDefault="00A52F0E" w:rsidP="000B1088">
      <w:pPr>
        <w:pStyle w:val="BodyTextIndent3"/>
        <w:spacing w:line="240" w:lineRule="auto"/>
        <w:ind w:firstLine="0"/>
        <w:jc w:val="right"/>
        <w:rPr>
          <w:rFonts w:ascii="GHEA Grapalat" w:hAnsi="GHEA Grapalat"/>
          <w:b/>
          <w:lang w:val="hy-AM"/>
        </w:rPr>
      </w:pPr>
    </w:p>
    <w:p w14:paraId="7D72B41F" w14:textId="77777777" w:rsidR="00A52F0E" w:rsidRDefault="00A52F0E" w:rsidP="000B1088">
      <w:pPr>
        <w:pStyle w:val="BodyTextIndent3"/>
        <w:spacing w:line="240" w:lineRule="auto"/>
        <w:ind w:firstLine="0"/>
        <w:jc w:val="right"/>
        <w:rPr>
          <w:rFonts w:ascii="GHEA Grapalat" w:hAnsi="GHEA Grapalat"/>
          <w:b/>
          <w:lang w:val="hy-AM"/>
        </w:rPr>
      </w:pPr>
    </w:p>
    <w:p w14:paraId="3475092A" w14:textId="77777777" w:rsidR="00A52F0E" w:rsidRDefault="00A52F0E" w:rsidP="000B1088">
      <w:pPr>
        <w:pStyle w:val="BodyTextIndent3"/>
        <w:spacing w:line="240" w:lineRule="auto"/>
        <w:ind w:firstLine="0"/>
        <w:jc w:val="right"/>
        <w:rPr>
          <w:rFonts w:ascii="GHEA Grapalat" w:hAnsi="GHEA Grapalat"/>
          <w:b/>
          <w:lang w:val="hy-AM"/>
        </w:rPr>
      </w:pPr>
    </w:p>
    <w:p w14:paraId="08ED6C80" w14:textId="77777777" w:rsidR="00A52F0E" w:rsidRDefault="00A52F0E" w:rsidP="000B1088">
      <w:pPr>
        <w:pStyle w:val="BodyTextIndent3"/>
        <w:spacing w:line="240" w:lineRule="auto"/>
        <w:ind w:firstLine="0"/>
        <w:jc w:val="right"/>
        <w:rPr>
          <w:rFonts w:ascii="GHEA Grapalat" w:hAnsi="GHEA Grapalat"/>
          <w:b/>
          <w:lang w:val="hy-AM"/>
        </w:rPr>
      </w:pPr>
    </w:p>
    <w:p w14:paraId="17680E9E" w14:textId="77777777" w:rsidR="00A52F0E" w:rsidRDefault="00A52F0E" w:rsidP="000B1088">
      <w:pPr>
        <w:pStyle w:val="BodyTextIndent3"/>
        <w:spacing w:line="240" w:lineRule="auto"/>
        <w:ind w:firstLine="0"/>
        <w:jc w:val="right"/>
        <w:rPr>
          <w:rFonts w:ascii="GHEA Grapalat" w:hAnsi="GHEA Grapalat"/>
          <w:b/>
          <w:lang w:val="hy-AM"/>
        </w:rPr>
      </w:pPr>
    </w:p>
    <w:p w14:paraId="0E058C02" w14:textId="040B0C38" w:rsidR="00A52F0E" w:rsidRDefault="00A52F0E" w:rsidP="000B1088">
      <w:pPr>
        <w:pStyle w:val="BodyTextIndent3"/>
        <w:spacing w:line="240" w:lineRule="auto"/>
        <w:ind w:firstLine="0"/>
        <w:jc w:val="right"/>
        <w:rPr>
          <w:rFonts w:ascii="GHEA Grapalat" w:hAnsi="GHEA Grapalat"/>
          <w:b/>
          <w:lang w:val="hy-AM"/>
        </w:rPr>
      </w:pPr>
    </w:p>
    <w:p w14:paraId="36E06775" w14:textId="59EDC64C" w:rsidR="00864299" w:rsidRDefault="00864299" w:rsidP="000B1088">
      <w:pPr>
        <w:pStyle w:val="BodyTextIndent3"/>
        <w:spacing w:line="240" w:lineRule="auto"/>
        <w:ind w:firstLine="0"/>
        <w:jc w:val="right"/>
        <w:rPr>
          <w:rFonts w:ascii="GHEA Grapalat" w:hAnsi="GHEA Grapalat"/>
          <w:b/>
          <w:lang w:val="hy-AM"/>
        </w:rPr>
      </w:pPr>
    </w:p>
    <w:p w14:paraId="11DD46CD" w14:textId="70F1DD3E" w:rsidR="00864299" w:rsidRDefault="00864299" w:rsidP="000B1088">
      <w:pPr>
        <w:pStyle w:val="BodyTextIndent3"/>
        <w:spacing w:line="240" w:lineRule="auto"/>
        <w:ind w:firstLine="0"/>
        <w:jc w:val="right"/>
        <w:rPr>
          <w:rFonts w:ascii="GHEA Grapalat" w:hAnsi="GHEA Grapalat"/>
          <w:b/>
          <w:lang w:val="hy-AM"/>
        </w:rPr>
      </w:pPr>
    </w:p>
    <w:p w14:paraId="09C18B43" w14:textId="77777777" w:rsidR="00864299" w:rsidRDefault="00864299" w:rsidP="000B1088">
      <w:pPr>
        <w:pStyle w:val="BodyTextIndent3"/>
        <w:spacing w:line="240" w:lineRule="auto"/>
        <w:ind w:firstLine="0"/>
        <w:jc w:val="right"/>
        <w:rPr>
          <w:rFonts w:ascii="GHEA Grapalat" w:hAnsi="GHEA Grapalat"/>
          <w:b/>
          <w:lang w:val="hy-AM"/>
        </w:rPr>
      </w:pPr>
    </w:p>
    <w:p w14:paraId="2EBD0355" w14:textId="77777777" w:rsidR="00A52F0E" w:rsidRDefault="00A52F0E" w:rsidP="000B1088">
      <w:pPr>
        <w:pStyle w:val="BodyTextIndent3"/>
        <w:spacing w:line="240" w:lineRule="auto"/>
        <w:ind w:firstLine="0"/>
        <w:jc w:val="right"/>
        <w:rPr>
          <w:rFonts w:ascii="GHEA Grapalat" w:hAnsi="GHEA Grapalat"/>
          <w:b/>
          <w:lang w:val="hy-AM"/>
        </w:rPr>
      </w:pP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7BB33D81" w14:textId="77777777" w:rsidR="00D1416C" w:rsidRPr="00E6597C" w:rsidRDefault="00D1416C" w:rsidP="00D1416C">
      <w:pPr>
        <w:pStyle w:val="BodyTextIndent3"/>
        <w:spacing w:line="240" w:lineRule="auto"/>
        <w:jc w:val="right"/>
        <w:rPr>
          <w:rFonts w:ascii="GHEA Grapalat" w:hAnsi="GHEA Grapalat" w:cs="Arial"/>
          <w:b/>
          <w:lang w:val="es-ES"/>
        </w:rPr>
      </w:pPr>
      <w:r w:rsidRPr="00E6597C">
        <w:rPr>
          <w:rFonts w:ascii="GHEA Grapalat" w:hAnsi="GHEA Grapalat"/>
          <w:sz w:val="24"/>
          <w:szCs w:val="24"/>
          <w:lang w:val="af-ZA"/>
        </w:rPr>
        <w:t>«</w:t>
      </w:r>
      <w:r>
        <w:rPr>
          <w:rFonts w:ascii="GHEA Grapalat" w:hAnsi="GHEA Grapalat"/>
          <w:b/>
          <w:lang w:val="hy-AM"/>
        </w:rPr>
        <w:t>ԿՄՋՀ</w:t>
      </w:r>
      <w:r w:rsidRPr="00E6597C">
        <w:rPr>
          <w:rFonts w:ascii="GHEA Grapalat" w:hAnsi="GHEA Grapalat"/>
          <w:b/>
          <w:lang w:val="es-ES"/>
        </w:rPr>
        <w:t>-</w:t>
      </w:r>
      <w:r w:rsidRPr="00E6597C">
        <w:rPr>
          <w:rFonts w:ascii="GHEA Grapalat" w:hAnsi="GHEA Grapalat" w:cs="Sylfaen"/>
          <w:b/>
          <w:lang w:val="hy-AM"/>
        </w:rPr>
        <w:t>Բ</w:t>
      </w:r>
      <w:r w:rsidRPr="00D1416C">
        <w:rPr>
          <w:rFonts w:ascii="GHEA Grapalat" w:hAnsi="GHEA Grapalat" w:cs="Sylfaen"/>
          <w:b/>
          <w:lang w:val="hy-AM"/>
        </w:rPr>
        <w:t>Մ</w:t>
      </w:r>
      <w:r w:rsidRPr="00E6597C">
        <w:rPr>
          <w:rFonts w:ascii="GHEA Grapalat" w:hAnsi="GHEA Grapalat" w:cs="Sylfaen"/>
          <w:b/>
          <w:lang w:val="hy-AM"/>
        </w:rPr>
        <w:t>Ա</w:t>
      </w:r>
      <w:r w:rsidRPr="00D1416C">
        <w:rPr>
          <w:rFonts w:ascii="GHEA Grapalat" w:hAnsi="GHEA Grapalat" w:cs="Sylfaen"/>
          <w:b/>
          <w:lang w:val="hy-AM"/>
        </w:rPr>
        <w:t>Շ</w:t>
      </w:r>
      <w:r w:rsidRPr="00E6597C">
        <w:rPr>
          <w:rFonts w:ascii="GHEA Grapalat" w:hAnsi="GHEA Grapalat" w:cs="Sylfaen"/>
          <w:b/>
          <w:lang w:val="hy-AM"/>
        </w:rPr>
        <w:t>ՁԲ</w:t>
      </w:r>
      <w:r w:rsidRPr="00E6597C">
        <w:rPr>
          <w:rFonts w:ascii="GHEA Grapalat" w:hAnsi="GHEA Grapalat"/>
          <w:b/>
          <w:lang w:val="es-ES"/>
        </w:rPr>
        <w:t>-</w:t>
      </w:r>
      <w:r>
        <w:rPr>
          <w:rFonts w:ascii="GHEA Grapalat" w:hAnsi="GHEA Grapalat"/>
          <w:b/>
          <w:lang w:val="hy-AM"/>
        </w:rPr>
        <w:t>24</w:t>
      </w:r>
      <w:r w:rsidRPr="00E6597C">
        <w:rPr>
          <w:rFonts w:ascii="GHEA Grapalat" w:hAnsi="GHEA Grapalat"/>
          <w:b/>
          <w:lang w:val="es-ES"/>
        </w:rPr>
        <w:t>/</w:t>
      </w:r>
      <w:r>
        <w:rPr>
          <w:rFonts w:ascii="GHEA Grapalat" w:hAnsi="GHEA Grapalat"/>
          <w:b/>
          <w:lang w:val="hy-AM"/>
        </w:rPr>
        <w:t>1</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264B67D0" w14:textId="77777777" w:rsidR="00D1416C" w:rsidRPr="00E6597C" w:rsidRDefault="00D1416C" w:rsidP="00D1416C">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60E3028B" w14:textId="77777777" w:rsidR="00A52F0E" w:rsidRPr="00D1416C" w:rsidRDefault="00A52F0E" w:rsidP="000B1088">
      <w:pPr>
        <w:pStyle w:val="BodyTextIndent3"/>
        <w:spacing w:line="240" w:lineRule="auto"/>
        <w:ind w:firstLine="0"/>
        <w:jc w:val="right"/>
        <w:rPr>
          <w:rFonts w:ascii="GHEA Grapalat" w:hAnsi="GHEA Grapalat"/>
          <w:b/>
          <w:lang w:val="es-ES"/>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D1416C">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D1416C">
      <w:pPr>
        <w:ind w:left="360" w:hanging="360"/>
        <w:jc w:val="center"/>
        <w:rPr>
          <w:rFonts w:ascii="GHEA Grapalat" w:eastAsia="GHEA Grapalat" w:hAnsi="GHEA Grapalat" w:cs="GHEA Grapalat"/>
          <w:lang w:val="hy-AM"/>
        </w:rPr>
      </w:pPr>
    </w:p>
    <w:p w14:paraId="53C67FA3" w14:textId="77777777" w:rsidR="00A52F0E" w:rsidRPr="00FD1EE4" w:rsidRDefault="00A52F0E" w:rsidP="00D1416C">
      <w:pPr>
        <w:numPr>
          <w:ilvl w:val="0"/>
          <w:numId w:val="29"/>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D1416C">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D1416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D1416C">
            <w:pPr>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D1416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D1416C">
            <w:pPr>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D1416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D1416C">
            <w:pPr>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D1416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D1416C">
            <w:pPr>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D1416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D1416C">
            <w:pPr>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D1416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D1416C">
            <w:pPr>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D1416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D1416C">
            <w:pPr>
              <w:rPr>
                <w:rFonts w:ascii="GHEA Grapalat" w:eastAsia="GHEA Grapalat" w:hAnsi="GHEA Grapalat" w:cs="GHEA Grapalat"/>
              </w:rPr>
            </w:pPr>
          </w:p>
        </w:tc>
      </w:tr>
    </w:tbl>
    <w:p w14:paraId="18068521" w14:textId="77777777" w:rsidR="00A52F0E" w:rsidRPr="00FD1EE4" w:rsidRDefault="00A52F0E" w:rsidP="00D1416C">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F82AC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F82ACA">
            <w:pPr>
              <w:spacing w:before="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F82AC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F82ACA">
            <w:pPr>
              <w:spacing w:before="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F82AC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F82ACA">
            <w:pPr>
              <w:spacing w:before="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F82AC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F82ACA">
            <w:pPr>
              <w:spacing w:before="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F82AC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F82ACA">
            <w:pPr>
              <w:spacing w:before="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F82AC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F82ACA">
            <w:pPr>
              <w:spacing w:before="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28AE30A" w14:textId="77777777" w:rsidR="00A52F0E" w:rsidRDefault="00A52F0E" w:rsidP="00B1747C">
            <w:pPr>
              <w:spacing w:before="240" w:after="240"/>
              <w:rPr>
                <w:rFonts w:ascii="GHEA Grapalat" w:eastAsia="GHEA Grapalat" w:hAnsi="GHEA Grapalat" w:cs="GHEA Grapalat"/>
              </w:rPr>
            </w:pPr>
          </w:p>
          <w:p w14:paraId="0220D252" w14:textId="77777777" w:rsidR="00F82ACA" w:rsidRDefault="00F82ACA" w:rsidP="00B1747C">
            <w:pPr>
              <w:spacing w:before="240" w:after="240"/>
              <w:rPr>
                <w:rFonts w:ascii="GHEA Grapalat" w:eastAsia="GHEA Grapalat" w:hAnsi="GHEA Grapalat" w:cs="GHEA Grapalat"/>
              </w:rPr>
            </w:pPr>
          </w:p>
          <w:p w14:paraId="455657DE" w14:textId="7534B56B" w:rsidR="00F82ACA" w:rsidRPr="00FD1EE4" w:rsidRDefault="00F82ACA"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7F95A244" w14:textId="77777777" w:rsidR="00A52F0E"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p w14:paraId="5F6826B0" w14:textId="18EAB7B0" w:rsidR="00D1416C" w:rsidRPr="00FD1EE4" w:rsidRDefault="00D1416C" w:rsidP="00B1747C">
            <w:pPr>
              <w:spacing w:before="240" w:after="240"/>
              <w:rPr>
                <w:rFonts w:ascii="GHEA Grapalat" w:eastAsia="GHEA Grapalat" w:hAnsi="GHEA Grapalat" w:cs="GHEA Grapalat"/>
              </w:rPr>
            </w:pP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w:t>
            </w:r>
            <w:r w:rsidRPr="00FD1EE4">
              <w:rPr>
                <w:rFonts w:ascii="GHEA Grapalat" w:eastAsia="GHEA Grapalat" w:hAnsi="GHEA Grapalat" w:cs="GHEA Grapalat"/>
                <w:color w:val="000000"/>
              </w:rPr>
              <w:lastRenderedPageBreak/>
              <w:t>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2A7F07E9"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p>
    <w:p w14:paraId="21646516" w14:textId="77777777" w:rsidR="00A52F0E" w:rsidRPr="00FD1EE4" w:rsidRDefault="00A52F0E" w:rsidP="00D1416C">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386D03D" w14:textId="77777777" w:rsidR="00A52F0E" w:rsidRPr="00FD1EE4" w:rsidRDefault="00A52F0E" w:rsidP="00D1416C">
      <w:pPr>
        <w:numPr>
          <w:ilvl w:val="1"/>
          <w:numId w:val="29"/>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D1416C">
        <w:trPr>
          <w:trHeight w:val="84"/>
        </w:trPr>
        <w:tc>
          <w:tcPr>
            <w:tcW w:w="2835" w:type="dxa"/>
            <w:shd w:val="clear" w:color="auto" w:fill="D9E2F3"/>
            <w:vAlign w:val="center"/>
          </w:tcPr>
          <w:p w14:paraId="05EF866F" w14:textId="77777777" w:rsidR="00A52F0E" w:rsidRPr="00FD1EE4" w:rsidRDefault="00A52F0E" w:rsidP="00D1416C">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D1416C">
            <w:pPr>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D1416C">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D1416C">
            <w:pPr>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D1416C">
        <w:trPr>
          <w:trHeight w:val="70"/>
        </w:trPr>
        <w:tc>
          <w:tcPr>
            <w:tcW w:w="2835" w:type="dxa"/>
            <w:vMerge w:val="restart"/>
            <w:shd w:val="clear" w:color="auto" w:fill="D9E2F3"/>
            <w:vAlign w:val="center"/>
          </w:tcPr>
          <w:p w14:paraId="3EE26D93" w14:textId="77777777" w:rsidR="00A52F0E" w:rsidRPr="00FD1EE4" w:rsidRDefault="00A52F0E" w:rsidP="00D1416C">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D1416C">
            <w:pPr>
              <w:spacing w:before="240"/>
              <w:rPr>
                <w:rFonts w:ascii="GHEA Grapalat" w:eastAsia="GHEA Grapalat" w:hAnsi="GHEA Grapalat" w:cs="GHEA Grapalat"/>
              </w:rPr>
            </w:pPr>
          </w:p>
        </w:tc>
      </w:tr>
      <w:tr w:rsidR="00A52F0E" w:rsidRPr="00FD1EE4" w14:paraId="25617B0E" w14:textId="77777777" w:rsidTr="00D1416C">
        <w:trPr>
          <w:trHeight w:val="82"/>
        </w:trPr>
        <w:tc>
          <w:tcPr>
            <w:tcW w:w="2835" w:type="dxa"/>
            <w:vMerge/>
            <w:shd w:val="clear" w:color="auto" w:fill="D9E2F3"/>
            <w:vAlign w:val="center"/>
          </w:tcPr>
          <w:p w14:paraId="10E8F401" w14:textId="77777777" w:rsidR="00A52F0E" w:rsidRPr="00FD1EE4" w:rsidRDefault="00A52F0E" w:rsidP="00D1416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D1416C">
            <w:pPr>
              <w:spacing w:before="240"/>
              <w:rPr>
                <w:rFonts w:ascii="GHEA Grapalat" w:eastAsia="GHEA Grapalat" w:hAnsi="GHEA Grapalat" w:cs="GHEA Grapalat"/>
              </w:rPr>
            </w:pPr>
          </w:p>
        </w:tc>
      </w:tr>
      <w:tr w:rsidR="00A52F0E" w:rsidRPr="00FD1EE4" w14:paraId="1A7BB49D" w14:textId="77777777" w:rsidTr="00D1416C">
        <w:trPr>
          <w:trHeight w:val="90"/>
        </w:trPr>
        <w:tc>
          <w:tcPr>
            <w:tcW w:w="2835" w:type="dxa"/>
            <w:vMerge/>
            <w:shd w:val="clear" w:color="auto" w:fill="D9E2F3"/>
            <w:vAlign w:val="center"/>
          </w:tcPr>
          <w:p w14:paraId="27BA9CAF" w14:textId="77777777" w:rsidR="00A52F0E" w:rsidRPr="00FD1EE4" w:rsidRDefault="00A52F0E" w:rsidP="00D1416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D1416C">
            <w:pPr>
              <w:spacing w:before="240"/>
              <w:rPr>
                <w:rFonts w:ascii="GHEA Grapalat" w:eastAsia="GHEA Grapalat" w:hAnsi="GHEA Grapalat" w:cs="GHEA Grapalat"/>
              </w:rPr>
            </w:pPr>
          </w:p>
        </w:tc>
      </w:tr>
      <w:tr w:rsidR="00A52F0E" w:rsidRPr="00FD1EE4" w14:paraId="242D9DF7" w14:textId="77777777" w:rsidTr="00D1416C">
        <w:trPr>
          <w:trHeight w:val="70"/>
        </w:trPr>
        <w:tc>
          <w:tcPr>
            <w:tcW w:w="2835" w:type="dxa"/>
            <w:vMerge/>
            <w:shd w:val="clear" w:color="auto" w:fill="D9E2F3"/>
            <w:vAlign w:val="center"/>
          </w:tcPr>
          <w:p w14:paraId="16CC9F0A" w14:textId="77777777" w:rsidR="00A52F0E" w:rsidRPr="00FD1EE4" w:rsidRDefault="00A52F0E" w:rsidP="00D1416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D1416C">
            <w:pPr>
              <w:spacing w:before="240"/>
              <w:rPr>
                <w:rFonts w:ascii="GHEA Grapalat" w:eastAsia="GHEA Grapalat" w:hAnsi="GHEA Grapalat" w:cs="GHEA Grapalat"/>
              </w:rPr>
            </w:pPr>
          </w:p>
        </w:tc>
      </w:tr>
      <w:tr w:rsidR="00A52F0E" w:rsidRPr="00FD1EE4" w14:paraId="3808BCA1" w14:textId="77777777" w:rsidTr="00D1416C">
        <w:trPr>
          <w:trHeight w:val="70"/>
        </w:trPr>
        <w:tc>
          <w:tcPr>
            <w:tcW w:w="2835" w:type="dxa"/>
            <w:vMerge/>
            <w:shd w:val="clear" w:color="auto" w:fill="D9E2F3"/>
            <w:vAlign w:val="center"/>
          </w:tcPr>
          <w:p w14:paraId="0511DD95" w14:textId="77777777" w:rsidR="00A52F0E" w:rsidRPr="00FD1EE4" w:rsidRDefault="00A52F0E" w:rsidP="00D1416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D1416C">
            <w:pPr>
              <w:spacing w:before="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1A4DA4AF"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BodyTextIndent3"/>
        <w:spacing w:line="240" w:lineRule="auto"/>
        <w:jc w:val="right"/>
        <w:rPr>
          <w:rFonts w:ascii="GHEA Grapalat" w:hAnsi="GHEA Grapalat" w:cs="Arial"/>
          <w:b/>
        </w:rPr>
      </w:pPr>
    </w:p>
    <w:p w14:paraId="7D3F9E0C"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w:t>
      </w:r>
      <w:r>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1DE421B5" w14:textId="77777777" w:rsidR="00D1416C" w:rsidRPr="00E6597C" w:rsidRDefault="00D1416C" w:rsidP="00D1416C">
      <w:pPr>
        <w:pStyle w:val="BodyTextIndent3"/>
        <w:spacing w:line="240" w:lineRule="auto"/>
        <w:jc w:val="right"/>
        <w:rPr>
          <w:rFonts w:ascii="GHEA Grapalat" w:hAnsi="GHEA Grapalat" w:cs="Arial"/>
          <w:b/>
          <w:lang w:val="es-ES"/>
        </w:rPr>
      </w:pPr>
      <w:r w:rsidRPr="00E6597C">
        <w:rPr>
          <w:rFonts w:ascii="GHEA Grapalat" w:hAnsi="GHEA Grapalat"/>
          <w:sz w:val="24"/>
          <w:szCs w:val="24"/>
          <w:lang w:val="af-ZA"/>
        </w:rPr>
        <w:t>«</w:t>
      </w:r>
      <w:r>
        <w:rPr>
          <w:rFonts w:ascii="GHEA Grapalat" w:hAnsi="GHEA Grapalat"/>
          <w:b/>
          <w:lang w:val="hy-AM"/>
        </w:rPr>
        <w:t>ԿՄՋՀ</w:t>
      </w:r>
      <w:r w:rsidRPr="00E6597C">
        <w:rPr>
          <w:rFonts w:ascii="GHEA Grapalat" w:hAnsi="GHEA Grapalat"/>
          <w:b/>
          <w:lang w:val="es-ES"/>
        </w:rPr>
        <w:t>-</w:t>
      </w:r>
      <w:r w:rsidRPr="00E6597C">
        <w:rPr>
          <w:rFonts w:ascii="GHEA Grapalat" w:hAnsi="GHEA Grapalat" w:cs="Sylfaen"/>
          <w:b/>
          <w:lang w:val="hy-AM"/>
        </w:rPr>
        <w:t>Բ</w:t>
      </w:r>
      <w:r w:rsidRPr="00D1416C">
        <w:rPr>
          <w:rFonts w:ascii="GHEA Grapalat" w:hAnsi="GHEA Grapalat" w:cs="Sylfaen"/>
          <w:b/>
          <w:lang w:val="hy-AM"/>
        </w:rPr>
        <w:t>Մ</w:t>
      </w:r>
      <w:r w:rsidRPr="00E6597C">
        <w:rPr>
          <w:rFonts w:ascii="GHEA Grapalat" w:hAnsi="GHEA Grapalat" w:cs="Sylfaen"/>
          <w:b/>
          <w:lang w:val="hy-AM"/>
        </w:rPr>
        <w:t>Ա</w:t>
      </w:r>
      <w:r w:rsidRPr="00D1416C">
        <w:rPr>
          <w:rFonts w:ascii="GHEA Grapalat" w:hAnsi="GHEA Grapalat" w:cs="Sylfaen"/>
          <w:b/>
          <w:lang w:val="hy-AM"/>
        </w:rPr>
        <w:t>Շ</w:t>
      </w:r>
      <w:r w:rsidRPr="00E6597C">
        <w:rPr>
          <w:rFonts w:ascii="GHEA Grapalat" w:hAnsi="GHEA Grapalat" w:cs="Sylfaen"/>
          <w:b/>
          <w:lang w:val="hy-AM"/>
        </w:rPr>
        <w:t>ՁԲ</w:t>
      </w:r>
      <w:r w:rsidRPr="00E6597C">
        <w:rPr>
          <w:rFonts w:ascii="GHEA Grapalat" w:hAnsi="GHEA Grapalat"/>
          <w:b/>
          <w:lang w:val="es-ES"/>
        </w:rPr>
        <w:t>-</w:t>
      </w:r>
      <w:r>
        <w:rPr>
          <w:rFonts w:ascii="GHEA Grapalat" w:hAnsi="GHEA Grapalat"/>
          <w:b/>
          <w:lang w:val="hy-AM"/>
        </w:rPr>
        <w:t>24</w:t>
      </w:r>
      <w:r w:rsidRPr="00E6597C">
        <w:rPr>
          <w:rFonts w:ascii="GHEA Grapalat" w:hAnsi="GHEA Grapalat"/>
          <w:b/>
          <w:lang w:val="es-ES"/>
        </w:rPr>
        <w:t>/</w:t>
      </w:r>
      <w:r>
        <w:rPr>
          <w:rFonts w:ascii="GHEA Grapalat" w:hAnsi="GHEA Grapalat"/>
          <w:b/>
          <w:lang w:val="hy-AM"/>
        </w:rPr>
        <w:t>1</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53EDED00" w14:textId="77777777" w:rsidR="00D1416C" w:rsidRPr="00E6597C" w:rsidRDefault="00D1416C" w:rsidP="00D1416C">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440F5960" w14:textId="77777777" w:rsidR="00B2572B" w:rsidRPr="00D1416C" w:rsidRDefault="00B2572B" w:rsidP="00EF3662">
      <w:pPr>
        <w:rPr>
          <w:rFonts w:ascii="GHEA Grapalat" w:hAnsi="GHEA Grapalat"/>
          <w:lang w:val="es-ES"/>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4EAC8AB7"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Ուսումնասիրելով «</w:t>
      </w:r>
      <w:r w:rsidR="00D1416C">
        <w:rPr>
          <w:rFonts w:ascii="GHEA Grapalat" w:hAnsi="GHEA Grapalat" w:cs="Arial"/>
          <w:sz w:val="20"/>
          <w:szCs w:val="20"/>
          <w:lang w:val="hy-AM"/>
        </w:rPr>
        <w:t>ԿՄՋՀ</w:t>
      </w:r>
      <w:r w:rsidRPr="00E6597C">
        <w:rPr>
          <w:rFonts w:ascii="GHEA Grapalat" w:hAnsi="GHEA Grapalat" w:cs="Arial"/>
          <w:sz w:val="20"/>
          <w:szCs w:val="20"/>
          <w:lang w:val="es-ES"/>
        </w:rPr>
        <w:t>-ԲՄԱ</w:t>
      </w:r>
      <w:r w:rsidR="0050401E" w:rsidRPr="00E6597C">
        <w:rPr>
          <w:rFonts w:ascii="GHEA Grapalat" w:hAnsi="GHEA Grapalat" w:cs="Arial"/>
          <w:sz w:val="20"/>
          <w:szCs w:val="20"/>
          <w:lang w:val="es-ES"/>
        </w:rPr>
        <w:t>Շ</w:t>
      </w:r>
      <w:r w:rsidRPr="00E6597C">
        <w:rPr>
          <w:rFonts w:ascii="GHEA Grapalat" w:hAnsi="GHEA Grapalat" w:cs="Arial"/>
          <w:sz w:val="20"/>
          <w:szCs w:val="20"/>
          <w:lang w:val="es-ES"/>
        </w:rPr>
        <w:t>ՁԲ-</w:t>
      </w:r>
      <w:r w:rsidR="00D1416C">
        <w:rPr>
          <w:rFonts w:ascii="GHEA Grapalat" w:hAnsi="GHEA Grapalat" w:cs="Arial"/>
          <w:sz w:val="20"/>
          <w:szCs w:val="20"/>
          <w:lang w:val="hy-AM"/>
        </w:rPr>
        <w:t>24</w:t>
      </w:r>
      <w:r w:rsidRPr="00E6597C">
        <w:rPr>
          <w:rFonts w:ascii="GHEA Grapalat" w:hAnsi="GHEA Grapalat" w:cs="Arial"/>
          <w:sz w:val="20"/>
          <w:szCs w:val="20"/>
          <w:lang w:val="es-ES"/>
        </w:rPr>
        <w:t>/</w:t>
      </w:r>
      <w:proofErr w:type="gramStart"/>
      <w:r w:rsidR="00D1416C">
        <w:rPr>
          <w:rFonts w:ascii="GHEA Grapalat" w:hAnsi="GHEA Grapalat" w:cs="Arial"/>
          <w:sz w:val="20"/>
          <w:szCs w:val="20"/>
          <w:lang w:val="hy-AM"/>
        </w:rPr>
        <w:t>1</w:t>
      </w:r>
      <w:r w:rsidRPr="00E6597C">
        <w:rPr>
          <w:rFonts w:ascii="GHEA Grapalat" w:hAnsi="GHEA Grapalat" w:cs="Arial"/>
          <w:sz w:val="20"/>
          <w:szCs w:val="20"/>
          <w:lang w:val="es-ES"/>
        </w:rPr>
        <w:t>»*</w:t>
      </w:r>
      <w:proofErr w:type="gramEnd"/>
      <w:r w:rsidRPr="00E6597C">
        <w:rPr>
          <w:rFonts w:ascii="GHEA Grapalat" w:hAnsi="GHEA Grapalat" w:cs="Arial"/>
          <w:sz w:val="20"/>
          <w:szCs w:val="20"/>
          <w:lang w:val="es-ES"/>
        </w:rPr>
        <w:t xml:space="preserve"> ծածկագրով բաց մրցույթի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0" w:name="_Hlk23147299"/>
      <w:r w:rsidRPr="00E6597C">
        <w:rPr>
          <w:rFonts w:ascii="GHEA Grapalat" w:hAnsi="GHEA Grapalat" w:cs="Sylfaen"/>
          <w:vertAlign w:val="superscript"/>
          <w:lang w:val="hy-AM"/>
        </w:rPr>
        <w:t xml:space="preserve">                                                                                     մասնակցի անվանումը</w:t>
      </w:r>
    </w:p>
    <w:bookmarkEnd w:id="10"/>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1001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1"/>
        <w:gridCol w:w="3691"/>
        <w:gridCol w:w="11"/>
        <w:gridCol w:w="1632"/>
        <w:gridCol w:w="11"/>
        <w:gridCol w:w="1690"/>
        <w:gridCol w:w="11"/>
        <w:gridCol w:w="1690"/>
        <w:gridCol w:w="11"/>
      </w:tblGrid>
      <w:tr w:rsidR="0053699F" w:rsidRPr="005E51A4" w14:paraId="78F6C5E7" w14:textId="77777777" w:rsidTr="00D1416C">
        <w:trPr>
          <w:cantSplit/>
          <w:trHeight w:val="916"/>
          <w:jc w:val="center"/>
        </w:trPr>
        <w:tc>
          <w:tcPr>
            <w:tcW w:w="1271"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702" w:type="dxa"/>
            <w:gridSpan w:val="2"/>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gridSpan w:val="2"/>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gridSpan w:val="2"/>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gridSpan w:val="2"/>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D1416C">
        <w:trPr>
          <w:jc w:val="center"/>
        </w:trPr>
        <w:tc>
          <w:tcPr>
            <w:tcW w:w="1271"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702" w:type="dxa"/>
            <w:gridSpan w:val="2"/>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gridSpan w:val="2"/>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gridSpan w:val="2"/>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gridSpan w:val="2"/>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5E51A4" w14:paraId="505AA654" w14:textId="77777777" w:rsidTr="00D1416C">
        <w:trPr>
          <w:gridAfter w:val="1"/>
          <w:wAfter w:w="11" w:type="dxa"/>
          <w:trHeight w:val="20"/>
          <w:jc w:val="center"/>
        </w:trPr>
        <w:tc>
          <w:tcPr>
            <w:tcW w:w="1271"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691" w:type="dxa"/>
            <w:tcBorders>
              <w:top w:val="single" w:sz="4" w:space="0" w:color="auto"/>
              <w:left w:val="single" w:sz="4" w:space="0" w:color="auto"/>
              <w:bottom w:val="single" w:sz="4" w:space="0" w:color="auto"/>
              <w:right w:val="single" w:sz="4" w:space="0" w:color="auto"/>
            </w:tcBorders>
            <w:vAlign w:val="center"/>
          </w:tcPr>
          <w:p w14:paraId="450E1A9E" w14:textId="2DD8B0F3" w:rsidR="0053699F" w:rsidRPr="00D1416C" w:rsidRDefault="00D1416C" w:rsidP="00D1416C">
            <w:pPr>
              <w:jc w:val="center"/>
              <w:rPr>
                <w:rFonts w:ascii="GHEA Grapalat" w:hAnsi="GHEA Grapalat"/>
                <w:sz w:val="20"/>
                <w:szCs w:val="20"/>
                <w:lang w:val="es-ES"/>
              </w:rPr>
            </w:pPr>
            <w:r w:rsidRPr="00D1416C">
              <w:rPr>
                <w:rFonts w:ascii="GHEA Grapalat" w:hAnsi="GHEA Grapalat"/>
                <w:sz w:val="20"/>
                <w:szCs w:val="20"/>
                <w:lang w:val="hy-AM"/>
              </w:rPr>
              <w:t>Ջրվեժ համայնքի ներհամայնքային ճանապարհների ասֆալտապատման աշխատանքներ</w:t>
            </w:r>
          </w:p>
        </w:tc>
        <w:tc>
          <w:tcPr>
            <w:tcW w:w="1643" w:type="dxa"/>
            <w:gridSpan w:val="2"/>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D1416C">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9069D1">
        <w:rPr>
          <w:rFonts w:ascii="GHEA Grapalat" w:hAnsi="GHEA Grapalat"/>
          <w:sz w:val="20"/>
          <w:lang w:val="es-ES"/>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78EC57A" w14:textId="77777777" w:rsidR="00B2572B" w:rsidRPr="00E6597C" w:rsidRDefault="00B2572B" w:rsidP="00EF3662">
      <w:pPr>
        <w:pStyle w:val="BodyTextIndent3"/>
        <w:spacing w:line="240" w:lineRule="auto"/>
        <w:jc w:val="right"/>
        <w:rPr>
          <w:rFonts w:ascii="GHEA Grapalat" w:hAnsi="GHEA Grapalat"/>
          <w:i/>
          <w:lang w:val="es-ES" w:eastAsia="ru-RU"/>
        </w:rPr>
      </w:pPr>
    </w:p>
    <w:p w14:paraId="324C1949" w14:textId="77777777" w:rsidR="005C2A18" w:rsidRPr="005D7B02" w:rsidRDefault="005C2A18" w:rsidP="005C2A18">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1634957" w14:textId="77777777" w:rsidR="00B2572B" w:rsidRPr="00E6597C" w:rsidRDefault="00B2572B" w:rsidP="001557AE">
      <w:pPr>
        <w:pStyle w:val="BodyTextIndent3"/>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202844DB" w14:textId="77777777" w:rsidR="00D1416C" w:rsidRPr="00D1416C" w:rsidRDefault="00D1416C" w:rsidP="00D1416C">
      <w:pPr>
        <w:pStyle w:val="BodyTextIndent3"/>
        <w:spacing w:line="240" w:lineRule="auto"/>
        <w:jc w:val="right"/>
        <w:rPr>
          <w:rFonts w:ascii="GHEA Grapalat" w:hAnsi="GHEA Grapalat" w:cs="Arial"/>
          <w:b/>
          <w:lang w:val="es-ES"/>
        </w:rPr>
      </w:pPr>
      <w:r w:rsidRPr="00D1416C">
        <w:rPr>
          <w:rFonts w:ascii="GHEA Grapalat" w:hAnsi="GHEA Grapalat"/>
          <w:lang w:val="af-ZA"/>
        </w:rPr>
        <w:t>«</w:t>
      </w:r>
      <w:r w:rsidRPr="00D1416C">
        <w:rPr>
          <w:rFonts w:ascii="GHEA Grapalat" w:hAnsi="GHEA Grapalat"/>
          <w:b/>
          <w:lang w:val="hy-AM"/>
        </w:rPr>
        <w:t>ԿՄՋՀ</w:t>
      </w:r>
      <w:r w:rsidRPr="00D1416C">
        <w:rPr>
          <w:rFonts w:ascii="GHEA Grapalat" w:hAnsi="GHEA Grapalat"/>
          <w:b/>
          <w:lang w:val="es-ES"/>
        </w:rPr>
        <w:t>-</w:t>
      </w:r>
      <w:r w:rsidRPr="00D1416C">
        <w:rPr>
          <w:rFonts w:ascii="GHEA Grapalat" w:hAnsi="GHEA Grapalat" w:cs="Sylfaen"/>
          <w:b/>
          <w:lang w:val="hy-AM"/>
        </w:rPr>
        <w:t>ԲՄԱՇՁԲ</w:t>
      </w:r>
      <w:r w:rsidRPr="00D1416C">
        <w:rPr>
          <w:rFonts w:ascii="GHEA Grapalat" w:hAnsi="GHEA Grapalat"/>
          <w:b/>
          <w:lang w:val="es-ES"/>
        </w:rPr>
        <w:t>-</w:t>
      </w:r>
      <w:r w:rsidRPr="00D1416C">
        <w:rPr>
          <w:rFonts w:ascii="GHEA Grapalat" w:hAnsi="GHEA Grapalat"/>
          <w:b/>
          <w:lang w:val="hy-AM"/>
        </w:rPr>
        <w:t>24</w:t>
      </w:r>
      <w:r w:rsidRPr="00D1416C">
        <w:rPr>
          <w:rFonts w:ascii="GHEA Grapalat" w:hAnsi="GHEA Grapalat"/>
          <w:b/>
          <w:lang w:val="es-ES"/>
        </w:rPr>
        <w:t>/</w:t>
      </w:r>
      <w:r w:rsidRPr="00D1416C">
        <w:rPr>
          <w:rFonts w:ascii="GHEA Grapalat" w:hAnsi="GHEA Grapalat"/>
          <w:b/>
          <w:lang w:val="hy-AM"/>
        </w:rPr>
        <w:t>1</w:t>
      </w:r>
      <w:r w:rsidRPr="00D1416C">
        <w:rPr>
          <w:rFonts w:ascii="GHEA Grapalat" w:hAnsi="GHEA Grapalat"/>
          <w:lang w:val="af-ZA"/>
        </w:rPr>
        <w:t>»</w:t>
      </w:r>
      <w:r w:rsidRPr="00D1416C">
        <w:rPr>
          <w:rFonts w:ascii="GHEA Grapalat" w:hAnsi="GHEA Grapalat" w:cs="Sylfaen"/>
          <w:b/>
          <w:lang w:val="es-ES"/>
        </w:rPr>
        <w:t>*</w:t>
      </w:r>
      <w:r w:rsidRPr="00D1416C">
        <w:rPr>
          <w:rFonts w:ascii="GHEA Grapalat" w:hAnsi="GHEA Grapalat"/>
          <w:b/>
          <w:lang w:val="es-ES"/>
        </w:rPr>
        <w:t xml:space="preserve">  </w:t>
      </w:r>
      <w:r w:rsidRPr="00D1416C">
        <w:rPr>
          <w:rFonts w:ascii="GHEA Grapalat" w:hAnsi="GHEA Grapalat" w:cs="Sylfaen"/>
          <w:b/>
          <w:lang w:val="es-ES"/>
        </w:rPr>
        <w:t>ծածկագրով</w:t>
      </w:r>
    </w:p>
    <w:p w14:paraId="43E64D1D" w14:textId="77777777" w:rsidR="00D1416C" w:rsidRPr="00D1416C" w:rsidRDefault="00D1416C" w:rsidP="00D1416C">
      <w:pPr>
        <w:pStyle w:val="BodyTextIndent3"/>
        <w:spacing w:line="240" w:lineRule="auto"/>
        <w:jc w:val="right"/>
        <w:rPr>
          <w:rFonts w:ascii="GHEA Grapalat" w:hAnsi="GHEA Grapalat" w:cs="Arial"/>
          <w:b/>
          <w:lang w:val="es-ES"/>
        </w:rPr>
      </w:pPr>
      <w:r w:rsidRPr="00D1416C">
        <w:rPr>
          <w:rFonts w:ascii="GHEA Grapalat" w:hAnsi="GHEA Grapalat" w:cs="Sylfaen"/>
          <w:b/>
          <w:lang w:val="es-ES"/>
        </w:rPr>
        <w:t>բաց</w:t>
      </w:r>
      <w:r w:rsidRPr="00D1416C">
        <w:rPr>
          <w:rFonts w:ascii="GHEA Grapalat" w:hAnsi="GHEA Grapalat" w:cs="Arial"/>
          <w:b/>
          <w:lang w:val="es-ES"/>
        </w:rPr>
        <w:t xml:space="preserve"> </w:t>
      </w:r>
      <w:r w:rsidRPr="00D1416C">
        <w:rPr>
          <w:rFonts w:ascii="GHEA Grapalat" w:hAnsi="GHEA Grapalat" w:cs="Sylfaen"/>
          <w:b/>
          <w:lang w:val="es-ES"/>
        </w:rPr>
        <w:t>մրցույթի</w:t>
      </w:r>
      <w:r w:rsidRPr="00D1416C">
        <w:rPr>
          <w:rFonts w:ascii="GHEA Grapalat" w:hAnsi="GHEA Grapalat" w:cs="Arial"/>
          <w:b/>
          <w:lang w:val="es-ES"/>
        </w:rPr>
        <w:t xml:space="preserve"> </w:t>
      </w:r>
      <w:r w:rsidRPr="00D1416C">
        <w:rPr>
          <w:rFonts w:ascii="GHEA Grapalat" w:hAnsi="GHEA Grapalat" w:cs="Sylfaen"/>
          <w:b/>
          <w:lang w:val="es-ES"/>
        </w:rPr>
        <w:t>հրավերի</w:t>
      </w:r>
    </w:p>
    <w:p w14:paraId="3F230D55" w14:textId="77777777" w:rsidR="001557AE" w:rsidRPr="00D1416C" w:rsidRDefault="001557AE" w:rsidP="000B1088">
      <w:pPr>
        <w:pStyle w:val="BodyTextIndent3"/>
        <w:spacing w:line="240" w:lineRule="auto"/>
        <w:jc w:val="right"/>
        <w:rPr>
          <w:rFonts w:ascii="GHEA Grapalat" w:hAnsi="GHEA Grapalat" w:cs="Sylfaen"/>
          <w:b/>
          <w:lang w:val="es-ES"/>
        </w:rPr>
      </w:pPr>
    </w:p>
    <w:p w14:paraId="3EC35EA1" w14:textId="77777777" w:rsidR="001557AE" w:rsidRPr="004605D7"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68121DC7" w14:textId="77777777" w:rsidR="007154FC" w:rsidRPr="004605D7" w:rsidRDefault="007154FC" w:rsidP="007154FC">
      <w:pPr>
        <w:pStyle w:val="NormalWeb"/>
        <w:shd w:val="clear" w:color="auto" w:fill="FFFFFF"/>
        <w:spacing w:before="0" w:beforeAutospacing="0" w:after="0" w:afterAutospacing="0"/>
        <w:ind w:firstLine="375"/>
        <w:rPr>
          <w:rStyle w:val="Strong"/>
          <w:lang w:val="hy-AM"/>
        </w:rPr>
      </w:pPr>
    </w:p>
    <w:p w14:paraId="065863BA" w14:textId="77777777" w:rsidR="00D1416C" w:rsidRPr="004605D7" w:rsidRDefault="007154FC" w:rsidP="00D1416C">
      <w:pPr>
        <w:pStyle w:val="NormalWeb"/>
        <w:shd w:val="clear" w:color="auto" w:fill="FFFFFF"/>
        <w:spacing w:before="0" w:beforeAutospacing="0" w:after="0" w:afterAutospacing="0"/>
        <w:ind w:firstLine="375"/>
        <w:rPr>
          <w:rStyle w:val="Strong"/>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00D1416C">
        <w:rPr>
          <w:rStyle w:val="Strong"/>
          <w:rFonts w:ascii="GHEA Grapalat" w:hAnsi="GHEA Grapalat"/>
          <w:b w:val="0"/>
          <w:bCs w:val="0"/>
          <w:sz w:val="20"/>
          <w:szCs w:val="20"/>
          <w:lang w:val="hy-AM"/>
        </w:rPr>
        <w:t>Ջրվեժի համայնքապետարանի</w:t>
      </w:r>
    </w:p>
    <w:p w14:paraId="1545E4BC" w14:textId="3522DBA1" w:rsidR="006A0F27" w:rsidRPr="004605D7" w:rsidRDefault="00D1416C" w:rsidP="00D1416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(այսուհետ՝ բենեֆիցիար) կողմից </w:t>
      </w:r>
      <w:r w:rsidRPr="00E6597C">
        <w:rPr>
          <w:rFonts w:ascii="GHEA Grapalat" w:hAnsi="GHEA Grapalat" w:cs="Arial"/>
          <w:sz w:val="20"/>
          <w:szCs w:val="20"/>
          <w:lang w:val="es-ES"/>
        </w:rPr>
        <w:t>«</w:t>
      </w:r>
      <w:r>
        <w:rPr>
          <w:rFonts w:ascii="GHEA Grapalat" w:hAnsi="GHEA Grapalat" w:cs="Arial"/>
          <w:sz w:val="20"/>
          <w:szCs w:val="20"/>
          <w:lang w:val="hy-AM"/>
        </w:rPr>
        <w:t>ԿՄՋՀ</w:t>
      </w:r>
      <w:r w:rsidRPr="00E6597C">
        <w:rPr>
          <w:rFonts w:ascii="GHEA Grapalat" w:hAnsi="GHEA Grapalat" w:cs="Arial"/>
          <w:sz w:val="20"/>
          <w:szCs w:val="20"/>
          <w:lang w:val="es-ES"/>
        </w:rPr>
        <w:t>-ԲՄԱՇՁԲ-</w:t>
      </w:r>
      <w:r>
        <w:rPr>
          <w:rFonts w:ascii="GHEA Grapalat" w:hAnsi="GHEA Grapalat" w:cs="Arial"/>
          <w:sz w:val="20"/>
          <w:szCs w:val="20"/>
          <w:lang w:val="hy-AM"/>
        </w:rPr>
        <w:t>24</w:t>
      </w:r>
      <w:r w:rsidRPr="00E6597C">
        <w:rPr>
          <w:rFonts w:ascii="GHEA Grapalat" w:hAnsi="GHEA Grapalat" w:cs="Arial"/>
          <w:sz w:val="20"/>
          <w:szCs w:val="20"/>
          <w:lang w:val="es-ES"/>
        </w:rPr>
        <w:t>/</w:t>
      </w:r>
      <w:r>
        <w:rPr>
          <w:rFonts w:ascii="GHEA Grapalat" w:hAnsi="GHEA Grapalat" w:cs="Arial"/>
          <w:sz w:val="20"/>
          <w:szCs w:val="20"/>
          <w:lang w:val="hy-AM"/>
        </w:rPr>
        <w:t>1</w:t>
      </w:r>
      <w:r w:rsidRPr="00E6597C">
        <w:rPr>
          <w:rFonts w:ascii="GHEA Grapalat" w:hAnsi="GHEA Grapalat" w:cs="Arial"/>
          <w:sz w:val="20"/>
          <w:szCs w:val="20"/>
          <w:lang w:val="es-ES"/>
        </w:rPr>
        <w:t>»</w:t>
      </w:r>
      <w:r w:rsidR="009E1525" w:rsidRPr="004605D7">
        <w:rPr>
          <w:rStyle w:val="Strong"/>
          <w:rFonts w:ascii="GHEA Grapalat" w:hAnsi="GHEA Grapalat"/>
          <w:b w:val="0"/>
          <w:bCs w:val="0"/>
          <w:sz w:val="20"/>
          <w:szCs w:val="20"/>
          <w:lang w:val="hy-AM"/>
        </w:rPr>
        <w:t xml:space="preserve"> ծածկագրով կազմակերպված</w:t>
      </w:r>
      <w:r>
        <w:rPr>
          <w:rStyle w:val="Strong"/>
          <w:rFonts w:ascii="GHEA Grapalat" w:hAnsi="GHEA Grapalat"/>
          <w:b w:val="0"/>
          <w:bCs w:val="0"/>
          <w:sz w:val="20"/>
          <w:szCs w:val="20"/>
          <w:lang w:val="hy-AM"/>
        </w:rPr>
        <w:t xml:space="preserve"> </w:t>
      </w:r>
      <w:r w:rsidR="006A0F27" w:rsidRPr="004605D7">
        <w:rPr>
          <w:rStyle w:val="Strong"/>
          <w:rFonts w:ascii="GHEA Grapalat" w:hAnsi="GHEA Grapalat"/>
          <w:b w:val="0"/>
          <w:bCs w:val="0"/>
          <w:sz w:val="20"/>
          <w:szCs w:val="20"/>
          <w:lang w:val="hy-AM"/>
        </w:rPr>
        <w:t xml:space="preserve">գնման </w:t>
      </w:r>
      <w:r w:rsidR="009E1525" w:rsidRPr="004605D7">
        <w:rPr>
          <w:rStyle w:val="Strong"/>
          <w:rFonts w:ascii="GHEA Grapalat" w:hAnsi="GHEA Grapalat"/>
          <w:b w:val="0"/>
          <w:bCs w:val="0"/>
          <w:sz w:val="20"/>
          <w:szCs w:val="20"/>
          <w:lang w:val="hy-AM"/>
        </w:rPr>
        <w:t xml:space="preserve">ընթացակարգին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lang w:val="hy-AM"/>
        </w:rPr>
        <w:t xml:space="preserve"> </w:t>
      </w:r>
      <w:r w:rsidR="006A0F27" w:rsidRPr="004605D7">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006A0F27" w:rsidRPr="004605D7">
        <w:rPr>
          <w:rStyle w:val="Strong"/>
          <w:rFonts w:ascii="GHEA Grapalat" w:hAnsi="GHEA Grapalat"/>
          <w:b w:val="0"/>
          <w:bCs w:val="0"/>
          <w:sz w:val="20"/>
          <w:szCs w:val="20"/>
          <w:lang w:val="hy-AM"/>
        </w:rPr>
        <w:t xml:space="preserve">ցիպալ) </w:t>
      </w:r>
      <w:r w:rsidR="009E1525" w:rsidRPr="004605D7">
        <w:rPr>
          <w:rStyle w:val="Strong"/>
          <w:rFonts w:ascii="GHEA Grapalat" w:hAnsi="GHEA Grapalat"/>
          <w:b w:val="0"/>
          <w:bCs w:val="0"/>
          <w:sz w:val="20"/>
          <w:szCs w:val="20"/>
          <w:lang w:val="hy-AM"/>
        </w:rPr>
        <w:t>մասնակցելու</w:t>
      </w:r>
      <w:r w:rsidR="006A0F27" w:rsidRPr="004605D7">
        <w:rPr>
          <w:rStyle w:val="Strong"/>
          <w:rFonts w:ascii="GHEA Grapalat" w:hAnsi="GHEA Grapalat"/>
          <w:b w:val="0"/>
          <w:bCs w:val="0"/>
          <w:sz w:val="20"/>
          <w:szCs w:val="20"/>
          <w:lang w:val="hy-AM"/>
        </w:rPr>
        <w:t>ց</w:t>
      </w:r>
      <w:r w:rsidR="009E1525" w:rsidRPr="004605D7">
        <w:rPr>
          <w:rStyle w:val="Strong"/>
          <w:rFonts w:ascii="GHEA Grapalat" w:hAnsi="GHEA Grapalat"/>
          <w:b w:val="0"/>
          <w:bCs w:val="0"/>
          <w:sz w:val="20"/>
          <w:szCs w:val="20"/>
          <w:lang w:val="hy-AM"/>
        </w:rPr>
        <w:t xml:space="preserve"> </w:t>
      </w:r>
    </w:p>
    <w:p w14:paraId="3564AFF4" w14:textId="77777777" w:rsidR="006A0F27" w:rsidRPr="004605D7"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72BEEB32" w14:textId="77777777" w:rsidR="007154FC" w:rsidRPr="004605D7"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Strong"/>
          <w:rFonts w:ascii="GHEA Grapalat" w:hAnsi="GHEA Grapalat"/>
          <w:b w:val="0"/>
          <w:bCs w:val="0"/>
          <w:sz w:val="20"/>
          <w:szCs w:val="20"/>
          <w:lang w:val="hy-AM"/>
        </w:rPr>
        <w:t>ում</w:t>
      </w:r>
      <w:r w:rsidR="006A0F27" w:rsidRPr="004605D7">
        <w:rPr>
          <w:rStyle w:val="Strong"/>
          <w:rFonts w:ascii="GHEA Grapalat" w:hAnsi="GHEA Grapalat"/>
          <w:b w:val="0"/>
          <w:bCs w:val="0"/>
          <w:sz w:val="20"/>
          <w:szCs w:val="20"/>
          <w:lang w:val="hy-AM"/>
        </w:rPr>
        <w:t>:</w:t>
      </w:r>
      <w:r w:rsidR="007154FC" w:rsidRPr="004605D7">
        <w:rPr>
          <w:rStyle w:val="Strong"/>
          <w:rFonts w:ascii="GHEA Grapalat" w:hAnsi="GHEA Grapalat"/>
          <w:b w:val="0"/>
          <w:bCs w:val="0"/>
          <w:sz w:val="20"/>
          <w:szCs w:val="20"/>
          <w:lang w:val="hy-AM"/>
        </w:rPr>
        <w:t xml:space="preserve"> </w:t>
      </w:r>
    </w:p>
    <w:p w14:paraId="2151C8EA" w14:textId="33B4CD58" w:rsidR="009E1525" w:rsidRPr="004605D7" w:rsidRDefault="005A64FF" w:rsidP="00D1416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r w:rsidR="00D1416C" w:rsidRPr="004605D7">
        <w:rPr>
          <w:rStyle w:val="Strong"/>
          <w:rFonts w:ascii="GHEA Grapalat" w:hAnsi="GHEA Grapalat"/>
          <w:b w:val="0"/>
          <w:bCs w:val="0"/>
          <w:sz w:val="20"/>
          <w:szCs w:val="20"/>
          <w:lang w:val="hy-AM"/>
        </w:rPr>
        <w:t>անձ)</w:t>
      </w:r>
    </w:p>
    <w:p w14:paraId="59957446" w14:textId="77777777" w:rsidR="009E1525" w:rsidRPr="004605D7"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027A950D" w:rsidR="00961895" w:rsidRPr="004605D7"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անվերապահորեն պարտավորվում է բենեֆիցիարի՝ սույն երաշխիքով սահմանված կարգով և ժամկետում </w:t>
      </w:r>
      <w:r w:rsidR="009E1525" w:rsidRPr="004605D7">
        <w:rPr>
          <w:rStyle w:val="Strong"/>
          <w:rFonts w:ascii="GHEA Grapalat" w:hAnsi="GHEA Grapalat"/>
          <w:b w:val="0"/>
          <w:bCs w:val="0"/>
          <w:sz w:val="20"/>
          <w:szCs w:val="20"/>
          <w:lang w:val="hy-AM"/>
        </w:rPr>
        <w:t xml:space="preserve">ներկայացված պահանջով (այսուհետ՝ պահանջ) </w:t>
      </w:r>
      <w:r w:rsidR="006A0F27" w:rsidRPr="004605D7">
        <w:rPr>
          <w:rStyle w:val="Strong"/>
          <w:rFonts w:ascii="GHEA Grapalat" w:hAnsi="GHEA Grapalat"/>
          <w:b w:val="0"/>
          <w:bCs w:val="0"/>
          <w:sz w:val="20"/>
          <w:szCs w:val="20"/>
          <w:lang w:val="hy-AM"/>
        </w:rPr>
        <w:t xml:space="preserve">բենեֆիցիարին վճարել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p>
    <w:p w14:paraId="265D4ADD" w14:textId="77777777" w:rsidR="00961895" w:rsidRPr="004605D7"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57606A47" w:rsidR="00961895" w:rsidRPr="00D1416C" w:rsidRDefault="006A0F27" w:rsidP="00961895">
      <w:pPr>
        <w:pStyle w:val="NormalWeb"/>
        <w:shd w:val="clear" w:color="auto" w:fill="FFFFFF"/>
        <w:spacing w:before="0" w:beforeAutospacing="0" w:after="0" w:afterAutospacing="0"/>
        <w:rPr>
          <w:rStyle w:val="Strong"/>
          <w:rFonts w:ascii="GHEA Grapalat" w:hAnsi="GHEA Grapalat" w:cs="Arial"/>
          <w:b w:val="0"/>
          <w:bCs w:val="0"/>
          <w:sz w:val="20"/>
          <w:szCs w:val="20"/>
          <w:lang w:val="hy-AM"/>
        </w:rPr>
      </w:pPr>
      <w:r w:rsidRPr="004605D7">
        <w:rPr>
          <w:rStyle w:val="Strong"/>
          <w:rFonts w:ascii="GHEA Grapalat" w:hAnsi="GHEA Grapalat"/>
          <w:b w:val="0"/>
          <w:bCs w:val="0"/>
          <w:sz w:val="20"/>
          <w:szCs w:val="20"/>
          <w:lang w:val="hy-AM"/>
        </w:rPr>
        <w:t>(այսուհետ՝ երաշխիքի գումար)՝</w:t>
      </w:r>
      <w:r w:rsidR="007154FC"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 xml:space="preserve">պահանջն ստանալուց </w:t>
      </w:r>
      <w:r w:rsidR="00C8399F">
        <w:rPr>
          <w:rStyle w:val="Strong"/>
          <w:rFonts w:ascii="GHEA Grapalat" w:hAnsi="GHEA Grapalat"/>
          <w:b w:val="0"/>
          <w:bCs w:val="0"/>
          <w:sz w:val="20"/>
          <w:szCs w:val="20"/>
          <w:lang w:val="hy-AM"/>
        </w:rPr>
        <w:t>հինգ</w:t>
      </w:r>
      <w:r w:rsidR="009D3747" w:rsidRPr="004605D7">
        <w:rPr>
          <w:rStyle w:val="Strong"/>
          <w:rFonts w:ascii="GHEA Grapalat" w:hAnsi="GHEA Grapalat"/>
          <w:b w:val="0"/>
          <w:bCs w:val="0"/>
          <w:sz w:val="20"/>
          <w:szCs w:val="20"/>
          <w:lang w:val="hy-AM"/>
        </w:rPr>
        <w:t xml:space="preserve"> աշխատանքային օրվա ընթացքում:</w:t>
      </w:r>
      <w:r w:rsidR="004C77DB" w:rsidRPr="004605D7">
        <w:rPr>
          <w:rStyle w:val="Strong"/>
          <w:rFonts w:ascii="GHEA Grapalat" w:hAnsi="GHEA Grapalat"/>
          <w:b w:val="0"/>
          <w:bCs w:val="0"/>
          <w:sz w:val="20"/>
          <w:szCs w:val="20"/>
          <w:lang w:val="hy-AM"/>
        </w:rPr>
        <w:t xml:space="preserve"> </w:t>
      </w:r>
      <w:r w:rsidR="000C0396" w:rsidRPr="004605D7">
        <w:rPr>
          <w:rStyle w:val="Strong"/>
          <w:rFonts w:ascii="GHEA Grapalat" w:hAnsi="GHEA Grapalat"/>
          <w:b w:val="0"/>
          <w:bCs w:val="0"/>
          <w:sz w:val="20"/>
          <w:szCs w:val="20"/>
          <w:lang w:val="hy-AM"/>
        </w:rPr>
        <w:t xml:space="preserve">  </w:t>
      </w:r>
      <w:r w:rsidR="004C77DB" w:rsidRPr="004605D7">
        <w:rPr>
          <w:rStyle w:val="Strong"/>
          <w:rFonts w:ascii="GHEA Grapalat" w:hAnsi="GHEA Grapalat"/>
          <w:b w:val="0"/>
          <w:bCs w:val="0"/>
          <w:sz w:val="20"/>
          <w:szCs w:val="20"/>
          <w:lang w:val="hy-AM"/>
        </w:rPr>
        <w:t>Վճարումը</w:t>
      </w:r>
      <w:r w:rsidR="00244642" w:rsidRPr="004605D7">
        <w:rPr>
          <w:rStyle w:val="Strong"/>
          <w:rFonts w:ascii="GHEA Grapalat" w:hAnsi="GHEA Grapalat"/>
          <w:b w:val="0"/>
          <w:bCs w:val="0"/>
          <w:sz w:val="20"/>
          <w:szCs w:val="20"/>
          <w:lang w:val="hy-AM"/>
        </w:rPr>
        <w:t xml:space="preserve"> </w:t>
      </w:r>
      <w:r w:rsidR="000C0396" w:rsidRPr="004605D7">
        <w:rPr>
          <w:rStyle w:val="Strong"/>
          <w:rFonts w:ascii="GHEA Grapalat" w:hAnsi="GHEA Grapalat"/>
          <w:b w:val="0"/>
          <w:bCs w:val="0"/>
          <w:sz w:val="20"/>
          <w:szCs w:val="20"/>
          <w:lang w:val="hy-AM"/>
        </w:rPr>
        <w:t xml:space="preserve"> </w:t>
      </w:r>
      <w:r w:rsidR="00962585" w:rsidRPr="004605D7">
        <w:rPr>
          <w:rStyle w:val="Strong"/>
          <w:rFonts w:ascii="GHEA Grapalat" w:hAnsi="GHEA Grapalat"/>
          <w:b w:val="0"/>
          <w:bCs w:val="0"/>
          <w:sz w:val="20"/>
          <w:szCs w:val="20"/>
          <w:lang w:val="hy-AM"/>
        </w:rPr>
        <w:t>կատարվում է բենեֆիցիարի</w:t>
      </w:r>
      <w:r w:rsidR="00D1416C">
        <w:rPr>
          <w:rStyle w:val="Strong"/>
          <w:rFonts w:ascii="GHEA Grapalat" w:hAnsi="GHEA Grapalat"/>
          <w:b w:val="0"/>
          <w:bCs w:val="0"/>
          <w:sz w:val="20"/>
          <w:szCs w:val="20"/>
          <w:lang w:val="hy-AM"/>
        </w:rPr>
        <w:t xml:space="preserve"> </w:t>
      </w:r>
      <w:r w:rsidR="00D1416C" w:rsidRPr="000B2C87">
        <w:rPr>
          <w:rFonts w:ascii="GHEA Grapalat" w:hAnsi="GHEA Grapalat" w:cs="Arial"/>
          <w:sz w:val="20"/>
          <w:szCs w:val="20"/>
          <w:lang w:val="hy-AM"/>
        </w:rPr>
        <w:t>900105228069</w:t>
      </w:r>
      <w:r w:rsidR="00961895" w:rsidRPr="004605D7">
        <w:rPr>
          <w:rStyle w:val="Strong"/>
          <w:rFonts w:ascii="GHEA Grapalat" w:hAnsi="GHEA Grapalat"/>
          <w:b w:val="0"/>
          <w:bCs w:val="0"/>
          <w:sz w:val="20"/>
          <w:szCs w:val="20"/>
          <w:lang w:val="hy-AM"/>
        </w:rPr>
        <w:t xml:space="preserve"> հ</w:t>
      </w:r>
      <w:r w:rsidR="000C0396" w:rsidRPr="004605D7">
        <w:rPr>
          <w:rStyle w:val="Strong"/>
          <w:rFonts w:ascii="GHEA Grapalat" w:hAnsi="GHEA Grapalat"/>
          <w:b w:val="0"/>
          <w:bCs w:val="0"/>
          <w:sz w:val="20"/>
          <w:szCs w:val="20"/>
          <w:lang w:val="hy-AM"/>
        </w:rPr>
        <w:t xml:space="preserve">աշվեհամարին </w:t>
      </w:r>
      <w:r w:rsidR="00961895" w:rsidRPr="004605D7">
        <w:rPr>
          <w:rStyle w:val="Strong"/>
          <w:rFonts w:ascii="GHEA Grapalat" w:hAnsi="GHEA Grapalat"/>
          <w:b w:val="0"/>
          <w:bCs w:val="0"/>
          <w:sz w:val="20"/>
          <w:szCs w:val="20"/>
          <w:lang w:val="hy-AM"/>
        </w:rPr>
        <w:t>փոխանցման միջոցով:</w:t>
      </w:r>
    </w:p>
    <w:p w14:paraId="2A2FA213"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7558B3A" w14:textId="61EAEE90" w:rsidR="000C0396" w:rsidRPr="000A5226" w:rsidRDefault="001557AE" w:rsidP="00D1416C">
      <w:pPr>
        <w:pStyle w:val="NormalWeb"/>
        <w:shd w:val="clear" w:color="auto" w:fill="FFFFFF"/>
        <w:spacing w:before="0" w:beforeAutospacing="0" w:after="0" w:afterAutospacing="0"/>
        <w:ind w:firstLine="375"/>
        <w:jc w:val="both"/>
        <w:rPr>
          <w:rFonts w:ascii="GHEA Grapalat" w:eastAsia="Calibri"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D1416C" w:rsidRPr="00E6597C">
        <w:rPr>
          <w:rFonts w:ascii="GHEA Grapalat" w:hAnsi="GHEA Grapalat" w:cs="Arial"/>
          <w:sz w:val="20"/>
          <w:szCs w:val="20"/>
          <w:lang w:val="es-ES"/>
        </w:rPr>
        <w:t>«</w:t>
      </w:r>
      <w:r w:rsidR="00D1416C">
        <w:rPr>
          <w:rFonts w:ascii="GHEA Grapalat" w:hAnsi="GHEA Grapalat" w:cs="Arial"/>
          <w:sz w:val="20"/>
          <w:szCs w:val="20"/>
          <w:lang w:val="hy-AM"/>
        </w:rPr>
        <w:t>ԿՄՋՀ</w:t>
      </w:r>
      <w:r w:rsidR="00D1416C" w:rsidRPr="00E6597C">
        <w:rPr>
          <w:rFonts w:ascii="GHEA Grapalat" w:hAnsi="GHEA Grapalat" w:cs="Arial"/>
          <w:sz w:val="20"/>
          <w:szCs w:val="20"/>
          <w:lang w:val="es-ES"/>
        </w:rPr>
        <w:t>-ԲՄԱՇՁԲ-</w:t>
      </w:r>
      <w:r w:rsidR="00D1416C">
        <w:rPr>
          <w:rFonts w:ascii="GHEA Grapalat" w:hAnsi="GHEA Grapalat" w:cs="Arial"/>
          <w:sz w:val="20"/>
          <w:szCs w:val="20"/>
          <w:lang w:val="hy-AM"/>
        </w:rPr>
        <w:t>24</w:t>
      </w:r>
      <w:r w:rsidR="00D1416C" w:rsidRPr="00E6597C">
        <w:rPr>
          <w:rFonts w:ascii="GHEA Grapalat" w:hAnsi="GHEA Grapalat" w:cs="Arial"/>
          <w:sz w:val="20"/>
          <w:szCs w:val="20"/>
          <w:lang w:val="es-ES"/>
        </w:rPr>
        <w:t>/</w:t>
      </w:r>
      <w:r w:rsidR="00D1416C">
        <w:rPr>
          <w:rFonts w:ascii="GHEA Grapalat" w:hAnsi="GHEA Grapalat" w:cs="Arial"/>
          <w:sz w:val="20"/>
          <w:szCs w:val="20"/>
          <w:lang w:val="hy-AM"/>
        </w:rPr>
        <w:t>1</w:t>
      </w:r>
      <w:r w:rsidR="00D1416C" w:rsidRPr="00E6597C">
        <w:rPr>
          <w:rFonts w:ascii="GHEA Grapalat" w:hAnsi="GHEA Grapalat" w:cs="Arial"/>
          <w:sz w:val="20"/>
          <w:szCs w:val="20"/>
          <w:lang w:val="es-ES"/>
        </w:rPr>
        <w:t>»</w:t>
      </w:r>
      <w:r w:rsidR="00D1416C">
        <w:rPr>
          <w:rFonts w:ascii="GHEA Grapalat" w:hAnsi="GHEA Grapalat"/>
          <w:color w:val="000000"/>
          <w:sz w:val="20"/>
          <w:szCs w:val="20"/>
          <w:u w:val="single"/>
          <w:lang w:val="hy-AM"/>
        </w:rPr>
        <w:t xml:space="preserve"> </w:t>
      </w:r>
      <w:r w:rsidR="000C0396" w:rsidRPr="004605D7">
        <w:rPr>
          <w:rFonts w:ascii="GHEA Grapalat" w:hAnsi="GHEA Grapalat"/>
          <w:color w:val="000000"/>
          <w:sz w:val="20"/>
          <w:szCs w:val="20"/>
          <w:lang w:val="hy-AM"/>
        </w:rPr>
        <w:t xml:space="preserve">ծածկագրով 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000C0396" w:rsidRPr="004605D7">
        <w:rPr>
          <w:rFonts w:ascii="GHEA Grapalat" w:hAnsi="GHEA Grapalat"/>
          <w:color w:val="000000"/>
          <w:sz w:val="20"/>
          <w:szCs w:val="20"/>
          <w:lang w:val="hy-AM"/>
        </w:rPr>
        <w:t xml:space="preserve"> օրվանից հաշված իննսուն աշխատանքային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0117CC">
        <w:rPr>
          <w:rFonts w:ascii="GHEA Grapalat" w:hAnsi="GHEA Grapalat"/>
          <w:color w:val="000000"/>
          <w:sz w:val="20"/>
          <w:szCs w:val="20"/>
          <w:lang w:val="hy-AM"/>
        </w:rPr>
        <w:t xml:space="preserve">՝ </w:t>
      </w:r>
      <w:r w:rsidR="00D1416C" w:rsidRPr="00221D0C">
        <w:rPr>
          <w:rFonts w:ascii="GHEA Grapalat" w:hAnsi="GHEA Grapalat"/>
          <w:b/>
          <w:color w:val="FF0000"/>
          <w:sz w:val="20"/>
          <w:szCs w:val="20"/>
          <w:lang w:val="hy-AM"/>
        </w:rPr>
        <w:t>jrvezh-gnumner@mail.ru</w:t>
      </w:r>
      <w:r w:rsidR="00D1416C" w:rsidRPr="008242F8">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 էլեկտրոնային փոստի հասցեին։     </w:t>
      </w:r>
      <w:r w:rsidR="00624D21" w:rsidRPr="00842CF6">
        <w:rPr>
          <w:rFonts w:ascii="GHEA Grapalat" w:hAnsi="GHEA Grapalat"/>
          <w:color w:val="000000"/>
          <w:sz w:val="20"/>
          <w:szCs w:val="20"/>
          <w:lang w:val="hy-AM"/>
        </w:rPr>
        <w:t xml:space="preserve">   </w:t>
      </w:r>
    </w:p>
    <w:p w14:paraId="27CB34C5" w14:textId="7F9DB850" w:rsidR="000C0396" w:rsidRPr="00A91342"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59780C6A"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E9E3364" w14:textId="77777777" w:rsidR="00AB2DA5" w:rsidRDefault="00AB2DA5" w:rsidP="00AB2DA5">
      <w:pPr>
        <w:pStyle w:val="FootnoteText"/>
        <w:jc w:val="both"/>
        <w:rPr>
          <w:rFonts w:ascii="GHEA Grapalat" w:hAnsi="GHEA Grapalat"/>
          <w:i/>
          <w:sz w:val="16"/>
          <w:szCs w:val="16"/>
          <w:lang w:val="hy-AM"/>
        </w:rPr>
      </w:pPr>
    </w:p>
    <w:p w14:paraId="39ED9F7E" w14:textId="77777777" w:rsidR="00AB2DA5" w:rsidRDefault="00AB2DA5" w:rsidP="00AB2DA5">
      <w:pPr>
        <w:pStyle w:val="FootnoteText"/>
        <w:jc w:val="both"/>
        <w:rPr>
          <w:rFonts w:ascii="GHEA Grapalat" w:hAnsi="GHEA Grapalat"/>
          <w:i/>
          <w:sz w:val="16"/>
          <w:szCs w:val="16"/>
          <w:lang w:val="hy-AM"/>
        </w:rPr>
      </w:pPr>
    </w:p>
    <w:p w14:paraId="7EABDDD5" w14:textId="76266495" w:rsidR="00AB2DA5" w:rsidRPr="00F6523E" w:rsidRDefault="00AB2DA5" w:rsidP="00AB2DA5">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C82CF5">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9C370D">
      <w:pPr>
        <w:pStyle w:val="BodyTextIndent3"/>
        <w:spacing w:line="240" w:lineRule="auto"/>
        <w:jc w:val="center"/>
        <w:rPr>
          <w:rFonts w:ascii="GHEA Grapalat" w:hAnsi="GHEA Grapalat" w:cs="Arial"/>
          <w:b/>
          <w:lang w:val="hy-AM"/>
        </w:rPr>
      </w:pPr>
    </w:p>
    <w:p w14:paraId="4C3630EA" w14:textId="77777777" w:rsidR="00B2572B" w:rsidRPr="00E6597C" w:rsidRDefault="00B2572B" w:rsidP="00ED36CA">
      <w:pPr>
        <w:pStyle w:val="BodyTextIndent3"/>
        <w:spacing w:line="240" w:lineRule="auto"/>
        <w:jc w:val="right"/>
        <w:rPr>
          <w:rFonts w:ascii="GHEA Grapalat" w:hAnsi="GHEA Grapalat"/>
          <w:szCs w:val="24"/>
          <w:lang w:val="hy-AM"/>
        </w:rPr>
      </w:pPr>
    </w:p>
    <w:p w14:paraId="55FF5800" w14:textId="77777777" w:rsidR="009C370D" w:rsidRPr="004605D7" w:rsidRDefault="009C370D" w:rsidP="009C370D">
      <w:pPr>
        <w:pStyle w:val="BodyTextIndent3"/>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66DBE750" w14:textId="77777777" w:rsidR="00D1416C" w:rsidRPr="00D1416C" w:rsidRDefault="00D1416C" w:rsidP="00D1416C">
      <w:pPr>
        <w:pStyle w:val="BodyTextIndent3"/>
        <w:spacing w:line="240" w:lineRule="auto"/>
        <w:jc w:val="right"/>
        <w:rPr>
          <w:rFonts w:ascii="GHEA Grapalat" w:hAnsi="GHEA Grapalat" w:cs="Arial"/>
          <w:b/>
          <w:lang w:val="es-ES"/>
        </w:rPr>
      </w:pPr>
      <w:r w:rsidRPr="00D1416C">
        <w:rPr>
          <w:rFonts w:ascii="GHEA Grapalat" w:hAnsi="GHEA Grapalat"/>
          <w:lang w:val="af-ZA"/>
        </w:rPr>
        <w:t>«</w:t>
      </w:r>
      <w:r w:rsidRPr="00D1416C">
        <w:rPr>
          <w:rFonts w:ascii="GHEA Grapalat" w:hAnsi="GHEA Grapalat"/>
          <w:b/>
          <w:lang w:val="hy-AM"/>
        </w:rPr>
        <w:t>ԿՄՋՀ</w:t>
      </w:r>
      <w:r w:rsidRPr="00D1416C">
        <w:rPr>
          <w:rFonts w:ascii="GHEA Grapalat" w:hAnsi="GHEA Grapalat"/>
          <w:b/>
          <w:lang w:val="es-ES"/>
        </w:rPr>
        <w:t>-</w:t>
      </w:r>
      <w:r w:rsidRPr="00D1416C">
        <w:rPr>
          <w:rFonts w:ascii="GHEA Grapalat" w:hAnsi="GHEA Grapalat" w:cs="Sylfaen"/>
          <w:b/>
          <w:lang w:val="hy-AM"/>
        </w:rPr>
        <w:t>ԲՄԱՇՁԲ</w:t>
      </w:r>
      <w:r w:rsidRPr="00D1416C">
        <w:rPr>
          <w:rFonts w:ascii="GHEA Grapalat" w:hAnsi="GHEA Grapalat"/>
          <w:b/>
          <w:lang w:val="es-ES"/>
        </w:rPr>
        <w:t>-</w:t>
      </w:r>
      <w:r w:rsidRPr="00D1416C">
        <w:rPr>
          <w:rFonts w:ascii="GHEA Grapalat" w:hAnsi="GHEA Grapalat"/>
          <w:b/>
          <w:lang w:val="hy-AM"/>
        </w:rPr>
        <w:t>24</w:t>
      </w:r>
      <w:r w:rsidRPr="00D1416C">
        <w:rPr>
          <w:rFonts w:ascii="GHEA Grapalat" w:hAnsi="GHEA Grapalat"/>
          <w:b/>
          <w:lang w:val="es-ES"/>
        </w:rPr>
        <w:t>/</w:t>
      </w:r>
      <w:r w:rsidRPr="00D1416C">
        <w:rPr>
          <w:rFonts w:ascii="GHEA Grapalat" w:hAnsi="GHEA Grapalat"/>
          <w:b/>
          <w:lang w:val="hy-AM"/>
        </w:rPr>
        <w:t>1</w:t>
      </w:r>
      <w:r w:rsidRPr="00D1416C">
        <w:rPr>
          <w:rFonts w:ascii="GHEA Grapalat" w:hAnsi="GHEA Grapalat"/>
          <w:lang w:val="af-ZA"/>
        </w:rPr>
        <w:t>»</w:t>
      </w:r>
      <w:r w:rsidRPr="00D1416C">
        <w:rPr>
          <w:rFonts w:ascii="GHEA Grapalat" w:hAnsi="GHEA Grapalat" w:cs="Sylfaen"/>
          <w:b/>
          <w:lang w:val="es-ES"/>
        </w:rPr>
        <w:t>*</w:t>
      </w:r>
      <w:r w:rsidRPr="00D1416C">
        <w:rPr>
          <w:rFonts w:ascii="GHEA Grapalat" w:hAnsi="GHEA Grapalat"/>
          <w:b/>
          <w:lang w:val="es-ES"/>
        </w:rPr>
        <w:t xml:space="preserve">  </w:t>
      </w:r>
      <w:r w:rsidRPr="00D1416C">
        <w:rPr>
          <w:rFonts w:ascii="GHEA Grapalat" w:hAnsi="GHEA Grapalat" w:cs="Sylfaen"/>
          <w:b/>
          <w:lang w:val="es-ES"/>
        </w:rPr>
        <w:t>ծածկագրով</w:t>
      </w:r>
    </w:p>
    <w:p w14:paraId="1D45E545" w14:textId="77777777" w:rsidR="00D1416C" w:rsidRPr="00D1416C" w:rsidRDefault="00D1416C" w:rsidP="00D1416C">
      <w:pPr>
        <w:pStyle w:val="BodyTextIndent3"/>
        <w:spacing w:line="240" w:lineRule="auto"/>
        <w:jc w:val="right"/>
        <w:rPr>
          <w:rFonts w:ascii="GHEA Grapalat" w:hAnsi="GHEA Grapalat" w:cs="Arial"/>
          <w:b/>
          <w:lang w:val="es-ES"/>
        </w:rPr>
      </w:pPr>
      <w:r w:rsidRPr="00D1416C">
        <w:rPr>
          <w:rFonts w:ascii="GHEA Grapalat" w:hAnsi="GHEA Grapalat" w:cs="Sylfaen"/>
          <w:b/>
          <w:lang w:val="es-ES"/>
        </w:rPr>
        <w:t>բաց</w:t>
      </w:r>
      <w:r w:rsidRPr="00D1416C">
        <w:rPr>
          <w:rFonts w:ascii="GHEA Grapalat" w:hAnsi="GHEA Grapalat" w:cs="Arial"/>
          <w:b/>
          <w:lang w:val="es-ES"/>
        </w:rPr>
        <w:t xml:space="preserve"> </w:t>
      </w:r>
      <w:r w:rsidRPr="00D1416C">
        <w:rPr>
          <w:rFonts w:ascii="GHEA Grapalat" w:hAnsi="GHEA Grapalat" w:cs="Sylfaen"/>
          <w:b/>
          <w:lang w:val="es-ES"/>
        </w:rPr>
        <w:t>մրցույթի</w:t>
      </w:r>
      <w:r w:rsidRPr="00D1416C">
        <w:rPr>
          <w:rFonts w:ascii="GHEA Grapalat" w:hAnsi="GHEA Grapalat" w:cs="Arial"/>
          <w:b/>
          <w:lang w:val="es-ES"/>
        </w:rPr>
        <w:t xml:space="preserve"> </w:t>
      </w:r>
      <w:r w:rsidRPr="00D1416C">
        <w:rPr>
          <w:rFonts w:ascii="GHEA Grapalat" w:hAnsi="GHEA Grapalat" w:cs="Sylfaen"/>
          <w:b/>
          <w:lang w:val="es-ES"/>
        </w:rPr>
        <w:t>հրավերի</w:t>
      </w:r>
    </w:p>
    <w:p w14:paraId="12AAA223" w14:textId="77777777" w:rsidR="00091EBC" w:rsidRPr="004605D7"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371AD0D6" w14:textId="77777777" w:rsidR="007A5E2D" w:rsidRPr="004605D7"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(որակավորման ապահովում)</w:t>
      </w:r>
    </w:p>
    <w:p w14:paraId="2838A375" w14:textId="77777777" w:rsidR="00D1416C" w:rsidRPr="004605D7" w:rsidRDefault="00D1416C" w:rsidP="00D1416C">
      <w:pPr>
        <w:pStyle w:val="NormalWeb"/>
        <w:shd w:val="clear" w:color="auto" w:fill="FFFFFF"/>
        <w:spacing w:before="0" w:beforeAutospacing="0" w:after="0" w:afterAutospacing="0"/>
        <w:ind w:firstLine="375"/>
        <w:rPr>
          <w:rStyle w:val="Strong"/>
          <w:lang w:val="hy-AM"/>
        </w:rPr>
      </w:pPr>
      <w:r w:rsidRPr="004605D7">
        <w:rPr>
          <w:rStyle w:val="Strong"/>
          <w:rFonts w:ascii="GHEA Grapalat" w:hAnsi="GHEA Grapalat"/>
          <w:b w:val="0"/>
          <w:bCs w:val="0"/>
          <w:sz w:val="20"/>
          <w:szCs w:val="20"/>
          <w:lang w:val="hy-AM"/>
        </w:rPr>
        <w:t xml:space="preserve">1.Սույն երաշխիքը (այսուհետ՝ երաշխիք) հանդիսանում է </w:t>
      </w:r>
      <w:r>
        <w:rPr>
          <w:rStyle w:val="Strong"/>
          <w:rFonts w:ascii="GHEA Grapalat" w:hAnsi="GHEA Grapalat"/>
          <w:b w:val="0"/>
          <w:bCs w:val="0"/>
          <w:sz w:val="20"/>
          <w:szCs w:val="20"/>
          <w:lang w:val="hy-AM"/>
        </w:rPr>
        <w:t>Ջրվեժի համայնքապետարանի</w:t>
      </w:r>
    </w:p>
    <w:p w14:paraId="36F0E295" w14:textId="28CEFA1E" w:rsidR="00091EBC" w:rsidRPr="00E6597C" w:rsidRDefault="00D1416C" w:rsidP="00D1416C">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բենեֆիցիար) կողմից </w:t>
      </w:r>
      <w:r w:rsidRPr="00E6597C">
        <w:rPr>
          <w:rFonts w:ascii="GHEA Grapalat" w:hAnsi="GHEA Grapalat" w:cs="Arial"/>
          <w:sz w:val="20"/>
          <w:szCs w:val="20"/>
          <w:lang w:val="es-ES"/>
        </w:rPr>
        <w:t>«</w:t>
      </w:r>
      <w:r>
        <w:rPr>
          <w:rFonts w:ascii="GHEA Grapalat" w:hAnsi="GHEA Grapalat" w:cs="Arial"/>
          <w:sz w:val="20"/>
          <w:szCs w:val="20"/>
          <w:lang w:val="hy-AM"/>
        </w:rPr>
        <w:t>ԿՄՋՀ</w:t>
      </w:r>
      <w:r w:rsidRPr="00E6597C">
        <w:rPr>
          <w:rFonts w:ascii="GHEA Grapalat" w:hAnsi="GHEA Grapalat" w:cs="Arial"/>
          <w:sz w:val="20"/>
          <w:szCs w:val="20"/>
          <w:lang w:val="es-ES"/>
        </w:rPr>
        <w:t>-ԲՄԱՇՁԲ-</w:t>
      </w:r>
      <w:r>
        <w:rPr>
          <w:rFonts w:ascii="GHEA Grapalat" w:hAnsi="GHEA Grapalat" w:cs="Arial"/>
          <w:sz w:val="20"/>
          <w:szCs w:val="20"/>
          <w:lang w:val="hy-AM"/>
        </w:rPr>
        <w:t>24</w:t>
      </w:r>
      <w:r w:rsidRPr="00E6597C">
        <w:rPr>
          <w:rFonts w:ascii="GHEA Grapalat" w:hAnsi="GHEA Grapalat" w:cs="Arial"/>
          <w:sz w:val="20"/>
          <w:szCs w:val="20"/>
          <w:lang w:val="es-ES"/>
        </w:rPr>
        <w:t>/</w:t>
      </w:r>
      <w:r>
        <w:rPr>
          <w:rFonts w:ascii="GHEA Grapalat" w:hAnsi="GHEA Grapalat" w:cs="Arial"/>
          <w:sz w:val="20"/>
          <w:szCs w:val="20"/>
          <w:lang w:val="hy-AM"/>
        </w:rPr>
        <w:t>1</w:t>
      </w:r>
      <w:r w:rsidRPr="00E6597C">
        <w:rPr>
          <w:rFonts w:ascii="GHEA Grapalat" w:hAnsi="GHEA Grapalat" w:cs="Arial"/>
          <w:sz w:val="20"/>
          <w:szCs w:val="20"/>
          <w:lang w:val="es-ES"/>
        </w:rPr>
        <w:t>»</w:t>
      </w:r>
      <w:r w:rsidRPr="004605D7">
        <w:rPr>
          <w:rStyle w:val="Strong"/>
          <w:rFonts w:ascii="GHEA Grapalat" w:hAnsi="GHEA Grapalat"/>
          <w:b w:val="0"/>
          <w:bCs w:val="0"/>
          <w:sz w:val="20"/>
          <w:szCs w:val="20"/>
          <w:lang w:val="hy-AM"/>
        </w:rPr>
        <w:t xml:space="preserve"> ծածկագրով </w:t>
      </w:r>
      <w:r w:rsidR="00091EBC" w:rsidRPr="004605D7">
        <w:rPr>
          <w:rStyle w:val="Strong"/>
          <w:rFonts w:ascii="GHEA Grapalat" w:hAnsi="GHEA Grapalat"/>
          <w:b w:val="0"/>
          <w:bCs w:val="0"/>
          <w:sz w:val="20"/>
          <w:szCs w:val="20"/>
          <w:lang w:val="hy-AM"/>
        </w:rPr>
        <w:t>կազմակերպված</w:t>
      </w:r>
      <w:r w:rsidR="00091EBC" w:rsidRPr="004605D7">
        <w:rPr>
          <w:rFonts w:cs="Sylfaen"/>
          <w:vertAlign w:val="superscript"/>
          <w:lang w:val="hy-AM"/>
        </w:rPr>
        <w:t xml:space="preserve">                       </w:t>
      </w:r>
      <w:r w:rsidR="00091EBC" w:rsidRPr="004605D7">
        <w:rPr>
          <w:rFonts w:cs="Sylfaen"/>
          <w:vertAlign w:val="superscript"/>
          <w:lang w:val="hy-AM"/>
        </w:rPr>
        <w:tab/>
      </w:r>
      <w:r w:rsidR="00091EBC" w:rsidRPr="004605D7">
        <w:rPr>
          <w:rFonts w:cs="Sylfaen"/>
          <w:vertAlign w:val="superscript"/>
          <w:lang w:val="hy-AM"/>
        </w:rPr>
        <w:tab/>
      </w:r>
      <w:r w:rsidR="00091EBC" w:rsidRPr="00E6597C">
        <w:rPr>
          <w:rFonts w:ascii="GHEA Grapalat" w:hAnsi="GHEA Grapalat" w:cs="Sylfaen"/>
          <w:vertAlign w:val="superscript"/>
          <w:lang w:val="hy-AM"/>
        </w:rPr>
        <w:t xml:space="preserve"> </w:t>
      </w:r>
    </w:p>
    <w:p w14:paraId="52312E91" w14:textId="77777777" w:rsidR="00F27778"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գնման ընթացակարգի</w:t>
      </w:r>
      <w:r w:rsidR="00F27778" w:rsidRPr="004605D7">
        <w:rPr>
          <w:rStyle w:val="Strong"/>
          <w:rFonts w:ascii="GHEA Grapalat" w:hAnsi="GHEA Grapalat"/>
          <w:b w:val="0"/>
          <w:bCs w:val="0"/>
          <w:sz w:val="20"/>
          <w:szCs w:val="20"/>
          <w:lang w:val="hy-AM"/>
        </w:rPr>
        <w:t xml:space="preserve"> արդյունքում</w:t>
      </w:r>
      <w:r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w:t>
      </w:r>
    </w:p>
    <w:p w14:paraId="43D4529B" w14:textId="3E2486CB" w:rsidR="00F27778" w:rsidRPr="00E6597C" w:rsidRDefault="00F27778" w:rsidP="00091EBC">
      <w:pPr>
        <w:pStyle w:val="NormalWeb"/>
        <w:shd w:val="clear" w:color="auto" w:fill="FFFFFF"/>
        <w:spacing w:before="0" w:beforeAutospacing="0" w:after="0" w:afterAutospacing="0"/>
        <w:ind w:firstLine="375"/>
        <w:rPr>
          <w:rFonts w:cs="Sylfaen"/>
          <w:vertAlign w:val="superscript"/>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14:paraId="4371EDA8" w14:textId="0801A493" w:rsidR="00F27778"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Pr="004605D7">
        <w:rPr>
          <w:rStyle w:val="Strong"/>
          <w:rFonts w:ascii="GHEA Grapalat" w:hAnsi="GHEA Grapalat"/>
          <w:b w:val="0"/>
          <w:bCs w:val="0"/>
          <w:sz w:val="20"/>
          <w:szCs w:val="20"/>
          <w:lang w:val="hy-AM"/>
        </w:rPr>
        <w:t xml:space="preserve">ցիպալ) </w:t>
      </w:r>
      <w:r w:rsidR="00F27778" w:rsidRPr="004605D7">
        <w:rPr>
          <w:rStyle w:val="Strong"/>
          <w:rFonts w:ascii="GHEA Grapalat" w:hAnsi="GHEA Grapalat"/>
          <w:b w:val="0"/>
          <w:bCs w:val="0"/>
          <w:sz w:val="20"/>
          <w:szCs w:val="20"/>
          <w:lang w:val="hy-AM"/>
        </w:rPr>
        <w:t xml:space="preserve">կողմից կնքվելիք </w:t>
      </w:r>
      <w:r w:rsidR="007A5E2D" w:rsidRPr="004605D7">
        <w:rPr>
          <w:rStyle w:val="Strong"/>
          <w:rFonts w:ascii="GHEA Grapalat" w:hAnsi="GHEA Grapalat"/>
          <w:b w:val="0"/>
          <w:bCs w:val="0"/>
          <w:sz w:val="20"/>
          <w:szCs w:val="20"/>
          <w:lang w:val="hy-AM"/>
        </w:rPr>
        <w:t>N</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t xml:space="preserve">           </w:t>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t xml:space="preserve">  </w:t>
      </w:r>
      <w:r w:rsidR="00F27778"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 xml:space="preserve"> </w:t>
      </w:r>
      <w:r w:rsidR="00F27778" w:rsidRPr="004605D7">
        <w:rPr>
          <w:rStyle w:val="Strong"/>
          <w:rFonts w:ascii="GHEA Grapalat" w:hAnsi="GHEA Grapalat"/>
          <w:b w:val="0"/>
          <w:bCs w:val="0"/>
          <w:sz w:val="20"/>
          <w:szCs w:val="20"/>
          <w:lang w:val="hy-AM"/>
        </w:rPr>
        <w:tab/>
        <w:t xml:space="preserve">            </w:t>
      </w:r>
      <w:r w:rsidR="00E23921"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04B72EB6" w14:textId="77777777" w:rsidR="00091EBC" w:rsidRPr="004605D7"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պայմանագրով </w:t>
      </w:r>
      <w:r w:rsidR="00091EBC"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4605D7">
        <w:rPr>
          <w:rStyle w:val="Strong"/>
          <w:rFonts w:ascii="GHEA Grapalat" w:hAnsi="GHEA Grapalat"/>
          <w:b w:val="0"/>
          <w:bCs w:val="0"/>
          <w:sz w:val="20"/>
          <w:szCs w:val="20"/>
          <w:lang w:val="hy-AM"/>
        </w:rPr>
        <w:t xml:space="preserve">ման ապահովում </w:t>
      </w:r>
      <w:r w:rsidR="00091EBC" w:rsidRPr="004605D7">
        <w:rPr>
          <w:rStyle w:val="Strong"/>
          <w:rFonts w:ascii="GHEA Grapalat" w:hAnsi="GHEA Grapalat"/>
          <w:b w:val="0"/>
          <w:bCs w:val="0"/>
          <w:sz w:val="20"/>
          <w:szCs w:val="20"/>
          <w:lang w:val="hy-AM"/>
        </w:rPr>
        <w:t>(այսուհետ՝ երաշխավորված պարտավորություններ</w:t>
      </w:r>
      <w:r w:rsidR="007A5E2D" w:rsidRPr="004605D7">
        <w:rPr>
          <w:rStyle w:val="Strong"/>
          <w:rFonts w:ascii="GHEA Grapalat" w:hAnsi="GHEA Grapalat"/>
          <w:b w:val="0"/>
          <w:bCs w:val="0"/>
          <w:sz w:val="20"/>
          <w:szCs w:val="20"/>
          <w:lang w:val="hy-AM"/>
        </w:rPr>
        <w:t>)</w:t>
      </w:r>
      <w:r w:rsidR="00091EBC" w:rsidRPr="004605D7">
        <w:rPr>
          <w:rStyle w:val="Strong"/>
          <w:rFonts w:ascii="GHEA Grapalat" w:hAnsi="GHEA Grapalat"/>
          <w:b w:val="0"/>
          <w:bCs w:val="0"/>
          <w:sz w:val="20"/>
          <w:szCs w:val="20"/>
          <w:lang w:val="hy-AM"/>
        </w:rPr>
        <w:t xml:space="preserve">: </w:t>
      </w:r>
    </w:p>
    <w:p w14:paraId="0287A615" w14:textId="77777777" w:rsidR="00091EBC" w:rsidRPr="004605D7"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28FB1C51" w14:textId="77777777" w:rsidR="00091EBC" w:rsidRPr="004605D7" w:rsidRDefault="006D3406"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sidR="00091EBC" w:rsidRPr="004605D7">
        <w:rPr>
          <w:rStyle w:val="Strong"/>
          <w:rFonts w:ascii="GHEA Grapalat" w:hAnsi="GHEA Grapalat"/>
          <w:b w:val="0"/>
          <w:bCs w:val="0"/>
          <w:sz w:val="20"/>
          <w:szCs w:val="20"/>
          <w:lang w:val="hy-AM"/>
        </w:rPr>
        <w:t xml:space="preserve">   </w:t>
      </w:r>
      <w:r w:rsidR="00091EBC" w:rsidRPr="004605D7">
        <w:rPr>
          <w:rFonts w:ascii="GHEA Grapalat" w:hAnsi="GHEA Grapalat" w:cs="Sylfaen"/>
          <w:vertAlign w:val="superscript"/>
          <w:lang w:val="hy-AM"/>
        </w:rPr>
        <w:t>երաշխիքը տվող բանկի</w:t>
      </w:r>
      <w:r w:rsidR="00FC6796">
        <w:rPr>
          <w:rFonts w:ascii="GHEA Grapalat" w:hAnsi="GHEA Grapalat" w:cs="Sylfaen"/>
          <w:vertAlign w:val="superscript"/>
          <w:lang w:val="hy-AM"/>
        </w:rPr>
        <w:t xml:space="preserve"> </w:t>
      </w:r>
      <w:r w:rsidR="00091EBC" w:rsidRPr="00E6597C">
        <w:rPr>
          <w:rFonts w:ascii="GHEA Grapalat" w:hAnsi="GHEA Grapalat" w:cs="Sylfaen"/>
          <w:vertAlign w:val="superscript"/>
          <w:lang w:val="hy-AM"/>
        </w:rPr>
        <w:t>անվանումը</w:t>
      </w:r>
    </w:p>
    <w:p w14:paraId="447A1B1B" w14:textId="77777777" w:rsidR="00091EBC"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6E4901" w:rsidRPr="004605D7">
        <w:rPr>
          <w:rStyle w:val="Strong"/>
          <w:rFonts w:ascii="GHEA Grapalat" w:hAnsi="GHEA Grapalat"/>
          <w:b w:val="0"/>
          <w:bCs w:val="0"/>
          <w:sz w:val="20"/>
          <w:szCs w:val="20"/>
          <w:u w:val="single"/>
          <w:lang w:val="hy-AM"/>
        </w:rPr>
        <w:tab/>
        <w:t xml:space="preserve">  </w:t>
      </w:r>
    </w:p>
    <w:p w14:paraId="1B6EB6D3" w14:textId="77777777" w:rsidR="00091EBC" w:rsidRPr="004605D7"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w:t>
      </w:r>
      <w:r w:rsidR="006E4901"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գումարը թվերով և տառերով</w:t>
      </w:r>
    </w:p>
    <w:p w14:paraId="0168723B" w14:textId="011D457D" w:rsidR="006E4901"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(այսուհետ՝ երաշխիքի գումար)՝ պահանջն ստանալուց </w:t>
      </w:r>
      <w:r w:rsidR="00C8399F">
        <w:rPr>
          <w:rStyle w:val="Strong"/>
          <w:rFonts w:ascii="GHEA Grapalat" w:hAnsi="GHEA Grapalat"/>
          <w:b w:val="0"/>
          <w:bCs w:val="0"/>
          <w:sz w:val="20"/>
          <w:szCs w:val="20"/>
          <w:lang w:val="hy-AM"/>
        </w:rPr>
        <w:t>հինգ</w:t>
      </w:r>
      <w:r w:rsidRPr="004605D7">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D61946" w:rsidRPr="000B2C87">
        <w:rPr>
          <w:rFonts w:ascii="GHEA Grapalat" w:hAnsi="GHEA Grapalat" w:cs="Arial"/>
          <w:sz w:val="20"/>
          <w:szCs w:val="20"/>
          <w:lang w:val="hy-AM"/>
        </w:rPr>
        <w:t>900105228069</w:t>
      </w:r>
      <w:r w:rsidRPr="004605D7">
        <w:rPr>
          <w:rStyle w:val="Strong"/>
          <w:rFonts w:ascii="GHEA Grapalat" w:hAnsi="GHEA Grapalat"/>
          <w:b w:val="0"/>
          <w:bCs w:val="0"/>
          <w:sz w:val="20"/>
          <w:szCs w:val="20"/>
          <w:lang w:val="hy-AM"/>
        </w:rPr>
        <w:t xml:space="preserve"> հաշվեհամարին </w:t>
      </w:r>
      <w:r w:rsidR="006E4901" w:rsidRPr="004605D7">
        <w:rPr>
          <w:rStyle w:val="Strong"/>
          <w:rFonts w:ascii="GHEA Grapalat" w:hAnsi="GHEA Grapalat"/>
          <w:b w:val="0"/>
          <w:bCs w:val="0"/>
          <w:sz w:val="20"/>
          <w:szCs w:val="20"/>
          <w:lang w:val="hy-AM"/>
        </w:rPr>
        <w:t>փոխանցման միջոցով:</w:t>
      </w:r>
    </w:p>
    <w:p w14:paraId="68EF88B9" w14:textId="77777777" w:rsidR="00091EBC" w:rsidRPr="004605D7"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485D056C" w14:textId="77777777" w:rsidR="00091EBC" w:rsidRPr="004605D7"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3A5EB15" w14:textId="4C369EA4" w:rsidR="00BA096A" w:rsidRPr="00842CF6" w:rsidRDefault="00091EBC" w:rsidP="00D61946">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BA096A" w:rsidRPr="00842CF6">
        <w:rPr>
          <w:rFonts w:ascii="GHEA Grapalat" w:hAnsi="GHEA Grapalat"/>
          <w:color w:val="000000"/>
          <w:sz w:val="20"/>
          <w:szCs w:val="20"/>
          <w:lang w:val="hy-AM"/>
        </w:rPr>
        <w:t xml:space="preserve">Երաշխիքը գործում է </w:t>
      </w:r>
      <w:r w:rsidR="0057568F">
        <w:rPr>
          <w:rFonts w:ascii="GHEA Grapalat" w:hAnsi="GHEA Grapalat"/>
          <w:color w:val="000000"/>
          <w:sz w:val="20"/>
          <w:szCs w:val="20"/>
          <w:lang w:val="hy-AM"/>
        </w:rPr>
        <w:t xml:space="preserve">թողարկման պահից և ուժի մեջ է </w:t>
      </w:r>
      <w:r w:rsidR="00BA096A" w:rsidRPr="00842CF6">
        <w:rPr>
          <w:rFonts w:ascii="GHEA Grapalat" w:hAnsi="GHEA Grapalat"/>
          <w:color w:val="000000"/>
          <w:sz w:val="20"/>
          <w:szCs w:val="20"/>
          <w:lang w:val="hy-AM"/>
        </w:rPr>
        <w:t xml:space="preserve">բենեֆիցիարի և պրինցիպալի միջև N </w:t>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D61946" w:rsidRPr="00842CF6">
        <w:rPr>
          <w:rFonts w:ascii="GHEA Grapalat" w:hAnsi="GHEA Grapalat"/>
          <w:color w:val="000000"/>
          <w:sz w:val="20"/>
          <w:szCs w:val="20"/>
          <w:lang w:val="hy-AM"/>
        </w:rPr>
        <w:t>ծածկագրով կնքվելիք պայմանագիրն ուժի մեջ մտնելու օրվանից</w:t>
      </w:r>
      <w:r w:rsidR="00E95ECC" w:rsidRPr="00E95ECC">
        <w:rPr>
          <w:rFonts w:ascii="GHEA Grapalat" w:hAnsi="GHEA Grapalat"/>
          <w:color w:val="000000"/>
          <w:sz w:val="20"/>
          <w:szCs w:val="20"/>
          <w:lang w:val="hy-AM"/>
        </w:rPr>
        <w:t xml:space="preserve"> </w:t>
      </w:r>
      <w:r w:rsidR="00E95ECC" w:rsidRPr="00842CF6">
        <w:rPr>
          <w:rFonts w:ascii="GHEA Grapalat" w:hAnsi="GHEA Grapalat"/>
          <w:color w:val="000000"/>
          <w:sz w:val="20"/>
          <w:szCs w:val="20"/>
          <w:lang w:val="hy-AM"/>
        </w:rPr>
        <w:t>մինչև</w:t>
      </w:r>
    </w:p>
    <w:p w14:paraId="7F385F37" w14:textId="3D4E7906" w:rsidR="00BA096A" w:rsidRPr="00842CF6" w:rsidRDefault="00BA096A" w:rsidP="00D61946">
      <w:pPr>
        <w:pStyle w:val="NormalWeb"/>
        <w:shd w:val="clear" w:color="auto" w:fill="FFFFFF"/>
        <w:spacing w:before="0" w:beforeAutospacing="0" w:after="0" w:afterAutospacing="0"/>
        <w:jc w:val="both"/>
        <w:rPr>
          <w:rFonts w:ascii="GHEA Grapalat" w:hAnsi="GHEA Grapalat" w:cs="Sylfaen"/>
          <w:vertAlign w:val="superscript"/>
          <w:lang w:val="hy-AM"/>
        </w:rPr>
      </w:pPr>
      <w:r w:rsidRPr="00842CF6">
        <w:rPr>
          <w:rFonts w:ascii="GHEA Grapalat" w:hAnsi="GHEA Grapalat" w:cs="Sylfaen"/>
          <w:vertAlign w:val="superscript"/>
          <w:lang w:val="hy-AM"/>
        </w:rPr>
        <w:t xml:space="preserve">կնքվելիք պայմանագրի համարը </w:t>
      </w:r>
    </w:p>
    <w:p w14:paraId="12CFF8C7" w14:textId="5B513EBC" w:rsidR="00D61946" w:rsidRPr="00842CF6" w:rsidRDefault="00BA096A" w:rsidP="00E95ECC">
      <w:pPr>
        <w:pStyle w:val="ListParagraph"/>
        <w:tabs>
          <w:tab w:val="left" w:pos="0"/>
        </w:tabs>
        <w:ind w:left="0"/>
        <w:mirrorIndents/>
        <w:jc w:val="both"/>
        <w:rPr>
          <w:rFonts w:ascii="GHEA Grapalat" w:hAnsi="GHEA Grapalat" w:cs="Sylfaen"/>
          <w:vertAlign w:val="superscript"/>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00D61946">
        <w:rPr>
          <w:rFonts w:ascii="GHEA Grapalat" w:hAnsi="GHEA Grapalat"/>
          <w:color w:val="000000"/>
          <w:sz w:val="20"/>
          <w:szCs w:val="20"/>
          <w:u w:val="single"/>
          <w:lang w:val="hy-AM"/>
        </w:rPr>
        <w:tab/>
      </w:r>
      <w:r w:rsidR="00D61946">
        <w:rPr>
          <w:rFonts w:ascii="GHEA Grapalat" w:hAnsi="GHEA Grapalat"/>
          <w:color w:val="000000"/>
          <w:sz w:val="20"/>
          <w:szCs w:val="20"/>
          <w:u w:val="single"/>
          <w:lang w:val="hy-AM"/>
        </w:rPr>
        <w:tab/>
      </w:r>
      <w:r w:rsidR="00D61946">
        <w:rPr>
          <w:rFonts w:ascii="GHEA Grapalat" w:hAnsi="GHEA Grapalat"/>
          <w:color w:val="000000"/>
          <w:sz w:val="20"/>
          <w:szCs w:val="20"/>
          <w:u w:val="single"/>
          <w:lang w:val="hy-AM"/>
        </w:rPr>
        <w:tab/>
      </w:r>
      <w:r w:rsidR="00D61946">
        <w:rPr>
          <w:rFonts w:ascii="GHEA Grapalat" w:hAnsi="GHEA Grapalat"/>
          <w:color w:val="000000"/>
          <w:sz w:val="20"/>
          <w:szCs w:val="20"/>
          <w:u w:val="single"/>
          <w:lang w:val="hy-AM"/>
        </w:rPr>
        <w:tab/>
      </w:r>
      <w:r w:rsidR="00D61946">
        <w:rPr>
          <w:rFonts w:ascii="GHEA Grapalat" w:hAnsi="GHEA Grapalat"/>
          <w:color w:val="000000"/>
          <w:sz w:val="20"/>
          <w:szCs w:val="20"/>
          <w:u w:val="single"/>
          <w:lang w:val="hy-AM"/>
        </w:rPr>
        <w:tab/>
      </w:r>
      <w:r w:rsidR="00E95ECC" w:rsidRPr="00842CF6">
        <w:rPr>
          <w:rFonts w:ascii="GHEA Grapalat" w:hAnsi="GHEA Grapalat"/>
          <w:color w:val="000000"/>
          <w:sz w:val="20"/>
          <w:szCs w:val="20"/>
          <w:lang w:val="hy-AM"/>
        </w:rPr>
        <w:t>օրվան հաջորդող</w:t>
      </w:r>
    </w:p>
    <w:p w14:paraId="791D73FF" w14:textId="28645220" w:rsidR="00BA096A" w:rsidRPr="00842CF6" w:rsidRDefault="00BA096A" w:rsidP="00D61946">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sidR="00807F72">
        <w:rPr>
          <w:rFonts w:ascii="GHEA Grapalat" w:hAnsi="GHEA Grapalat" w:cs="Sylfaen"/>
          <w:vertAlign w:val="superscript"/>
          <w:lang w:val="hy-AM"/>
        </w:rPr>
        <w:t xml:space="preserve">իք պայմանագրով նախատեսված </w:t>
      </w:r>
      <w:r w:rsidR="00D61946" w:rsidRPr="00842CF6">
        <w:rPr>
          <w:rFonts w:ascii="GHEA Grapalat" w:hAnsi="GHEA Grapalat" w:cs="Sylfaen"/>
          <w:vertAlign w:val="superscript"/>
          <w:lang w:val="hy-AM"/>
        </w:rPr>
        <w:t>աշխատանքի կա</w:t>
      </w:r>
      <w:r w:rsidR="00D61946">
        <w:rPr>
          <w:rFonts w:ascii="GHEA Grapalat" w:hAnsi="GHEA Grapalat" w:cs="Sylfaen"/>
          <w:vertAlign w:val="superscript"/>
          <w:lang w:val="hy-AM"/>
        </w:rPr>
        <w:t xml:space="preserve">տարման </w:t>
      </w:r>
      <w:r w:rsidR="00D61946" w:rsidRPr="00842CF6">
        <w:rPr>
          <w:rFonts w:ascii="GHEA Grapalat" w:hAnsi="GHEA Grapalat" w:cs="Sylfaen"/>
          <w:vertAlign w:val="superscript"/>
          <w:lang w:val="hy-AM"/>
        </w:rPr>
        <w:t xml:space="preserve"> վերջնաժամկետը</w:t>
      </w:r>
    </w:p>
    <w:p w14:paraId="542A9596" w14:textId="56D598BC" w:rsidR="00D61946" w:rsidRPr="00842CF6" w:rsidRDefault="00BA096A" w:rsidP="00D61946">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իննսուներորդ աշխատանքային օրը ներառյալ</w:t>
      </w:r>
      <w:r w:rsidRPr="00717204">
        <w:rPr>
          <w:rFonts w:ascii="GHEA Grapalat" w:hAnsi="GHEA Grapalat"/>
          <w:color w:val="000000"/>
          <w:sz w:val="20"/>
          <w:szCs w:val="20"/>
          <w:vertAlign w:val="superscript"/>
          <w:lang w:val="hy-AM"/>
        </w:rPr>
        <w:t>:</w:t>
      </w:r>
      <w:r w:rsidR="002C38F4"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 xml:space="preserve">՝ </w:t>
      </w:r>
      <w:r w:rsidR="00D61946" w:rsidRPr="00221D0C">
        <w:rPr>
          <w:rFonts w:ascii="GHEA Grapalat" w:hAnsi="GHEA Grapalat"/>
          <w:b/>
          <w:color w:val="FF0000"/>
          <w:sz w:val="20"/>
          <w:szCs w:val="20"/>
          <w:lang w:val="hy-AM"/>
        </w:rPr>
        <w:t>jrvezh-gnumner@mail.ru</w:t>
      </w:r>
      <w:r w:rsidR="00D61946" w:rsidRPr="008242F8">
        <w:rPr>
          <w:rFonts w:ascii="GHEA Grapalat" w:hAnsi="GHEA Grapalat"/>
          <w:color w:val="000000"/>
          <w:sz w:val="20"/>
          <w:szCs w:val="20"/>
          <w:lang w:val="hy-AM"/>
        </w:rPr>
        <w:t xml:space="preserve"> </w:t>
      </w:r>
      <w:r w:rsidR="00D61946">
        <w:rPr>
          <w:rFonts w:ascii="GHEA Grapalat" w:hAnsi="GHEA Grapalat"/>
          <w:color w:val="000000"/>
          <w:sz w:val="20"/>
          <w:szCs w:val="20"/>
          <w:lang w:val="hy-AM"/>
        </w:rPr>
        <w:t xml:space="preserve">էլեկտրոնային փոստի հասցեին։     </w:t>
      </w:r>
      <w:r w:rsidR="00D61946" w:rsidRPr="00842CF6">
        <w:rPr>
          <w:rFonts w:ascii="GHEA Grapalat" w:hAnsi="GHEA Grapalat"/>
          <w:color w:val="000000"/>
          <w:sz w:val="20"/>
          <w:szCs w:val="20"/>
          <w:lang w:val="hy-AM"/>
        </w:rPr>
        <w:t xml:space="preserve">  </w:t>
      </w:r>
    </w:p>
    <w:p w14:paraId="44CCF729" w14:textId="77777777" w:rsidR="00091EBC" w:rsidRPr="004605D7" w:rsidRDefault="00091EBC" w:rsidP="00807F72">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632C0C8" w14:textId="77777777" w:rsidR="007B3D9D" w:rsidRPr="004605D7"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1</w:t>
      </w:r>
      <w:r w:rsidR="00091EBC"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24041A"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14:paraId="641A66CF" w14:textId="77777777" w:rsidR="007B3D9D" w:rsidRPr="004605D7"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0024041A"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63E70F34" w14:textId="77777777" w:rsidR="00091EBC" w:rsidRPr="004605D7"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r w:rsidR="00091EBC" w:rsidRPr="004605D7">
        <w:rPr>
          <w:rFonts w:ascii="GHEA Grapalat" w:hAnsi="GHEA Grapalat"/>
          <w:color w:val="000000"/>
          <w:sz w:val="20"/>
          <w:szCs w:val="20"/>
          <w:lang w:val="hy-AM"/>
        </w:rPr>
        <w:t>.</w:t>
      </w:r>
    </w:p>
    <w:p w14:paraId="323F2F55" w14:textId="77777777" w:rsidR="007B3D9D" w:rsidRPr="004605D7"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2</w:t>
      </w:r>
      <w:r w:rsidR="00091EBC" w:rsidRPr="004605D7">
        <w:rPr>
          <w:rFonts w:ascii="GHEA Grapalat" w:hAnsi="GHEA Grapalat"/>
          <w:color w:val="000000"/>
          <w:sz w:val="20"/>
          <w:szCs w:val="20"/>
          <w:lang w:val="hy-AM"/>
        </w:rPr>
        <w:t xml:space="preserve">) </w:t>
      </w:r>
      <w:r w:rsidRPr="004605D7">
        <w:rPr>
          <w:rFonts w:ascii="GHEA Grapalat" w:hAnsi="GHEA Grapalat"/>
          <w:color w:val="000000"/>
          <w:sz w:val="20"/>
          <w:szCs w:val="20"/>
          <w:lang w:val="hy-AM"/>
        </w:rPr>
        <w:t xml:space="preserve">բենեֆիցիարի կողմից պայմանագիրը միակողմանի լուծելու մասին </w:t>
      </w:r>
      <w:r w:rsidR="00E36F9C">
        <w:fldChar w:fldCharType="begin"/>
      </w:r>
      <w:r w:rsidR="00E36F9C" w:rsidRPr="006F1AAD">
        <w:rPr>
          <w:lang w:val="hy-AM"/>
          <w:rPrChange w:id="11" w:author="Sergey Shahnazaryan" w:date="2024-02-09T13:10:00Z">
            <w:rPr>
              <w:rFonts w:ascii="Arial LatArm" w:hAnsi="Arial LatArm"/>
              <w:i/>
              <w:sz w:val="20"/>
              <w:szCs w:val="20"/>
              <w:lang w:val="en-AU"/>
            </w:rPr>
          </w:rPrChange>
        </w:rPr>
        <w:instrText xml:space="preserve"> HYPERLINK "http://www.procurement.am" </w:instrText>
      </w:r>
      <w:r w:rsidR="00E36F9C">
        <w:fldChar w:fldCharType="separate"/>
      </w:r>
      <w:r w:rsidRPr="004605D7">
        <w:rPr>
          <w:rStyle w:val="Hyperlink"/>
          <w:rFonts w:ascii="GHEA Grapalat" w:hAnsi="GHEA Grapalat"/>
          <w:sz w:val="20"/>
          <w:szCs w:val="20"/>
          <w:lang w:val="hy-AM"/>
        </w:rPr>
        <w:t>www.procurement.am</w:t>
      </w:r>
      <w:r w:rsidR="00E36F9C">
        <w:rPr>
          <w:rStyle w:val="Hyperlink"/>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3D07A9DE"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A0C8941" w14:textId="77777777" w:rsidR="00091EBC" w:rsidRPr="004605D7" w:rsidRDefault="00D82F69"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7DFA7A1F"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D2BEC9A"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692094CD" w14:textId="77777777" w:rsidR="00091EBC" w:rsidRPr="004605D7" w:rsidRDefault="00D82F69"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1F979E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AC66F4D"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E033B7A"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6D0D924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CB1C1A1" w14:textId="77777777" w:rsidR="00091EBC" w:rsidRPr="00E6597C"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6C0C65E2" w14:textId="43541AA9" w:rsidR="00AB2DA5" w:rsidRPr="00F6523E" w:rsidRDefault="00AB2DA5" w:rsidP="00AB2DA5">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16F7756E" w14:textId="4F87A749" w:rsidR="00091EBC" w:rsidRPr="004605D7" w:rsidRDefault="00091EBC" w:rsidP="00265A5A">
      <w:pPr>
        <w:pStyle w:val="BodyTextIndent3"/>
        <w:spacing w:line="240" w:lineRule="auto"/>
        <w:ind w:firstLine="0"/>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BF7D70" w:rsidRPr="004605D7">
        <w:rPr>
          <w:rFonts w:ascii="GHEA Grapalat" w:hAnsi="GHEA Grapalat" w:cs="Arial"/>
          <w:b/>
          <w:lang w:val="hy-AM"/>
        </w:rPr>
        <w:t>5</w:t>
      </w:r>
    </w:p>
    <w:p w14:paraId="4E911672" w14:textId="77777777" w:rsidR="00D61946" w:rsidRPr="00D1416C" w:rsidRDefault="00D61946" w:rsidP="00D61946">
      <w:pPr>
        <w:pStyle w:val="BodyTextIndent3"/>
        <w:spacing w:line="240" w:lineRule="auto"/>
        <w:jc w:val="right"/>
        <w:rPr>
          <w:rFonts w:ascii="GHEA Grapalat" w:hAnsi="GHEA Grapalat" w:cs="Arial"/>
          <w:b/>
          <w:lang w:val="es-ES"/>
        </w:rPr>
      </w:pPr>
      <w:r w:rsidRPr="00D1416C">
        <w:rPr>
          <w:rFonts w:ascii="GHEA Grapalat" w:hAnsi="GHEA Grapalat"/>
          <w:lang w:val="af-ZA"/>
        </w:rPr>
        <w:t>«</w:t>
      </w:r>
      <w:r w:rsidRPr="00D1416C">
        <w:rPr>
          <w:rFonts w:ascii="GHEA Grapalat" w:hAnsi="GHEA Grapalat"/>
          <w:b/>
          <w:lang w:val="hy-AM"/>
        </w:rPr>
        <w:t>ԿՄՋՀ</w:t>
      </w:r>
      <w:r w:rsidRPr="00D1416C">
        <w:rPr>
          <w:rFonts w:ascii="GHEA Grapalat" w:hAnsi="GHEA Grapalat"/>
          <w:b/>
          <w:lang w:val="es-ES"/>
        </w:rPr>
        <w:t>-</w:t>
      </w:r>
      <w:r w:rsidRPr="00D1416C">
        <w:rPr>
          <w:rFonts w:ascii="GHEA Grapalat" w:hAnsi="GHEA Grapalat" w:cs="Sylfaen"/>
          <w:b/>
          <w:lang w:val="hy-AM"/>
        </w:rPr>
        <w:t>ԲՄԱՇՁԲ</w:t>
      </w:r>
      <w:r w:rsidRPr="00D1416C">
        <w:rPr>
          <w:rFonts w:ascii="GHEA Grapalat" w:hAnsi="GHEA Grapalat"/>
          <w:b/>
          <w:lang w:val="es-ES"/>
        </w:rPr>
        <w:t>-</w:t>
      </w:r>
      <w:r w:rsidRPr="00D1416C">
        <w:rPr>
          <w:rFonts w:ascii="GHEA Grapalat" w:hAnsi="GHEA Grapalat"/>
          <w:b/>
          <w:lang w:val="hy-AM"/>
        </w:rPr>
        <w:t>24</w:t>
      </w:r>
      <w:r w:rsidRPr="00D1416C">
        <w:rPr>
          <w:rFonts w:ascii="GHEA Grapalat" w:hAnsi="GHEA Grapalat"/>
          <w:b/>
          <w:lang w:val="es-ES"/>
        </w:rPr>
        <w:t>/</w:t>
      </w:r>
      <w:r w:rsidRPr="00D1416C">
        <w:rPr>
          <w:rFonts w:ascii="GHEA Grapalat" w:hAnsi="GHEA Grapalat"/>
          <w:b/>
          <w:lang w:val="hy-AM"/>
        </w:rPr>
        <w:t>1</w:t>
      </w:r>
      <w:r w:rsidRPr="00D1416C">
        <w:rPr>
          <w:rFonts w:ascii="GHEA Grapalat" w:hAnsi="GHEA Grapalat"/>
          <w:lang w:val="af-ZA"/>
        </w:rPr>
        <w:t>»</w:t>
      </w:r>
      <w:r w:rsidRPr="00D1416C">
        <w:rPr>
          <w:rFonts w:ascii="GHEA Grapalat" w:hAnsi="GHEA Grapalat" w:cs="Sylfaen"/>
          <w:b/>
          <w:lang w:val="es-ES"/>
        </w:rPr>
        <w:t>*</w:t>
      </w:r>
      <w:r w:rsidRPr="00D1416C">
        <w:rPr>
          <w:rFonts w:ascii="GHEA Grapalat" w:hAnsi="GHEA Grapalat"/>
          <w:b/>
          <w:lang w:val="es-ES"/>
        </w:rPr>
        <w:t xml:space="preserve">  </w:t>
      </w:r>
      <w:r w:rsidRPr="00D1416C">
        <w:rPr>
          <w:rFonts w:ascii="GHEA Grapalat" w:hAnsi="GHEA Grapalat" w:cs="Sylfaen"/>
          <w:b/>
          <w:lang w:val="es-ES"/>
        </w:rPr>
        <w:t>ծածկագրով</w:t>
      </w:r>
    </w:p>
    <w:p w14:paraId="2F16FECA" w14:textId="77777777" w:rsidR="00D61946" w:rsidRPr="00D1416C" w:rsidRDefault="00D61946" w:rsidP="00D61946">
      <w:pPr>
        <w:pStyle w:val="BodyTextIndent3"/>
        <w:spacing w:line="240" w:lineRule="auto"/>
        <w:jc w:val="right"/>
        <w:rPr>
          <w:rFonts w:ascii="GHEA Grapalat" w:hAnsi="GHEA Grapalat" w:cs="Arial"/>
          <w:b/>
          <w:lang w:val="es-ES"/>
        </w:rPr>
      </w:pPr>
      <w:r w:rsidRPr="00D1416C">
        <w:rPr>
          <w:rFonts w:ascii="GHEA Grapalat" w:hAnsi="GHEA Grapalat" w:cs="Sylfaen"/>
          <w:b/>
          <w:lang w:val="es-ES"/>
        </w:rPr>
        <w:t>բաց</w:t>
      </w:r>
      <w:r w:rsidRPr="00D1416C">
        <w:rPr>
          <w:rFonts w:ascii="GHEA Grapalat" w:hAnsi="GHEA Grapalat" w:cs="Arial"/>
          <w:b/>
          <w:lang w:val="es-ES"/>
        </w:rPr>
        <w:t xml:space="preserve"> </w:t>
      </w:r>
      <w:r w:rsidRPr="00D1416C">
        <w:rPr>
          <w:rFonts w:ascii="GHEA Grapalat" w:hAnsi="GHEA Grapalat" w:cs="Sylfaen"/>
          <w:b/>
          <w:lang w:val="es-ES"/>
        </w:rPr>
        <w:t>մրցույթի</w:t>
      </w:r>
      <w:r w:rsidRPr="00D1416C">
        <w:rPr>
          <w:rFonts w:ascii="GHEA Grapalat" w:hAnsi="GHEA Grapalat" w:cs="Arial"/>
          <w:b/>
          <w:lang w:val="es-ES"/>
        </w:rPr>
        <w:t xml:space="preserve"> </w:t>
      </w:r>
      <w:r w:rsidRPr="00D1416C">
        <w:rPr>
          <w:rFonts w:ascii="GHEA Grapalat" w:hAnsi="GHEA Grapalat" w:cs="Sylfaen"/>
          <w:b/>
          <w:lang w:val="es-ES"/>
        </w:rPr>
        <w:t>հրավերի</w:t>
      </w:r>
    </w:p>
    <w:p w14:paraId="631A64DD" w14:textId="77777777" w:rsidR="00091EBC" w:rsidRPr="004605D7"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069C65E8" w14:textId="77777777"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091EBC">
      <w:pPr>
        <w:pStyle w:val="NormalWeb"/>
        <w:shd w:val="clear" w:color="auto" w:fill="FFFFFF"/>
        <w:spacing w:before="0" w:beforeAutospacing="0" w:after="0" w:afterAutospacing="0"/>
        <w:ind w:firstLine="375"/>
        <w:rPr>
          <w:rStyle w:val="Strong"/>
          <w:lang w:val="hy-AM"/>
        </w:rPr>
      </w:pPr>
    </w:p>
    <w:p w14:paraId="27B4C740" w14:textId="61074000" w:rsidR="00091EBC" w:rsidRPr="004605D7" w:rsidRDefault="00091EBC" w:rsidP="00D61946">
      <w:pPr>
        <w:pStyle w:val="NormalWeb"/>
        <w:shd w:val="clear" w:color="auto" w:fill="FFFFFF"/>
        <w:spacing w:before="0" w:beforeAutospacing="0" w:after="0" w:afterAutospacing="0"/>
        <w:ind w:firstLine="375"/>
        <w:rPr>
          <w:rStyle w:val="Strong"/>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00D61946">
        <w:rPr>
          <w:rStyle w:val="Strong"/>
          <w:rFonts w:ascii="GHEA Grapalat" w:hAnsi="GHEA Grapalat"/>
          <w:b w:val="0"/>
          <w:bCs w:val="0"/>
          <w:sz w:val="20"/>
          <w:szCs w:val="20"/>
          <w:lang w:val="hy-AM"/>
        </w:rPr>
        <w:t>Ջրվեժի համայնքապետարանի</w:t>
      </w:r>
    </w:p>
    <w:p w14:paraId="5D4CAAC7" w14:textId="4B246609" w:rsidR="00091EBC" w:rsidRPr="00E6597C"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բենեֆիցիար) և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265A5A">
        <w:rPr>
          <w:rStyle w:val="Strong"/>
          <w:rFonts w:ascii="GHEA Grapalat" w:hAnsi="GHEA Grapalat"/>
          <w:b w:val="0"/>
          <w:bCs w:val="0"/>
          <w:sz w:val="20"/>
          <w:szCs w:val="20"/>
          <w:u w:val="single"/>
          <w:lang w:val="hy-AM"/>
        </w:rPr>
        <w:t xml:space="preserve"> </w:t>
      </w:r>
      <w:r w:rsidR="0034164E" w:rsidRPr="000B4CF4">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0034164E" w:rsidRPr="000B4CF4">
        <w:rPr>
          <w:rStyle w:val="Strong"/>
          <w:rFonts w:ascii="GHEA Grapalat" w:hAnsi="GHEA Grapalat"/>
          <w:b w:val="0"/>
          <w:bCs w:val="0"/>
          <w:sz w:val="20"/>
          <w:szCs w:val="20"/>
          <w:lang w:val="hy-AM"/>
        </w:rPr>
        <w:t xml:space="preserve">ցիպալ) </w:t>
      </w:r>
      <w:r w:rsidRPr="004605D7">
        <w:rPr>
          <w:rStyle w:val="Strong"/>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77777777" w:rsidR="00091EBC" w:rsidRPr="004605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կնքվելիք N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Strong"/>
          <w:rFonts w:ascii="GHEA Grapalat" w:hAnsi="GHEA Grapalat"/>
          <w:b w:val="0"/>
          <w:bCs w:val="0"/>
          <w:sz w:val="20"/>
          <w:szCs w:val="20"/>
          <w:lang w:val="hy-AM"/>
        </w:rPr>
        <w:t>ում</w:t>
      </w:r>
      <w:r w:rsidRPr="004605D7">
        <w:rPr>
          <w:rStyle w:val="Strong"/>
          <w:rFonts w:ascii="GHEA Grapalat" w:hAnsi="GHEA Grapalat"/>
          <w:b w:val="0"/>
          <w:bCs w:val="0"/>
          <w:sz w:val="20"/>
          <w:szCs w:val="20"/>
          <w:lang w:val="hy-AM"/>
        </w:rPr>
        <w:t xml:space="preserve">: </w:t>
      </w:r>
    </w:p>
    <w:p w14:paraId="66E4C83C" w14:textId="77777777" w:rsidR="00091EBC" w:rsidRPr="004605D7"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2EA1AB35" w14:textId="77777777" w:rsidR="00091EBC" w:rsidRPr="004605D7"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B31DB56" w14:textId="215AFAE6"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(այսուհետ՝ երաշխիքի գումար)՝ պահանջն ստանալուց </w:t>
      </w:r>
      <w:r w:rsidR="00C8399F">
        <w:rPr>
          <w:rStyle w:val="Strong"/>
          <w:rFonts w:ascii="GHEA Grapalat" w:hAnsi="GHEA Grapalat"/>
          <w:b w:val="0"/>
          <w:bCs w:val="0"/>
          <w:sz w:val="20"/>
          <w:szCs w:val="20"/>
          <w:lang w:val="hy-AM"/>
        </w:rPr>
        <w:t>հինգ</w:t>
      </w:r>
      <w:r w:rsidRPr="004605D7">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D61946" w:rsidRPr="000B2C87">
        <w:rPr>
          <w:rFonts w:ascii="GHEA Grapalat" w:hAnsi="GHEA Grapalat" w:cs="Arial"/>
          <w:sz w:val="20"/>
          <w:szCs w:val="20"/>
          <w:lang w:val="hy-AM"/>
        </w:rPr>
        <w:t>900105228069</w:t>
      </w:r>
      <w:r w:rsidR="00D61946">
        <w:rPr>
          <w:rFonts w:ascii="GHEA Grapalat" w:hAnsi="GHEA Grapalat" w:cs="Arial"/>
          <w:sz w:val="20"/>
          <w:szCs w:val="20"/>
          <w:lang w:val="hy-AM"/>
        </w:rPr>
        <w:t xml:space="preserve"> </w:t>
      </w:r>
      <w:r w:rsidRPr="004605D7">
        <w:rPr>
          <w:rStyle w:val="Strong"/>
          <w:rFonts w:ascii="GHEA Grapalat" w:hAnsi="GHEA Grapalat"/>
          <w:b w:val="0"/>
          <w:bCs w:val="0"/>
          <w:sz w:val="20"/>
          <w:szCs w:val="20"/>
          <w:lang w:val="hy-AM"/>
        </w:rPr>
        <w:t>հաշվեհամարին փոխանցման միջոցով:</w:t>
      </w:r>
    </w:p>
    <w:p w14:paraId="3D919542"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7E5899" w14:textId="1AD601CF" w:rsidR="006C4836" w:rsidRPr="00842CF6" w:rsidRDefault="0024041A" w:rsidP="00D61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բենեֆիցիարի և պրիցիպալի միջև կնքվելիք</w:t>
      </w:r>
      <w:r w:rsidR="00D61946">
        <w:rPr>
          <w:rFonts w:ascii="GHEA Grapalat" w:hAnsi="GHEA Grapalat"/>
          <w:color w:val="000000"/>
          <w:sz w:val="20"/>
          <w:szCs w:val="20"/>
          <w:lang w:val="hy-AM"/>
        </w:rPr>
        <w:t xml:space="preserve"> </w:t>
      </w:r>
      <w:r w:rsidR="006C4836" w:rsidRPr="00842CF6">
        <w:rPr>
          <w:rFonts w:ascii="GHEA Grapalat" w:hAnsi="GHEA Grapalat"/>
          <w:color w:val="000000"/>
          <w:sz w:val="20"/>
          <w:szCs w:val="20"/>
          <w:lang w:val="hy-AM"/>
        </w:rPr>
        <w:t xml:space="preserve">N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D61946" w:rsidRPr="00842CF6">
        <w:rPr>
          <w:rFonts w:ascii="GHEA Grapalat" w:hAnsi="GHEA Grapalat"/>
          <w:color w:val="000000"/>
          <w:sz w:val="20"/>
          <w:szCs w:val="20"/>
          <w:lang w:val="hy-AM"/>
        </w:rPr>
        <w:t>պայմանագիրն ուժի մեջ մտնելու օրվանից մինչև</w:t>
      </w:r>
    </w:p>
    <w:p w14:paraId="6019D0A7" w14:textId="638FD780" w:rsidR="006C4836" w:rsidRPr="00842CF6" w:rsidRDefault="006C4836" w:rsidP="00D61946">
      <w:pPr>
        <w:pStyle w:val="NormalWeb"/>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473BFE19" w14:textId="77777777" w:rsidR="00D61946" w:rsidRDefault="006C4836" w:rsidP="006C4836">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59668629" w14:textId="1F101680" w:rsidR="006C4836" w:rsidRPr="00842CF6" w:rsidRDefault="006C4836" w:rsidP="006C4836">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4F6A9ECE" w14:textId="5034BB46" w:rsidR="00436DA1" w:rsidRPr="003750DF" w:rsidRDefault="006C4836" w:rsidP="00436DA1">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r w:rsidR="00D61946">
        <w:rPr>
          <w:rFonts w:ascii="GHEA Grapalat" w:hAnsi="GHEA Grapalat"/>
          <w:color w:val="000000"/>
          <w:sz w:val="20"/>
          <w:szCs w:val="20"/>
          <w:lang w:val="hy-AM"/>
        </w:rPr>
        <w:t xml:space="preserve"> </w:t>
      </w:r>
      <w:r w:rsidR="00D61946" w:rsidRPr="00221D0C">
        <w:rPr>
          <w:rFonts w:ascii="GHEA Grapalat" w:hAnsi="GHEA Grapalat"/>
          <w:b/>
          <w:color w:val="FF0000"/>
          <w:sz w:val="20"/>
          <w:szCs w:val="20"/>
          <w:lang w:val="hy-AM"/>
        </w:rPr>
        <w:t>jrvezh-gnumner@mail.ru</w:t>
      </w:r>
      <w:r w:rsidR="00D61946" w:rsidRPr="008242F8">
        <w:rPr>
          <w:rFonts w:ascii="GHEA Grapalat" w:hAnsi="GHEA Grapalat"/>
          <w:color w:val="000000"/>
          <w:sz w:val="20"/>
          <w:szCs w:val="20"/>
          <w:lang w:val="hy-AM"/>
        </w:rPr>
        <w:t xml:space="preserve"> </w:t>
      </w:r>
      <w:r w:rsidR="00436DA1">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sidR="00436DA1">
        <w:rPr>
          <w:rFonts w:ascii="GHEA Grapalat" w:hAnsi="GHEA Grapalat" w:cs="Sylfaen"/>
          <w:vertAlign w:val="superscript"/>
          <w:lang w:val="hy-AM"/>
        </w:rPr>
        <w:t xml:space="preserve">   </w:t>
      </w:r>
      <w:r w:rsidR="00436DA1" w:rsidRPr="003750DF">
        <w:rPr>
          <w:rFonts w:ascii="GHEA Grapalat" w:hAnsi="GHEA Grapalat" w:cs="Sylfaen"/>
          <w:vertAlign w:val="superscript"/>
          <w:lang w:val="hy-AM"/>
        </w:rPr>
        <w:t xml:space="preserve"> </w:t>
      </w:r>
    </w:p>
    <w:p w14:paraId="4D35B786" w14:textId="77777777" w:rsidR="006C4836" w:rsidRPr="00842CF6" w:rsidRDefault="006C4836" w:rsidP="006C4836">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20CE6759" w14:textId="77777777" w:rsidR="00091EBC" w:rsidRPr="004605D7" w:rsidRDefault="00091EBC" w:rsidP="00807F72">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4605D7"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14:paraId="510D9878" w14:textId="77777777" w:rsidR="00DC3470" w:rsidRPr="00E6597C"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119F1D52" w14:textId="3DBD7ECF" w:rsidR="00DC3470" w:rsidRPr="004605D7"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20349195" w14:textId="77777777" w:rsidR="00DC3470" w:rsidRPr="00CB242F"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r w:rsidR="00E36F9C">
        <w:fldChar w:fldCharType="begin"/>
      </w:r>
      <w:r w:rsidR="00E36F9C" w:rsidRPr="006F1AAD">
        <w:rPr>
          <w:lang w:val="hy-AM"/>
          <w:rPrChange w:id="12" w:author="Sergey Shahnazaryan" w:date="2024-02-09T13:10:00Z">
            <w:rPr>
              <w:rFonts w:ascii="Arial LatArm" w:hAnsi="Arial LatArm"/>
              <w:i/>
              <w:sz w:val="20"/>
              <w:szCs w:val="20"/>
              <w:lang w:val="en-AU"/>
            </w:rPr>
          </w:rPrChange>
        </w:rPr>
        <w:instrText xml:space="preserve"> HYPERLINK "http://www.procurement.am" </w:instrText>
      </w:r>
      <w:r w:rsidR="00E36F9C">
        <w:fldChar w:fldCharType="separate"/>
      </w:r>
      <w:r w:rsidRPr="004605D7">
        <w:rPr>
          <w:rStyle w:val="Hyperlink"/>
          <w:rFonts w:ascii="GHEA Grapalat" w:hAnsi="GHEA Grapalat"/>
          <w:sz w:val="20"/>
          <w:szCs w:val="20"/>
          <w:lang w:val="hy-AM"/>
        </w:rPr>
        <w:t>www.procurement.am</w:t>
      </w:r>
      <w:r w:rsidR="00E36F9C">
        <w:rPr>
          <w:rStyle w:val="Hyperlink"/>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0BD6C57"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570D0AE1"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9C9D490" w14:textId="202B7497" w:rsidR="00F02279" w:rsidRPr="00E6597C" w:rsidRDefault="00AB2DA5" w:rsidP="00E95ECC">
      <w:pPr>
        <w:pStyle w:val="FootnoteText"/>
        <w:jc w:val="both"/>
        <w:rPr>
          <w:rFonts w:ascii="GHEA Grapalat" w:hAnsi="GHEA Grapalat"/>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536EBA50" w14:textId="5028998C" w:rsidR="00F02279" w:rsidRPr="00E95ECC" w:rsidRDefault="00F02279" w:rsidP="00F0227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0019419E" w:rsidRPr="00E95ECC">
        <w:rPr>
          <w:rFonts w:ascii="GHEA Grapalat" w:hAnsi="GHEA Grapalat" w:cs="Sylfaen"/>
          <w:b/>
          <w:lang w:val="hy-AM"/>
        </w:rPr>
        <w:t>7</w:t>
      </w:r>
    </w:p>
    <w:p w14:paraId="308ED93A" w14:textId="77777777" w:rsidR="00E95ECC" w:rsidRPr="00D1416C" w:rsidRDefault="00E95ECC" w:rsidP="00E95ECC">
      <w:pPr>
        <w:pStyle w:val="BodyTextIndent3"/>
        <w:spacing w:line="240" w:lineRule="auto"/>
        <w:jc w:val="right"/>
        <w:rPr>
          <w:rFonts w:ascii="GHEA Grapalat" w:hAnsi="GHEA Grapalat" w:cs="Arial"/>
          <w:b/>
          <w:lang w:val="es-ES"/>
        </w:rPr>
      </w:pPr>
      <w:r w:rsidRPr="00D1416C">
        <w:rPr>
          <w:rFonts w:ascii="GHEA Grapalat" w:hAnsi="GHEA Grapalat"/>
          <w:lang w:val="af-ZA"/>
        </w:rPr>
        <w:t>«</w:t>
      </w:r>
      <w:r w:rsidRPr="00D1416C">
        <w:rPr>
          <w:rFonts w:ascii="GHEA Grapalat" w:hAnsi="GHEA Grapalat"/>
          <w:b/>
          <w:lang w:val="hy-AM"/>
        </w:rPr>
        <w:t>ԿՄՋՀ</w:t>
      </w:r>
      <w:r w:rsidRPr="00D1416C">
        <w:rPr>
          <w:rFonts w:ascii="GHEA Grapalat" w:hAnsi="GHEA Grapalat"/>
          <w:b/>
          <w:lang w:val="es-ES"/>
        </w:rPr>
        <w:t>-</w:t>
      </w:r>
      <w:r w:rsidRPr="00D1416C">
        <w:rPr>
          <w:rFonts w:ascii="GHEA Grapalat" w:hAnsi="GHEA Grapalat" w:cs="Sylfaen"/>
          <w:b/>
          <w:lang w:val="hy-AM"/>
        </w:rPr>
        <w:t>ԲՄԱՇՁԲ</w:t>
      </w:r>
      <w:r w:rsidRPr="00D1416C">
        <w:rPr>
          <w:rFonts w:ascii="GHEA Grapalat" w:hAnsi="GHEA Grapalat"/>
          <w:b/>
          <w:lang w:val="es-ES"/>
        </w:rPr>
        <w:t>-</w:t>
      </w:r>
      <w:r w:rsidRPr="00D1416C">
        <w:rPr>
          <w:rFonts w:ascii="GHEA Grapalat" w:hAnsi="GHEA Grapalat"/>
          <w:b/>
          <w:lang w:val="hy-AM"/>
        </w:rPr>
        <w:t>24</w:t>
      </w:r>
      <w:r w:rsidRPr="00D1416C">
        <w:rPr>
          <w:rFonts w:ascii="GHEA Grapalat" w:hAnsi="GHEA Grapalat"/>
          <w:b/>
          <w:lang w:val="es-ES"/>
        </w:rPr>
        <w:t>/</w:t>
      </w:r>
      <w:r w:rsidRPr="00D1416C">
        <w:rPr>
          <w:rFonts w:ascii="GHEA Grapalat" w:hAnsi="GHEA Grapalat"/>
          <w:b/>
          <w:lang w:val="hy-AM"/>
        </w:rPr>
        <w:t>1</w:t>
      </w:r>
      <w:r w:rsidRPr="00D1416C">
        <w:rPr>
          <w:rFonts w:ascii="GHEA Grapalat" w:hAnsi="GHEA Grapalat"/>
          <w:lang w:val="af-ZA"/>
        </w:rPr>
        <w:t>»</w:t>
      </w:r>
      <w:r w:rsidRPr="00D1416C">
        <w:rPr>
          <w:rFonts w:ascii="GHEA Grapalat" w:hAnsi="GHEA Grapalat" w:cs="Sylfaen"/>
          <w:b/>
          <w:lang w:val="es-ES"/>
        </w:rPr>
        <w:t>*</w:t>
      </w:r>
      <w:r w:rsidRPr="00D1416C">
        <w:rPr>
          <w:rFonts w:ascii="GHEA Grapalat" w:hAnsi="GHEA Grapalat"/>
          <w:b/>
          <w:lang w:val="es-ES"/>
        </w:rPr>
        <w:t xml:space="preserve">  </w:t>
      </w:r>
      <w:r w:rsidRPr="00D1416C">
        <w:rPr>
          <w:rFonts w:ascii="GHEA Grapalat" w:hAnsi="GHEA Grapalat" w:cs="Sylfaen"/>
          <w:b/>
          <w:lang w:val="es-ES"/>
        </w:rPr>
        <w:t>ծածկագրով</w:t>
      </w:r>
    </w:p>
    <w:p w14:paraId="73305228" w14:textId="77777777" w:rsidR="00E95ECC" w:rsidRPr="00D1416C" w:rsidRDefault="00E95ECC" w:rsidP="00E95ECC">
      <w:pPr>
        <w:pStyle w:val="BodyTextIndent3"/>
        <w:spacing w:line="240" w:lineRule="auto"/>
        <w:jc w:val="right"/>
        <w:rPr>
          <w:rFonts w:ascii="GHEA Grapalat" w:hAnsi="GHEA Grapalat" w:cs="Arial"/>
          <w:b/>
          <w:lang w:val="es-ES"/>
        </w:rPr>
      </w:pPr>
      <w:r w:rsidRPr="00D1416C">
        <w:rPr>
          <w:rFonts w:ascii="GHEA Grapalat" w:hAnsi="GHEA Grapalat" w:cs="Sylfaen"/>
          <w:b/>
          <w:lang w:val="es-ES"/>
        </w:rPr>
        <w:t>բաց</w:t>
      </w:r>
      <w:r w:rsidRPr="00D1416C">
        <w:rPr>
          <w:rFonts w:ascii="GHEA Grapalat" w:hAnsi="GHEA Grapalat" w:cs="Arial"/>
          <w:b/>
          <w:lang w:val="es-ES"/>
        </w:rPr>
        <w:t xml:space="preserve"> </w:t>
      </w:r>
      <w:r w:rsidRPr="00D1416C">
        <w:rPr>
          <w:rFonts w:ascii="GHEA Grapalat" w:hAnsi="GHEA Grapalat" w:cs="Sylfaen"/>
          <w:b/>
          <w:lang w:val="es-ES"/>
        </w:rPr>
        <w:t>մրցույթի</w:t>
      </w:r>
      <w:r w:rsidRPr="00D1416C">
        <w:rPr>
          <w:rFonts w:ascii="GHEA Grapalat" w:hAnsi="GHEA Grapalat" w:cs="Arial"/>
          <w:b/>
          <w:lang w:val="es-ES"/>
        </w:rPr>
        <w:t xml:space="preserve"> </w:t>
      </w:r>
      <w:r w:rsidRPr="00D1416C">
        <w:rPr>
          <w:rFonts w:ascii="GHEA Grapalat" w:hAnsi="GHEA Grapalat" w:cs="Sylfaen"/>
          <w:b/>
          <w:lang w:val="es-ES"/>
        </w:rPr>
        <w:t>հրավերի</w:t>
      </w:r>
    </w:p>
    <w:p w14:paraId="136A62A0" w14:textId="77777777" w:rsidR="00F02279" w:rsidRPr="00E6597C" w:rsidRDefault="00F02279" w:rsidP="00F02279">
      <w:pPr>
        <w:jc w:val="right"/>
        <w:rPr>
          <w:rFonts w:ascii="GHEA Grapalat" w:hAnsi="GHEA Grapalat"/>
          <w:lang w:val="es-ES"/>
        </w:rPr>
      </w:pPr>
    </w:p>
    <w:p w14:paraId="3B138A80" w14:textId="77777777" w:rsidR="00E95ECC" w:rsidRPr="0009627D" w:rsidRDefault="00E95ECC" w:rsidP="00E95ECC">
      <w:pPr>
        <w:tabs>
          <w:tab w:val="left" w:pos="2268"/>
        </w:tabs>
        <w:ind w:left="-284" w:firstLine="284"/>
        <w:jc w:val="center"/>
        <w:rPr>
          <w:rFonts w:ascii="GHEA Grapalat" w:hAnsi="GHEA Grapalat" w:cs="Times Armenian"/>
          <w:b/>
          <w:sz w:val="22"/>
          <w:szCs w:val="22"/>
          <w:lang w:val="es-ES"/>
        </w:rPr>
      </w:pPr>
      <w:r w:rsidRPr="0009627D">
        <w:rPr>
          <w:rFonts w:ascii="GHEA Grapalat" w:hAnsi="GHEA Grapalat"/>
          <w:b/>
          <w:sz w:val="22"/>
          <w:szCs w:val="22"/>
          <w:lang w:val="hy-AM"/>
        </w:rPr>
        <w:t>ՋՐՎԵԺ ՀԱՄԱՅՆՔԻ ՆԵՐՀԱՄԱՅՆՔԱՅԻՆ ՃԱՆԱՊԱՐՀՆԵՐԻ ԱՍՖԱԼՏԱՊԱՏՄԱՆ ԱՇԽԱՏԱՆՔՆԵՐԻ</w:t>
      </w:r>
      <w:r>
        <w:rPr>
          <w:rFonts w:ascii="GHEA Grapalat" w:hAnsi="GHEA Grapalat"/>
          <w:b/>
          <w:sz w:val="22"/>
          <w:szCs w:val="22"/>
          <w:lang w:val="hy-AM"/>
        </w:rPr>
        <w:t xml:space="preserve"> </w:t>
      </w:r>
      <w:r w:rsidRPr="0009627D">
        <w:rPr>
          <w:rFonts w:ascii="GHEA Grapalat" w:hAnsi="GHEA Grapalat" w:cs="Sylfaen"/>
          <w:b/>
          <w:sz w:val="22"/>
          <w:szCs w:val="22"/>
          <w:lang w:val="pt-BR"/>
        </w:rPr>
        <w:t>ԿԱՏԱՐՄԱՆ</w:t>
      </w:r>
      <w:r>
        <w:rPr>
          <w:rFonts w:ascii="GHEA Grapalat" w:hAnsi="GHEA Grapalat" w:cs="Sylfaen"/>
          <w:b/>
          <w:sz w:val="22"/>
          <w:szCs w:val="22"/>
          <w:lang w:val="hy-AM"/>
        </w:rPr>
        <w:t xml:space="preserve"> </w:t>
      </w:r>
      <w:r w:rsidRPr="0009627D">
        <w:rPr>
          <w:rFonts w:ascii="GHEA Grapalat" w:hAnsi="GHEA Grapalat" w:cs="Sylfaen"/>
          <w:b/>
          <w:sz w:val="22"/>
          <w:szCs w:val="22"/>
          <w:lang w:val="pt-BR"/>
        </w:rPr>
        <w:t>ԳՆՄԱՆ</w:t>
      </w:r>
      <w:r w:rsidRPr="0009627D">
        <w:rPr>
          <w:rFonts w:ascii="GHEA Grapalat" w:hAnsi="GHEA Grapalat" w:cs="Times Armenian"/>
          <w:b/>
          <w:sz w:val="22"/>
          <w:szCs w:val="22"/>
          <w:lang w:val="es-ES"/>
        </w:rPr>
        <w:t xml:space="preserve">  </w:t>
      </w:r>
      <w:r w:rsidRPr="0009627D">
        <w:rPr>
          <w:rFonts w:ascii="GHEA Grapalat" w:hAnsi="GHEA Grapalat" w:cs="Sylfaen"/>
          <w:b/>
          <w:sz w:val="22"/>
          <w:szCs w:val="22"/>
          <w:lang w:val="pt-BR"/>
        </w:rPr>
        <w:t>ՊԱՅՄԱՆԱԳԻՐ</w:t>
      </w:r>
    </w:p>
    <w:p w14:paraId="77B5132F" w14:textId="77777777" w:rsidR="00E95ECC" w:rsidRPr="00D61946" w:rsidRDefault="00E95ECC" w:rsidP="00E95ECC">
      <w:pPr>
        <w:ind w:left="-142" w:firstLine="142"/>
        <w:jc w:val="center"/>
        <w:rPr>
          <w:rFonts w:ascii="GHEA Grapalat" w:hAnsi="GHEA Grapalat"/>
          <w:b/>
          <w:sz w:val="22"/>
          <w:szCs w:val="22"/>
          <w:u w:val="single"/>
          <w:lang w:val="hy-AM"/>
        </w:rPr>
      </w:pPr>
      <w:r w:rsidRPr="0009627D">
        <w:rPr>
          <w:rFonts w:ascii="GHEA Grapalat" w:hAnsi="GHEA Grapalat"/>
          <w:b/>
          <w:sz w:val="22"/>
          <w:szCs w:val="22"/>
          <w:lang w:val="hy-AM"/>
        </w:rPr>
        <w:t>N</w:t>
      </w:r>
      <w:r w:rsidRPr="0009627D">
        <w:rPr>
          <w:rFonts w:ascii="GHEA Grapalat" w:hAnsi="GHEA Grapalat"/>
          <w:b/>
          <w:sz w:val="22"/>
          <w:szCs w:val="22"/>
          <w:lang w:val="es-ES"/>
        </w:rPr>
        <w:t xml:space="preserve"> </w:t>
      </w:r>
      <w:r w:rsidRPr="0009627D">
        <w:rPr>
          <w:rFonts w:ascii="GHEA Grapalat" w:hAnsi="GHEA Grapalat"/>
          <w:b/>
          <w:sz w:val="22"/>
          <w:szCs w:val="22"/>
          <w:lang w:val="hy-AM"/>
        </w:rPr>
        <w:t>ԿՄՋՀ</w:t>
      </w:r>
      <w:r w:rsidRPr="0009627D">
        <w:rPr>
          <w:rFonts w:ascii="GHEA Grapalat" w:hAnsi="GHEA Grapalat"/>
          <w:b/>
          <w:sz w:val="22"/>
          <w:szCs w:val="22"/>
          <w:lang w:val="es-ES"/>
        </w:rPr>
        <w:t>-</w:t>
      </w:r>
      <w:r w:rsidRPr="0009627D">
        <w:rPr>
          <w:rFonts w:ascii="GHEA Grapalat" w:hAnsi="GHEA Grapalat" w:cs="Sylfaen"/>
          <w:b/>
          <w:sz w:val="22"/>
          <w:szCs w:val="22"/>
          <w:lang w:val="hy-AM"/>
        </w:rPr>
        <w:t>Բ</w:t>
      </w:r>
      <w:r w:rsidRPr="0009627D">
        <w:rPr>
          <w:rFonts w:ascii="GHEA Grapalat" w:hAnsi="GHEA Grapalat" w:cs="Sylfaen"/>
          <w:b/>
          <w:sz w:val="22"/>
          <w:szCs w:val="22"/>
        </w:rPr>
        <w:t>Մ</w:t>
      </w:r>
      <w:r w:rsidRPr="0009627D">
        <w:rPr>
          <w:rFonts w:ascii="GHEA Grapalat" w:hAnsi="GHEA Grapalat" w:cs="Sylfaen"/>
          <w:b/>
          <w:sz w:val="22"/>
          <w:szCs w:val="22"/>
          <w:lang w:val="hy-AM"/>
        </w:rPr>
        <w:t>Ա</w:t>
      </w:r>
      <w:r w:rsidRPr="0009627D">
        <w:rPr>
          <w:rFonts w:ascii="GHEA Grapalat" w:hAnsi="GHEA Grapalat" w:cs="Sylfaen"/>
          <w:b/>
          <w:sz w:val="22"/>
          <w:szCs w:val="22"/>
        </w:rPr>
        <w:t>Շ</w:t>
      </w:r>
      <w:r w:rsidRPr="0009627D">
        <w:rPr>
          <w:rFonts w:ascii="GHEA Grapalat" w:hAnsi="GHEA Grapalat" w:cs="Sylfaen"/>
          <w:b/>
          <w:sz w:val="22"/>
          <w:szCs w:val="22"/>
          <w:lang w:val="hy-AM"/>
        </w:rPr>
        <w:t>ՁԲ</w:t>
      </w:r>
      <w:r w:rsidRPr="0009627D">
        <w:rPr>
          <w:rFonts w:ascii="GHEA Grapalat" w:hAnsi="GHEA Grapalat"/>
          <w:b/>
          <w:sz w:val="22"/>
          <w:szCs w:val="22"/>
          <w:lang w:val="es-ES"/>
        </w:rPr>
        <w:t>-</w:t>
      </w:r>
      <w:r w:rsidRPr="0009627D">
        <w:rPr>
          <w:rFonts w:ascii="GHEA Grapalat" w:hAnsi="GHEA Grapalat"/>
          <w:b/>
          <w:sz w:val="22"/>
          <w:szCs w:val="22"/>
          <w:lang w:val="hy-AM"/>
        </w:rPr>
        <w:t>2</w:t>
      </w:r>
      <w:r>
        <w:rPr>
          <w:rFonts w:ascii="GHEA Grapalat" w:hAnsi="GHEA Grapalat"/>
          <w:b/>
          <w:sz w:val="22"/>
          <w:szCs w:val="22"/>
          <w:lang w:val="hy-AM"/>
        </w:rPr>
        <w:t>4</w:t>
      </w:r>
      <w:r w:rsidRPr="0009627D">
        <w:rPr>
          <w:rFonts w:ascii="GHEA Grapalat" w:hAnsi="GHEA Grapalat"/>
          <w:b/>
          <w:sz w:val="22"/>
          <w:szCs w:val="22"/>
          <w:lang w:val="es-ES"/>
        </w:rPr>
        <w:t>/</w:t>
      </w:r>
      <w:r>
        <w:rPr>
          <w:rFonts w:ascii="GHEA Grapalat" w:hAnsi="GHEA Grapalat"/>
          <w:b/>
          <w:sz w:val="22"/>
          <w:szCs w:val="22"/>
          <w:lang w:val="hy-AM"/>
        </w:rPr>
        <w:t>1</w:t>
      </w:r>
    </w:p>
    <w:p w14:paraId="78ADE53C" w14:textId="77777777" w:rsidR="00E95ECC" w:rsidRPr="00E6597C" w:rsidRDefault="00E95ECC" w:rsidP="00E95ECC">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w:t>
      </w:r>
      <w:r w:rsidRPr="002B7FB3">
        <w:rPr>
          <w:rFonts w:ascii="GHEA Grapalat" w:hAnsi="GHEA Grapalat" w:cs="Sylfaen"/>
          <w:sz w:val="20"/>
          <w:lang w:val="hy-AM"/>
        </w:rPr>
        <w:t>Ջրվեժ</w:t>
      </w:r>
      <w:r w:rsidRPr="00604562">
        <w:rPr>
          <w:rFonts w:ascii="GHEA Grapalat" w:hAnsi="GHEA Grapalat" w:cs="Sylfaen"/>
          <w:sz w:val="20"/>
          <w:lang w:val="es-ES"/>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w:t>
      </w:r>
      <w:r>
        <w:rPr>
          <w:rFonts w:ascii="GHEA Grapalat" w:hAnsi="GHEA Grapalat" w:cs="Sylfaen"/>
          <w:sz w:val="20"/>
          <w:lang w:val="hy-AM"/>
        </w:rPr>
        <w:t>24թ</w:t>
      </w:r>
      <w:r w:rsidRPr="00E6597C">
        <w:rPr>
          <w:rFonts w:ascii="GHEA Grapalat" w:hAnsi="GHEA Grapalat" w:cs="Sylfaen"/>
          <w:sz w:val="20"/>
          <w:lang w:val="hy-AM"/>
        </w:rPr>
        <w:t>.</w:t>
      </w:r>
    </w:p>
    <w:p w14:paraId="4240360B" w14:textId="77777777" w:rsidR="00E95ECC" w:rsidRPr="00E6597C" w:rsidRDefault="00E95ECC" w:rsidP="00E95ECC">
      <w:pPr>
        <w:jc w:val="both"/>
        <w:rPr>
          <w:rFonts w:ascii="GHEA Grapalat" w:hAnsi="GHEA Grapalat"/>
          <w:lang w:val="es-ES"/>
        </w:rPr>
      </w:pPr>
    </w:p>
    <w:p w14:paraId="72F6D20A" w14:textId="6378E094" w:rsidR="00F02279" w:rsidRPr="00E6597C" w:rsidRDefault="00E95ECC" w:rsidP="00E95ECC">
      <w:pPr>
        <w:ind w:firstLine="720"/>
        <w:jc w:val="both"/>
        <w:rPr>
          <w:rFonts w:ascii="GHEA Grapalat" w:hAnsi="GHEA Grapalat" w:cs="Sylfaen"/>
          <w:sz w:val="20"/>
          <w:szCs w:val="20"/>
          <w:lang w:val="pt-BR"/>
        </w:rPr>
      </w:pPr>
      <w:r w:rsidRPr="0009627D">
        <w:rPr>
          <w:rFonts w:ascii="GHEA Grapalat" w:hAnsi="GHEA Grapalat" w:cs="Sylfaen"/>
          <w:sz w:val="20"/>
          <w:szCs w:val="20"/>
          <w:lang w:val="hy-AM"/>
        </w:rPr>
        <w:t>Ջրվեժի համայնքապետարանը</w:t>
      </w:r>
      <w:r w:rsidRPr="0009627D">
        <w:rPr>
          <w:rFonts w:ascii="GHEA Grapalat" w:hAnsi="GHEA Grapalat" w:cs="Times Armenian"/>
          <w:sz w:val="20"/>
          <w:szCs w:val="20"/>
          <w:lang w:val="hy-AM"/>
        </w:rPr>
        <w:t xml:space="preserve">, </w:t>
      </w:r>
      <w:r w:rsidRPr="0009627D">
        <w:rPr>
          <w:rFonts w:ascii="GHEA Grapalat" w:hAnsi="GHEA Grapalat" w:cs="Sylfaen"/>
          <w:sz w:val="20"/>
          <w:szCs w:val="20"/>
          <w:lang w:val="hy-AM"/>
        </w:rPr>
        <w:t>ի</w:t>
      </w:r>
      <w:r w:rsidRPr="0009627D">
        <w:rPr>
          <w:rFonts w:ascii="GHEA Grapalat" w:hAnsi="GHEA Grapalat" w:cs="Times Armenian"/>
          <w:sz w:val="20"/>
          <w:szCs w:val="20"/>
          <w:lang w:val="hy-AM"/>
        </w:rPr>
        <w:t xml:space="preserve"> </w:t>
      </w:r>
      <w:r w:rsidRPr="0009627D">
        <w:rPr>
          <w:rFonts w:ascii="GHEA Grapalat" w:hAnsi="GHEA Grapalat" w:cs="Sylfaen"/>
          <w:sz w:val="20"/>
          <w:szCs w:val="20"/>
          <w:lang w:val="hy-AM"/>
        </w:rPr>
        <w:t>դեմս համայնքի ղեկավար՝</w:t>
      </w:r>
      <w:r w:rsidRPr="0009627D">
        <w:rPr>
          <w:rFonts w:ascii="GHEA Grapalat" w:hAnsi="GHEA Grapalat" w:cs="Times Armenian"/>
          <w:sz w:val="20"/>
          <w:szCs w:val="20"/>
          <w:lang w:val="hy-AM"/>
        </w:rPr>
        <w:t xml:space="preserve"> </w:t>
      </w:r>
      <w:r>
        <w:rPr>
          <w:rFonts w:ascii="GHEA Grapalat" w:hAnsi="GHEA Grapalat" w:cs="Times Armenian"/>
          <w:sz w:val="20"/>
          <w:szCs w:val="20"/>
          <w:lang w:val="hy-AM"/>
        </w:rPr>
        <w:t>Նորայր Սանթրոսյան</w:t>
      </w:r>
      <w:r w:rsidRPr="0009627D">
        <w:rPr>
          <w:rFonts w:ascii="GHEA Grapalat" w:hAnsi="GHEA Grapalat" w:cs="Sylfaen"/>
          <w:sz w:val="20"/>
          <w:szCs w:val="20"/>
          <w:lang w:val="hy-AM"/>
        </w:rPr>
        <w:t>ի</w:t>
      </w:r>
      <w:r w:rsidRPr="0009627D">
        <w:rPr>
          <w:rFonts w:ascii="GHEA Grapalat" w:hAnsi="GHEA Grapalat" w:cs="Times Armenian"/>
          <w:sz w:val="20"/>
          <w:szCs w:val="20"/>
          <w:lang w:val="hy-AM"/>
        </w:rPr>
        <w:t xml:space="preserve">, </w:t>
      </w:r>
      <w:r w:rsidR="00F02279" w:rsidRPr="00E6597C">
        <w:rPr>
          <w:rFonts w:ascii="GHEA Grapalat" w:hAnsi="GHEA Grapalat" w:cs="Sylfaen"/>
          <w:sz w:val="20"/>
          <w:szCs w:val="20"/>
          <w:lang w:val="pt-BR"/>
        </w:rPr>
        <w:t xml:space="preserve">որը գործում է </w:t>
      </w:r>
      <w:r w:rsidRPr="0009627D">
        <w:rPr>
          <w:rFonts w:ascii="GHEA Grapalat" w:hAnsi="GHEA Grapalat"/>
          <w:sz w:val="20"/>
          <w:szCs w:val="20"/>
          <w:lang w:val="hy-AM"/>
        </w:rPr>
        <w:t>կազմակերպության</w:t>
      </w:r>
      <w:r w:rsidR="00F02279" w:rsidRPr="00E6597C">
        <w:rPr>
          <w:rFonts w:ascii="GHEA Grapalat" w:hAnsi="GHEA Grapalat" w:cs="Sylfaen"/>
          <w:sz w:val="20"/>
          <w:szCs w:val="20"/>
          <w:lang w:val="pt-BR"/>
        </w:rPr>
        <w:t xml:space="preserve">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04CF6E70" w:rsidR="006E3999" w:rsidRPr="007F0FB8" w:rsidRDefault="00F02279" w:rsidP="00F82ACA">
      <w:pPr>
        <w:ind w:left="-142" w:firstLine="850"/>
        <w:jc w:val="both"/>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r w:rsidR="006E3999">
        <w:rPr>
          <w:rFonts w:ascii="GHEA Grapalat" w:hAnsi="GHEA Grapalat" w:cs="Arial"/>
          <w:sz w:val="20"/>
          <w:szCs w:val="20"/>
          <w:lang w:val="es-ES"/>
        </w:rPr>
        <w:t>օգտագործ</w:t>
      </w:r>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E95ECC" w:rsidRPr="0009627D">
        <w:rPr>
          <w:rFonts w:ascii="GHEA Grapalat" w:hAnsi="GHEA Grapalat"/>
          <w:sz w:val="20"/>
          <w:szCs w:val="20"/>
          <w:lang w:val="hy-AM"/>
        </w:rPr>
        <w:t>Ջրվեժ համայնքի ներհամայնքային ճանապարհների ասֆալտապատման</w:t>
      </w:r>
      <w:r w:rsidR="00E95ECC" w:rsidRPr="0009627D">
        <w:rPr>
          <w:rFonts w:ascii="GHEA Grapalat" w:hAnsi="GHEA Grapalat"/>
          <w:sz w:val="22"/>
          <w:szCs w:val="22"/>
          <w:lang w:val="hy-AM"/>
        </w:rPr>
        <w:t xml:space="preserve"> </w:t>
      </w: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w:t>
      </w:r>
      <w:r w:rsidR="00F82ACA" w:rsidRPr="00F82ACA">
        <w:rPr>
          <w:rFonts w:ascii="GHEA Grapalat" w:hAnsi="GHEA Grapalat"/>
          <w:sz w:val="20"/>
          <w:szCs w:val="20"/>
          <w:lang w:val="hy-AM"/>
        </w:rPr>
        <w:t>ԿՄՋՀ</w:t>
      </w:r>
      <w:r w:rsidR="00F82ACA" w:rsidRPr="00F82ACA">
        <w:rPr>
          <w:rFonts w:ascii="GHEA Grapalat" w:hAnsi="GHEA Grapalat"/>
          <w:sz w:val="20"/>
          <w:szCs w:val="20"/>
          <w:lang w:val="es-ES"/>
        </w:rPr>
        <w:t>-</w:t>
      </w:r>
      <w:r w:rsidR="00F82ACA" w:rsidRPr="00F82ACA">
        <w:rPr>
          <w:rFonts w:ascii="GHEA Grapalat" w:hAnsi="GHEA Grapalat" w:cs="Sylfaen"/>
          <w:sz w:val="20"/>
          <w:szCs w:val="20"/>
          <w:lang w:val="hy-AM"/>
        </w:rPr>
        <w:t>ԲՄԱՇՁԲ</w:t>
      </w:r>
      <w:r w:rsidR="00F82ACA" w:rsidRPr="00F82ACA">
        <w:rPr>
          <w:rFonts w:ascii="GHEA Grapalat" w:hAnsi="GHEA Grapalat"/>
          <w:sz w:val="20"/>
          <w:szCs w:val="20"/>
          <w:lang w:val="es-ES"/>
        </w:rPr>
        <w:t>-</w:t>
      </w:r>
      <w:r w:rsidR="00F82ACA" w:rsidRPr="00F82ACA">
        <w:rPr>
          <w:rFonts w:ascii="GHEA Grapalat" w:hAnsi="GHEA Grapalat"/>
          <w:sz w:val="20"/>
          <w:szCs w:val="20"/>
          <w:lang w:val="hy-AM"/>
        </w:rPr>
        <w:t>24</w:t>
      </w:r>
      <w:r w:rsidR="00F82ACA" w:rsidRPr="00F82ACA">
        <w:rPr>
          <w:rFonts w:ascii="GHEA Grapalat" w:hAnsi="GHEA Grapalat"/>
          <w:sz w:val="20"/>
          <w:szCs w:val="20"/>
          <w:lang w:val="es-ES"/>
        </w:rPr>
        <w:t>/</w:t>
      </w:r>
      <w:r w:rsidR="00F82ACA" w:rsidRPr="00F82ACA">
        <w:rPr>
          <w:rFonts w:ascii="GHEA Grapalat" w:hAnsi="GHEA Grapalat"/>
          <w:sz w:val="20"/>
          <w:szCs w:val="20"/>
          <w:lang w:val="hy-AM"/>
        </w:rPr>
        <w:t xml:space="preserve">1 </w:t>
      </w:r>
      <w:r w:rsidR="006E3999" w:rsidRPr="00F82ACA">
        <w:rPr>
          <w:rFonts w:ascii="GHEA Grapalat" w:hAnsi="GHEA Grapalat" w:cs="Tahoma"/>
          <w:sz w:val="20"/>
          <w:szCs w:val="20"/>
          <w:lang w:val="hy-AM"/>
        </w:rPr>
        <w:t>ծածկագրով</w:t>
      </w:r>
      <w:r w:rsidR="006E3999">
        <w:rPr>
          <w:rFonts w:ascii="GHEA Grapalat" w:hAnsi="GHEA Grapalat" w:cs="Tahoma"/>
          <w:sz w:val="20"/>
          <w:szCs w:val="20"/>
          <w:lang w:val="hy-AM"/>
        </w:rPr>
        <w:t xml:space="preserve">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proofErr w:type="gramStart"/>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proofErr w:type="gramEnd"/>
      <w:r w:rsidR="007A0BB9" w:rsidRPr="00FB1EC7">
        <w:rPr>
          <w:rFonts w:ascii="GHEA Grapalat" w:hAnsi="GHEA Grapalat" w:cs="Tahoma"/>
          <w:sz w:val="20"/>
          <w:szCs w:val="20"/>
          <w:lang w:val="es-ES"/>
        </w:rPr>
        <w:t>։</w:t>
      </w:r>
    </w:p>
    <w:p w14:paraId="55E0FB87" w14:textId="3CE8F5C0" w:rsidR="00F02279" w:rsidRPr="00E6597C" w:rsidRDefault="00F02279" w:rsidP="00E95ECC">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E95ECC">
        <w:rPr>
          <w:rFonts w:ascii="GHEA Grapalat" w:hAnsi="GHEA Grapalat" w:cs="Times Armenian"/>
          <w:b/>
          <w:sz w:val="20"/>
          <w:szCs w:val="20"/>
          <w:lang w:val="hy-AM"/>
        </w:rPr>
        <w:t>Համաձայն հավելված 2-ի</w:t>
      </w:r>
      <w:r w:rsidR="00E95ECC">
        <w:rPr>
          <w:rFonts w:ascii="GHEA Grapalat" w:hAnsi="GHEA Grapalat" w:cs="Times Armenian"/>
          <w:b/>
          <w:sz w:val="20"/>
          <w:szCs w:val="20"/>
          <w:lang w:val="es-ES"/>
        </w:rPr>
        <w:t>:</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proofErr w:type="gramEnd"/>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proofErr w:type="gramStart"/>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ins w:id="13" w:author="Sergey Shahnazaryan" w:date="2024-02-09T13:51:00Z"/>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77777777"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43CF5238"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proofErr w:type="gramEnd"/>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40975EAF" w:rsidR="006D0D29" w:rsidRDefault="00E149D8" w:rsidP="006D0D29">
      <w:pPr>
        <w:tabs>
          <w:tab w:val="left" w:pos="1276"/>
        </w:tabs>
        <w:ind w:firstLine="720"/>
        <w:jc w:val="both"/>
        <w:rPr>
          <w:ins w:id="14" w:author="Sergey Shahnazaryan" w:date="2024-02-09T13:52:00Z"/>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del w:id="15" w:author="Sergey Shahnazaryan" w:date="2024-02-09T13:52:00Z">
        <w:r w:rsidR="006D0D29" w:rsidRPr="00717204" w:rsidDel="00E149D8">
          <w:rPr>
            <w:rFonts w:ascii="GHEA Grapalat" w:hAnsi="GHEA Grapalat" w:cs="Sylfaen"/>
            <w:sz w:val="20"/>
            <w:szCs w:val="20"/>
            <w:lang w:val="pt-BR"/>
          </w:rPr>
          <w:delText>։</w:delText>
        </w:r>
      </w:del>
      <w:ins w:id="16" w:author="Sergey Shahnazaryan" w:date="2024-02-09T13:52:00Z">
        <w:r>
          <w:rPr>
            <w:rFonts w:ascii="GHEA Grapalat" w:hAnsi="GHEA Grapalat" w:cs="Sylfaen"/>
            <w:sz w:val="20"/>
            <w:szCs w:val="20"/>
            <w:lang w:val="hy-AM"/>
          </w:rPr>
          <w:t>.</w:t>
        </w:r>
      </w:ins>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lastRenderedPageBreak/>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3576F152" w14:textId="45509692" w:rsidR="00F02279" w:rsidRPr="00E6597C" w:rsidDel="00E149D8" w:rsidRDefault="00F02279" w:rsidP="00F02279">
      <w:pPr>
        <w:tabs>
          <w:tab w:val="left" w:pos="1276"/>
        </w:tabs>
        <w:ind w:firstLine="720"/>
        <w:jc w:val="both"/>
        <w:rPr>
          <w:del w:id="17" w:author="Sergey Shahnazaryan" w:date="2024-02-09T13:52:00Z"/>
          <w:rFonts w:ascii="GHEA Grapalat" w:hAnsi="GHEA Grapalat"/>
          <w:sz w:val="20"/>
          <w:szCs w:val="20"/>
          <w:lang w:val="es-ES"/>
        </w:rPr>
      </w:pP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07C5A10A" w14:textId="2F5B240C" w:rsidR="00F02279" w:rsidRDefault="00F02279" w:rsidP="00F02279">
      <w:pPr>
        <w:tabs>
          <w:tab w:val="left" w:pos="1276"/>
        </w:tabs>
        <w:ind w:firstLine="720"/>
        <w:jc w:val="both"/>
        <w:rPr>
          <w:rFonts w:ascii="GHEA Grapalat" w:hAnsi="GHEA Grapalat" w:cs="Tahoma"/>
          <w:sz w:val="20"/>
          <w:szCs w:val="20"/>
          <w:lang w:val="es-ES"/>
        </w:rPr>
      </w:pPr>
      <w:r w:rsidRPr="00E6597C">
        <w:rPr>
          <w:rFonts w:ascii="GHEA Grapalat" w:hAnsi="GHEA Grapalat" w:cs="Times Armenian"/>
          <w:sz w:val="20"/>
          <w:szCs w:val="20"/>
          <w:lang w:val="es-ES"/>
        </w:rPr>
        <w:t>3.4.</w:t>
      </w:r>
      <w:r w:rsidR="00710097">
        <w:rPr>
          <w:rFonts w:ascii="GHEA Grapalat" w:hAnsi="GHEA Grapalat" w:cs="Times Armenian"/>
          <w:sz w:val="20"/>
          <w:szCs w:val="20"/>
          <w:lang w:val="hy-AM"/>
        </w:rPr>
        <w:t>9</w:t>
      </w:r>
      <w:r w:rsidRPr="00E6597C">
        <w:rPr>
          <w:rFonts w:ascii="GHEA Grapalat" w:hAnsi="GHEA Grapalat" w:cs="Times Armenian"/>
          <w:sz w:val="20"/>
          <w:szCs w:val="20"/>
          <w:lang w:val="es-ES"/>
        </w:rPr>
        <w:t xml:space="preserve">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FootnoteReference"/>
          <w:rFonts w:ascii="GHEA Grapalat" w:hAnsi="GHEA Grapalat"/>
          <w:sz w:val="20"/>
          <w:lang w:val="hy-AM"/>
        </w:rPr>
        <w:footnoteReference w:id="4"/>
      </w:r>
    </w:p>
    <w:p w14:paraId="6A3A0CF0" w14:textId="77777777"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lastRenderedPageBreak/>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04FF5718" w14:textId="08CEAE62" w:rsidR="00F02279"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4605D7">
        <w:rPr>
          <w:rFonts w:ascii="GHEA Grapalat" w:hAnsi="GHEA Grapalat" w:cs="Sylfaen"/>
          <w:sz w:val="20"/>
          <w:szCs w:val="20"/>
          <w:lang w:val="hy-AM"/>
        </w:rPr>
        <w:t>:</w:t>
      </w:r>
    </w:p>
    <w:p w14:paraId="5803FF57" w14:textId="1D4C00F4" w:rsidR="00F920F7" w:rsidRPr="00AF452B" w:rsidRDefault="00F920F7" w:rsidP="00F920F7">
      <w:pPr>
        <w:tabs>
          <w:tab w:val="left" w:pos="1276"/>
        </w:tabs>
        <w:ind w:firstLine="720"/>
        <w:jc w:val="both"/>
        <w:rPr>
          <w:rFonts w:ascii="GHEA Grapalat" w:hAnsi="GHEA Grapalat"/>
          <w:b/>
          <w:sz w:val="20"/>
          <w:szCs w:val="20"/>
          <w:lang w:val="hy-AM"/>
        </w:rPr>
      </w:pPr>
      <w:r w:rsidRPr="00AF452B">
        <w:rPr>
          <w:rFonts w:ascii="GHEA Grapalat" w:hAnsi="GHEA Grapalat" w:cs="Times Armenian"/>
          <w:b/>
          <w:sz w:val="20"/>
          <w:szCs w:val="20"/>
          <w:lang w:val="hy-AM"/>
        </w:rPr>
        <w:t xml:space="preserve">Պայմանագրի գնի </w:t>
      </w:r>
      <w:r>
        <w:rPr>
          <w:rFonts w:ascii="GHEA Grapalat" w:hAnsi="GHEA Grapalat" w:cs="Times Armenian"/>
          <w:b/>
          <w:sz w:val="20"/>
          <w:szCs w:val="20"/>
          <w:lang w:val="hy-AM"/>
        </w:rPr>
        <w:t>35</w:t>
      </w:r>
      <w:r w:rsidRPr="00AF452B">
        <w:rPr>
          <w:rFonts w:ascii="GHEA Grapalat" w:hAnsi="GHEA Grapalat" w:cs="Times Armenian"/>
          <w:b/>
          <w:sz w:val="20"/>
          <w:szCs w:val="20"/>
          <w:lang w:val="hy-AM"/>
        </w:rPr>
        <w:t xml:space="preserve"> տոկոսը տրամադրվելու է ՀՀ Կառավարության կողմից, ավարտական ակտը ստորագրելուց հետո, սուբվենցիաների տրամադրման կարգի և ժամկետների համաձայն:</w:t>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281943F8"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48AD836B"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lastRenderedPageBreak/>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5EE8A35B"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385F584D" w14:textId="77777777" w:rsidR="00990B2B" w:rsidRDefault="00990B2B" w:rsidP="00990B2B">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p>
    <w:tbl>
      <w:tblPr>
        <w:tblW w:w="1004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900"/>
        <w:gridCol w:w="3180"/>
        <w:gridCol w:w="1781"/>
        <w:gridCol w:w="1701"/>
      </w:tblGrid>
      <w:tr w:rsidR="00990B2B" w:rsidRPr="005E51A4" w14:paraId="4283D7F9" w14:textId="77777777" w:rsidTr="00864299">
        <w:tc>
          <w:tcPr>
            <w:tcW w:w="486" w:type="dxa"/>
            <w:shd w:val="clear" w:color="auto" w:fill="auto"/>
            <w:vAlign w:val="center"/>
          </w:tcPr>
          <w:p w14:paraId="3CCB5AEA" w14:textId="77777777" w:rsidR="00990B2B" w:rsidRPr="00A5734F" w:rsidRDefault="00990B2B" w:rsidP="00864299">
            <w:pPr>
              <w:pStyle w:val="ListParagraph"/>
              <w:ind w:left="0"/>
              <w:rPr>
                <w:rFonts w:ascii="GHEA Grapalat" w:eastAsia="Calibri" w:hAnsi="GHEA Grapalat"/>
                <w:b/>
                <w:sz w:val="20"/>
                <w:szCs w:val="20"/>
              </w:rPr>
            </w:pPr>
            <w:r w:rsidRPr="00A5734F">
              <w:rPr>
                <w:rFonts w:ascii="GHEA Grapalat" w:eastAsia="Calibri" w:hAnsi="GHEA Grapalat"/>
                <w:b/>
                <w:sz w:val="20"/>
                <w:szCs w:val="20"/>
              </w:rPr>
              <w:t>N</w:t>
            </w:r>
          </w:p>
        </w:tc>
        <w:tc>
          <w:tcPr>
            <w:tcW w:w="2900" w:type="dxa"/>
            <w:shd w:val="clear" w:color="auto" w:fill="auto"/>
            <w:vAlign w:val="center"/>
          </w:tcPr>
          <w:p w14:paraId="606BA4CA" w14:textId="77777777" w:rsidR="00990B2B" w:rsidRPr="00A5734F" w:rsidRDefault="00990B2B" w:rsidP="00864299">
            <w:pPr>
              <w:pStyle w:val="ListParagraph"/>
              <w:ind w:left="0"/>
              <w:jc w:val="center"/>
              <w:rPr>
                <w:rFonts w:ascii="GHEA Grapalat" w:eastAsia="Calibri" w:hAnsi="GHEA Grapalat"/>
                <w:b/>
                <w:sz w:val="20"/>
                <w:szCs w:val="20"/>
                <w:lang w:val="hy-AM"/>
              </w:rPr>
            </w:pPr>
            <w:r w:rsidRPr="00A5734F">
              <w:rPr>
                <w:rFonts w:ascii="GHEA Grapalat" w:eastAsia="Calibri" w:hAnsi="GHEA Grapalat"/>
                <w:b/>
                <w:sz w:val="20"/>
                <w:szCs w:val="20"/>
                <w:lang w:val="hy-AM"/>
              </w:rPr>
              <w:t>Խախտումը</w:t>
            </w:r>
          </w:p>
        </w:tc>
        <w:tc>
          <w:tcPr>
            <w:tcW w:w="3180" w:type="dxa"/>
            <w:shd w:val="clear" w:color="auto" w:fill="auto"/>
            <w:vAlign w:val="center"/>
          </w:tcPr>
          <w:p w14:paraId="1C9DB4CC" w14:textId="77777777" w:rsidR="00990B2B" w:rsidRPr="00A5734F" w:rsidRDefault="00990B2B" w:rsidP="00864299">
            <w:pPr>
              <w:pStyle w:val="ListParagraph"/>
              <w:ind w:left="0"/>
              <w:rPr>
                <w:rFonts w:ascii="GHEA Grapalat" w:eastAsia="Calibri" w:hAnsi="GHEA Grapalat"/>
                <w:b/>
                <w:sz w:val="20"/>
                <w:szCs w:val="20"/>
                <w:lang w:val="hy-AM"/>
              </w:rPr>
            </w:pPr>
            <w:r w:rsidRPr="00A5734F">
              <w:rPr>
                <w:rFonts w:ascii="GHEA Grapalat" w:eastAsia="Calibri" w:hAnsi="GHEA Grapalat"/>
                <w:b/>
                <w:sz w:val="20"/>
                <w:szCs w:val="20"/>
                <w:lang w:val="hy-AM"/>
              </w:rPr>
              <w:t>Պատասխանատվությունը *</w:t>
            </w:r>
          </w:p>
        </w:tc>
        <w:tc>
          <w:tcPr>
            <w:tcW w:w="1781" w:type="dxa"/>
            <w:shd w:val="clear" w:color="auto" w:fill="auto"/>
            <w:vAlign w:val="center"/>
          </w:tcPr>
          <w:p w14:paraId="692DC0A9" w14:textId="77777777" w:rsidR="00990B2B" w:rsidRPr="00A5734F" w:rsidRDefault="00990B2B" w:rsidP="00864299">
            <w:pPr>
              <w:pStyle w:val="ListParagraph"/>
              <w:ind w:left="0"/>
              <w:jc w:val="center"/>
              <w:rPr>
                <w:rFonts w:ascii="GHEA Grapalat" w:eastAsia="Calibri" w:hAnsi="GHEA Grapalat"/>
                <w:b/>
                <w:sz w:val="20"/>
                <w:szCs w:val="20"/>
                <w:lang w:val="hy-AM"/>
              </w:rPr>
            </w:pPr>
            <w:r w:rsidRPr="00A5734F">
              <w:rPr>
                <w:rFonts w:ascii="GHEA Grapalat" w:eastAsia="Calibri" w:hAnsi="GHEA Grapalat"/>
                <w:b/>
                <w:sz w:val="20"/>
                <w:szCs w:val="20"/>
                <w:lang w:val="hy-AM"/>
              </w:rPr>
              <w:t>Խախտումը վերացնելու համար տրամադրվող ժամկետները</w:t>
            </w:r>
          </w:p>
        </w:tc>
        <w:tc>
          <w:tcPr>
            <w:tcW w:w="1701" w:type="dxa"/>
            <w:shd w:val="clear" w:color="auto" w:fill="auto"/>
            <w:vAlign w:val="center"/>
          </w:tcPr>
          <w:p w14:paraId="1B450956" w14:textId="77777777" w:rsidR="00990B2B" w:rsidRPr="00A5734F" w:rsidRDefault="00990B2B" w:rsidP="00864299">
            <w:pPr>
              <w:pStyle w:val="ListParagraph"/>
              <w:ind w:left="0"/>
              <w:jc w:val="center"/>
              <w:rPr>
                <w:rFonts w:ascii="GHEA Grapalat" w:eastAsia="Calibri" w:hAnsi="GHEA Grapalat"/>
                <w:b/>
                <w:sz w:val="20"/>
                <w:szCs w:val="20"/>
                <w:lang w:val="hy-AM"/>
              </w:rPr>
            </w:pPr>
            <w:r w:rsidRPr="00A5734F">
              <w:rPr>
                <w:rFonts w:ascii="GHEA Grapalat" w:eastAsia="Calibri" w:hAnsi="GHEA Grapalat"/>
                <w:b/>
                <w:sz w:val="20"/>
                <w:szCs w:val="20"/>
                <w:lang w:val="hy-AM"/>
              </w:rPr>
              <w:t>Խախտումը կրկնվելու դեպքում տրամադրվող ժամկետները</w:t>
            </w:r>
          </w:p>
        </w:tc>
      </w:tr>
      <w:tr w:rsidR="00990B2B" w:rsidRPr="00A5734F" w14:paraId="09C3757F" w14:textId="77777777" w:rsidTr="00864299">
        <w:tc>
          <w:tcPr>
            <w:tcW w:w="486" w:type="dxa"/>
            <w:shd w:val="clear" w:color="auto" w:fill="auto"/>
            <w:vAlign w:val="center"/>
          </w:tcPr>
          <w:p w14:paraId="570139FB"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w:t>
            </w:r>
          </w:p>
        </w:tc>
        <w:tc>
          <w:tcPr>
            <w:tcW w:w="2900" w:type="dxa"/>
            <w:shd w:val="clear" w:color="auto" w:fill="auto"/>
            <w:vAlign w:val="center"/>
          </w:tcPr>
          <w:p w14:paraId="651A39CF" w14:textId="77777777" w:rsidR="00990B2B" w:rsidRPr="00A5734F" w:rsidRDefault="00990B2B" w:rsidP="00864299">
            <w:pPr>
              <w:rPr>
                <w:rFonts w:ascii="GHEA Grapalat" w:eastAsia="Calibri" w:hAnsi="GHEA Grapalat"/>
                <w:sz w:val="20"/>
                <w:szCs w:val="20"/>
                <w:lang w:val="hy-AM"/>
              </w:rPr>
            </w:pPr>
            <w:r w:rsidRPr="00A5734F">
              <w:rPr>
                <w:rFonts w:ascii="GHEA Grapalat" w:eastAsia="Calibri" w:hAnsi="GHEA Grapalat"/>
                <w:sz w:val="20"/>
                <w:szCs w:val="20"/>
                <w:lang w:val="hy-AM"/>
              </w:rPr>
              <w:t>Կապալառուն չունի շինարարական նյութերի արդյունահանման թույլտվություն կամ ձեռք բերման պայմանագիր</w:t>
            </w:r>
          </w:p>
        </w:tc>
        <w:tc>
          <w:tcPr>
            <w:tcW w:w="3180" w:type="dxa"/>
            <w:shd w:val="clear" w:color="auto" w:fill="auto"/>
            <w:vAlign w:val="center"/>
          </w:tcPr>
          <w:p w14:paraId="3A289C0E"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 xml:space="preserve">Գանձվում է տուգանք՝ պայմանագրով սահմանված ընդհանուր գնի </w:t>
            </w:r>
            <w:r>
              <w:rPr>
                <w:rFonts w:ascii="GHEA Grapalat" w:eastAsia="Calibri" w:hAnsi="GHEA Grapalat"/>
                <w:sz w:val="20"/>
                <w:szCs w:val="20"/>
                <w:lang w:val="hy-AM"/>
              </w:rPr>
              <w:t>0,5</w:t>
            </w:r>
            <w:r w:rsidRPr="00A5734F">
              <w:rPr>
                <w:rFonts w:ascii="GHEA Grapalat" w:eastAsia="Calibri" w:hAnsi="GHEA Grapalat"/>
                <w:sz w:val="20"/>
                <w:szCs w:val="20"/>
                <w:lang w:val="hy-AM"/>
              </w:rPr>
              <w:t xml:space="preserve"> տոկոսի չափով </w:t>
            </w:r>
          </w:p>
        </w:tc>
        <w:tc>
          <w:tcPr>
            <w:tcW w:w="1781" w:type="dxa"/>
            <w:shd w:val="clear" w:color="auto" w:fill="auto"/>
            <w:vAlign w:val="center"/>
          </w:tcPr>
          <w:p w14:paraId="42F7A778"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5 օր</w:t>
            </w:r>
          </w:p>
        </w:tc>
        <w:tc>
          <w:tcPr>
            <w:tcW w:w="1701" w:type="dxa"/>
            <w:shd w:val="clear" w:color="auto" w:fill="auto"/>
            <w:vAlign w:val="center"/>
          </w:tcPr>
          <w:p w14:paraId="31E06D07"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Չի տրամադրվում </w:t>
            </w:r>
          </w:p>
        </w:tc>
      </w:tr>
      <w:tr w:rsidR="00990B2B" w:rsidRPr="00A5734F" w14:paraId="46A1046D" w14:textId="77777777" w:rsidTr="00864299">
        <w:tc>
          <w:tcPr>
            <w:tcW w:w="486" w:type="dxa"/>
            <w:shd w:val="clear" w:color="auto" w:fill="auto"/>
            <w:vAlign w:val="center"/>
          </w:tcPr>
          <w:p w14:paraId="2A7F3559"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2</w:t>
            </w:r>
          </w:p>
        </w:tc>
        <w:tc>
          <w:tcPr>
            <w:tcW w:w="2900" w:type="dxa"/>
            <w:shd w:val="clear" w:color="auto" w:fill="auto"/>
            <w:vAlign w:val="center"/>
          </w:tcPr>
          <w:p w14:paraId="6D2E5140" w14:textId="77777777" w:rsidR="00990B2B" w:rsidRPr="00A5734F" w:rsidRDefault="00990B2B" w:rsidP="00864299">
            <w:pPr>
              <w:rPr>
                <w:rFonts w:ascii="GHEA Grapalat" w:eastAsia="Calibri" w:hAnsi="GHEA Grapalat"/>
                <w:sz w:val="20"/>
                <w:szCs w:val="20"/>
                <w:lang w:val="hy-AM"/>
              </w:rPr>
            </w:pPr>
            <w:r w:rsidRPr="00A5734F">
              <w:rPr>
                <w:rFonts w:ascii="GHEA Grapalat" w:eastAsia="Calibri" w:hAnsi="GHEA Grapalat"/>
                <w:sz w:val="20"/>
                <w:szCs w:val="20"/>
                <w:lang w:val="hy-AM"/>
              </w:rPr>
              <w:t>Կապալառուն չունի շինարարական թափոնների տեղակայման վայրի համար թույլտվություն</w:t>
            </w:r>
          </w:p>
        </w:tc>
        <w:tc>
          <w:tcPr>
            <w:tcW w:w="3180" w:type="dxa"/>
            <w:shd w:val="clear" w:color="auto" w:fill="auto"/>
            <w:vAlign w:val="center"/>
          </w:tcPr>
          <w:p w14:paraId="24EFEDC0"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Գանձվում է տուգանք՝ պայմանագրով սահմանված ընդհանուր գնի</w:t>
            </w:r>
            <w:r>
              <w:rPr>
                <w:rFonts w:ascii="GHEA Grapalat" w:eastAsia="Calibri" w:hAnsi="GHEA Grapalat"/>
                <w:sz w:val="20"/>
                <w:szCs w:val="20"/>
                <w:lang w:val="hy-AM"/>
              </w:rPr>
              <w:t xml:space="preserve"> 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2380AF00"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3 օր</w:t>
            </w:r>
          </w:p>
        </w:tc>
        <w:tc>
          <w:tcPr>
            <w:tcW w:w="1701" w:type="dxa"/>
            <w:shd w:val="clear" w:color="auto" w:fill="auto"/>
            <w:vAlign w:val="center"/>
          </w:tcPr>
          <w:p w14:paraId="1AC65B15"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r>
      <w:tr w:rsidR="00990B2B" w:rsidRPr="005E51A4" w14:paraId="0CA4B4DC" w14:textId="77777777" w:rsidTr="00864299">
        <w:trPr>
          <w:trHeight w:val="70"/>
        </w:trPr>
        <w:tc>
          <w:tcPr>
            <w:tcW w:w="486" w:type="dxa"/>
            <w:shd w:val="clear" w:color="auto" w:fill="auto"/>
            <w:vAlign w:val="center"/>
          </w:tcPr>
          <w:p w14:paraId="2A33B499"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3</w:t>
            </w:r>
          </w:p>
        </w:tc>
        <w:tc>
          <w:tcPr>
            <w:tcW w:w="2900" w:type="dxa"/>
            <w:shd w:val="clear" w:color="auto" w:fill="auto"/>
            <w:vAlign w:val="center"/>
          </w:tcPr>
          <w:p w14:paraId="1CA413BF"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 xml:space="preserve">Շինարարական հրապարակից և/կամ տեղամասից հեռացված չեն աղբը, կենցաղային թափոնները և օտար առարկաները (աշխատանքների իրականացման ժամանակահատվածում, ինչպես նաև մինչև շինարարական օբյեկտը սահմանված կարգով շահագործման հանձնելը) </w:t>
            </w:r>
          </w:p>
        </w:tc>
        <w:tc>
          <w:tcPr>
            <w:tcW w:w="3180" w:type="dxa"/>
            <w:shd w:val="clear" w:color="auto" w:fill="auto"/>
            <w:vAlign w:val="center"/>
          </w:tcPr>
          <w:p w14:paraId="5D9648C6"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 xml:space="preserve">Գանձվում է տուգանք՝ պայմանագրով սահմանված ընդհանուր գնի </w:t>
            </w:r>
            <w:r>
              <w:rPr>
                <w:rFonts w:ascii="GHEA Grapalat" w:eastAsia="Calibri" w:hAnsi="GHEA Grapalat"/>
                <w:sz w:val="20"/>
                <w:szCs w:val="20"/>
                <w:lang w:val="hy-AM"/>
              </w:rPr>
              <w:t>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6972AB38"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1 օր</w:t>
            </w:r>
          </w:p>
        </w:tc>
        <w:tc>
          <w:tcPr>
            <w:tcW w:w="1701" w:type="dxa"/>
            <w:shd w:val="clear" w:color="auto" w:fill="auto"/>
            <w:vAlign w:val="center"/>
          </w:tcPr>
          <w:p w14:paraId="6F1F74A2" w14:textId="77777777" w:rsidR="00990B2B" w:rsidRPr="00A5734F" w:rsidRDefault="00990B2B" w:rsidP="00864299">
            <w:pPr>
              <w:rPr>
                <w:rFonts w:ascii="GHEA Grapalat" w:eastAsia="Calibri" w:hAnsi="GHEA Grapalat"/>
                <w:sz w:val="20"/>
                <w:szCs w:val="20"/>
                <w:lang w:val="hy-AM"/>
              </w:rPr>
            </w:pPr>
            <w:r w:rsidRPr="00A5734F">
              <w:rPr>
                <w:rFonts w:ascii="GHEA Grapalat" w:eastAsia="Calibri" w:hAnsi="GHEA Grapalat"/>
                <w:sz w:val="20"/>
                <w:szCs w:val="20"/>
                <w:lang w:val="hy-AM"/>
              </w:rPr>
              <w:t>1) Շին. աղբի մասով – Չի տրամադրվում</w:t>
            </w:r>
          </w:p>
          <w:p w14:paraId="24CA5D45" w14:textId="77777777" w:rsidR="00990B2B" w:rsidRPr="00A5734F" w:rsidRDefault="00990B2B" w:rsidP="00864299">
            <w:pPr>
              <w:rPr>
                <w:rFonts w:ascii="GHEA Grapalat" w:eastAsia="Calibri" w:hAnsi="GHEA Grapalat"/>
                <w:sz w:val="20"/>
                <w:szCs w:val="20"/>
                <w:lang w:val="hy-AM"/>
              </w:rPr>
            </w:pPr>
            <w:r w:rsidRPr="00A5734F">
              <w:rPr>
                <w:rFonts w:ascii="GHEA Grapalat" w:eastAsia="Calibri" w:hAnsi="GHEA Grapalat"/>
                <w:sz w:val="20"/>
                <w:szCs w:val="20"/>
                <w:lang w:val="hy-AM"/>
              </w:rPr>
              <w:t>2) Կենցաղային թափոնների և օտար առարկաների մասով – 1 օր</w:t>
            </w:r>
          </w:p>
          <w:p w14:paraId="0268E1A2" w14:textId="77777777" w:rsidR="00990B2B" w:rsidRPr="00A5734F" w:rsidRDefault="00990B2B" w:rsidP="00864299">
            <w:pPr>
              <w:pStyle w:val="ListParagraph"/>
              <w:ind w:left="0"/>
              <w:rPr>
                <w:rFonts w:ascii="GHEA Grapalat" w:eastAsia="Calibri" w:hAnsi="GHEA Grapalat"/>
                <w:sz w:val="20"/>
                <w:szCs w:val="20"/>
                <w:lang w:val="hy-AM"/>
              </w:rPr>
            </w:pPr>
          </w:p>
        </w:tc>
      </w:tr>
      <w:tr w:rsidR="00990B2B" w:rsidRPr="00A5734F" w14:paraId="704AAFCD" w14:textId="77777777" w:rsidTr="00864299">
        <w:tc>
          <w:tcPr>
            <w:tcW w:w="486" w:type="dxa"/>
            <w:shd w:val="clear" w:color="auto" w:fill="auto"/>
            <w:vAlign w:val="center"/>
          </w:tcPr>
          <w:p w14:paraId="25BB0776"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lastRenderedPageBreak/>
              <w:t>4</w:t>
            </w:r>
          </w:p>
        </w:tc>
        <w:tc>
          <w:tcPr>
            <w:tcW w:w="2900" w:type="dxa"/>
            <w:shd w:val="clear" w:color="auto" w:fill="auto"/>
            <w:vAlign w:val="center"/>
          </w:tcPr>
          <w:p w14:paraId="1319F26F"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Գրունտի հանույթից առաջացած ավելցուկային նյութը և հողի բերրի շերտը չեն տեղափոխվում և պահվում  հատուկ նախատեսված վայրերում</w:t>
            </w:r>
          </w:p>
        </w:tc>
        <w:tc>
          <w:tcPr>
            <w:tcW w:w="3180" w:type="dxa"/>
            <w:shd w:val="clear" w:color="auto" w:fill="auto"/>
            <w:vAlign w:val="center"/>
          </w:tcPr>
          <w:p w14:paraId="657635DF"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 xml:space="preserve">Գանձվում է տուգանք՝ պայմանագրով սահմանված ընդհանուր գնի </w:t>
            </w:r>
            <w:r>
              <w:rPr>
                <w:rFonts w:ascii="GHEA Grapalat" w:eastAsia="Calibri" w:hAnsi="GHEA Grapalat"/>
                <w:sz w:val="20"/>
                <w:szCs w:val="20"/>
                <w:lang w:val="hy-AM"/>
              </w:rPr>
              <w:t>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02FD8E49"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2 օր</w:t>
            </w:r>
          </w:p>
        </w:tc>
        <w:tc>
          <w:tcPr>
            <w:tcW w:w="1701" w:type="dxa"/>
            <w:shd w:val="clear" w:color="auto" w:fill="auto"/>
            <w:vAlign w:val="center"/>
          </w:tcPr>
          <w:p w14:paraId="54482F48"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r>
      <w:tr w:rsidR="00990B2B" w:rsidRPr="00A5734F" w14:paraId="53106C2B" w14:textId="77777777" w:rsidTr="00864299">
        <w:tc>
          <w:tcPr>
            <w:tcW w:w="486" w:type="dxa"/>
            <w:shd w:val="clear" w:color="auto" w:fill="auto"/>
            <w:vAlign w:val="center"/>
          </w:tcPr>
          <w:p w14:paraId="7C4749B9"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5</w:t>
            </w:r>
          </w:p>
        </w:tc>
        <w:tc>
          <w:tcPr>
            <w:tcW w:w="2900" w:type="dxa"/>
            <w:shd w:val="clear" w:color="auto" w:fill="auto"/>
            <w:vAlign w:val="center"/>
          </w:tcPr>
          <w:p w14:paraId="55E440F5"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Ծառաթփային բուսականությունը հատված է (հատումը իրականացվում է միայն նախագծային փաստաթղթերով նախատեսված և/կամ համապատասխան լիազոր մարմնի կողմից տրված թույլատվության դեպքերում)</w:t>
            </w:r>
          </w:p>
        </w:tc>
        <w:tc>
          <w:tcPr>
            <w:tcW w:w="3180" w:type="dxa"/>
            <w:shd w:val="clear" w:color="auto" w:fill="auto"/>
            <w:vAlign w:val="center"/>
          </w:tcPr>
          <w:p w14:paraId="309CCF7F"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 xml:space="preserve">Գանձվում է տուգանք՝ պայմանագրով սահմանված ընդհանուր գնի </w:t>
            </w:r>
            <w:r>
              <w:rPr>
                <w:rFonts w:ascii="GHEA Grapalat" w:eastAsia="Calibri" w:hAnsi="GHEA Grapalat"/>
                <w:sz w:val="20"/>
                <w:szCs w:val="20"/>
                <w:lang w:val="hy-AM"/>
              </w:rPr>
              <w:t>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0AD10279" w14:textId="77777777" w:rsidR="00990B2B" w:rsidRPr="00A5734F" w:rsidRDefault="00990B2B" w:rsidP="00864299">
            <w:pPr>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c>
          <w:tcPr>
            <w:tcW w:w="1701" w:type="dxa"/>
            <w:shd w:val="clear" w:color="auto" w:fill="auto"/>
            <w:vAlign w:val="center"/>
          </w:tcPr>
          <w:p w14:paraId="0F588C70"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r>
      <w:tr w:rsidR="00990B2B" w:rsidRPr="00A5734F" w14:paraId="34842DAA" w14:textId="77777777" w:rsidTr="00864299">
        <w:tc>
          <w:tcPr>
            <w:tcW w:w="486" w:type="dxa"/>
            <w:shd w:val="clear" w:color="auto" w:fill="auto"/>
            <w:vAlign w:val="center"/>
          </w:tcPr>
          <w:p w14:paraId="38129267"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6</w:t>
            </w:r>
          </w:p>
        </w:tc>
        <w:tc>
          <w:tcPr>
            <w:tcW w:w="2900" w:type="dxa"/>
            <w:shd w:val="clear" w:color="auto" w:fill="auto"/>
            <w:vAlign w:val="center"/>
          </w:tcPr>
          <w:p w14:paraId="3B8738A8"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Ծառահատման և տեղափոխման ոչ ենթակա ծառերն ու թփերը ցանցապատված և պաշտպանված չեն</w:t>
            </w:r>
          </w:p>
        </w:tc>
        <w:tc>
          <w:tcPr>
            <w:tcW w:w="3180" w:type="dxa"/>
            <w:shd w:val="clear" w:color="auto" w:fill="auto"/>
            <w:vAlign w:val="center"/>
          </w:tcPr>
          <w:p w14:paraId="4D956A8F"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Գանձվում է տուգանք՝ պայմանագրով սահմանված ընդհանուր գնի</w:t>
            </w:r>
            <w:r>
              <w:rPr>
                <w:rFonts w:ascii="GHEA Grapalat" w:eastAsia="Calibri" w:hAnsi="GHEA Grapalat"/>
                <w:sz w:val="20"/>
                <w:szCs w:val="20"/>
                <w:lang w:val="hy-AM"/>
              </w:rPr>
              <w:t xml:space="preserve"> 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7825CE81"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1 օր</w:t>
            </w:r>
          </w:p>
        </w:tc>
        <w:tc>
          <w:tcPr>
            <w:tcW w:w="1701" w:type="dxa"/>
            <w:shd w:val="clear" w:color="auto" w:fill="auto"/>
            <w:vAlign w:val="center"/>
          </w:tcPr>
          <w:p w14:paraId="5D7033E8"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r>
      <w:tr w:rsidR="00990B2B" w:rsidRPr="00A5734F" w14:paraId="773C69E1" w14:textId="77777777" w:rsidTr="00864299">
        <w:tc>
          <w:tcPr>
            <w:tcW w:w="486" w:type="dxa"/>
            <w:shd w:val="clear" w:color="auto" w:fill="auto"/>
            <w:vAlign w:val="center"/>
          </w:tcPr>
          <w:p w14:paraId="4DD89931"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7</w:t>
            </w:r>
          </w:p>
        </w:tc>
        <w:tc>
          <w:tcPr>
            <w:tcW w:w="2900" w:type="dxa"/>
            <w:shd w:val="clear" w:color="auto" w:fill="auto"/>
            <w:vAlign w:val="center"/>
          </w:tcPr>
          <w:p w14:paraId="0979BCC1"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Հասարակությանը իրազեկելու նպատակով անհրաժեշտ տեղեկատվական վահանակները տեղադրված չեն (ծրագծի սկզբում և վերջում)</w:t>
            </w:r>
          </w:p>
        </w:tc>
        <w:tc>
          <w:tcPr>
            <w:tcW w:w="3180" w:type="dxa"/>
            <w:shd w:val="clear" w:color="auto" w:fill="auto"/>
            <w:vAlign w:val="center"/>
          </w:tcPr>
          <w:p w14:paraId="1E4AE453"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 xml:space="preserve">Գանձվում է տուգանք՝ պայմանագրով սահմանված ընդհանուր գնի </w:t>
            </w:r>
            <w:r>
              <w:rPr>
                <w:rFonts w:ascii="GHEA Grapalat" w:eastAsia="Calibri" w:hAnsi="GHEA Grapalat"/>
                <w:sz w:val="20"/>
                <w:szCs w:val="20"/>
                <w:lang w:val="hy-AM"/>
              </w:rPr>
              <w:t>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3A25FE13"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5 օր</w:t>
            </w:r>
          </w:p>
        </w:tc>
        <w:tc>
          <w:tcPr>
            <w:tcW w:w="1701" w:type="dxa"/>
            <w:shd w:val="clear" w:color="auto" w:fill="auto"/>
            <w:vAlign w:val="center"/>
          </w:tcPr>
          <w:p w14:paraId="5E90E209"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r>
      <w:tr w:rsidR="00990B2B" w:rsidRPr="005E51A4" w14:paraId="0D86C473" w14:textId="77777777" w:rsidTr="00864299">
        <w:tc>
          <w:tcPr>
            <w:tcW w:w="486" w:type="dxa"/>
            <w:shd w:val="clear" w:color="auto" w:fill="auto"/>
            <w:vAlign w:val="center"/>
          </w:tcPr>
          <w:p w14:paraId="63B6CB2E"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8</w:t>
            </w:r>
          </w:p>
        </w:tc>
        <w:tc>
          <w:tcPr>
            <w:tcW w:w="2900" w:type="dxa"/>
            <w:shd w:val="clear" w:color="auto" w:fill="auto"/>
            <w:vAlign w:val="center"/>
          </w:tcPr>
          <w:p w14:paraId="769D9A05"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 xml:space="preserve">Վտանգավոր տեղամասը ցանկապատված չէ, շինարարական տեղամասում պահպանված չեն ժամանակավոր երթևեկության կազմակերպման պահանջները (տեղադրված չեն նախազգուշացնող նշաններ, աշխատանքային տեղամասերը  կահավորված չեն լուսաազդանշանային առկայծող լապտերներով և այլն) </w:t>
            </w:r>
          </w:p>
        </w:tc>
        <w:tc>
          <w:tcPr>
            <w:tcW w:w="3180" w:type="dxa"/>
            <w:shd w:val="clear" w:color="auto" w:fill="auto"/>
            <w:vAlign w:val="center"/>
          </w:tcPr>
          <w:p w14:paraId="172AAAC1"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 xml:space="preserve">Գանձվում է տուգանք՝ պայմանագրով սահմանված ընդհանուր գնի </w:t>
            </w:r>
            <w:r>
              <w:rPr>
                <w:rFonts w:ascii="GHEA Grapalat" w:eastAsia="Calibri" w:hAnsi="GHEA Grapalat"/>
                <w:sz w:val="20"/>
                <w:szCs w:val="20"/>
                <w:lang w:val="hy-AM"/>
              </w:rPr>
              <w:t>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5AE5682E"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 Նշանների մասով – 3 օր</w:t>
            </w:r>
          </w:p>
          <w:p w14:paraId="2DDAA426"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2) Լուսաազդանշանային առկայծող լապտերների մասով  - առավելագույնը - 12 ժամ</w:t>
            </w:r>
          </w:p>
        </w:tc>
        <w:tc>
          <w:tcPr>
            <w:tcW w:w="1701" w:type="dxa"/>
            <w:shd w:val="clear" w:color="auto" w:fill="auto"/>
            <w:vAlign w:val="center"/>
          </w:tcPr>
          <w:p w14:paraId="37D80DD0"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1) Թեքված, ծռված, վնասված, բացակայող ճանապարհային նշանների վերականգնման համար – 1 օր:</w:t>
            </w:r>
          </w:p>
          <w:p w14:paraId="7696AD64"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2) Վնասված լուսաազդանշանային առկայծող լապտերների վերականգնման համար – 4 ժամ:</w:t>
            </w:r>
          </w:p>
        </w:tc>
      </w:tr>
      <w:tr w:rsidR="00990B2B" w:rsidRPr="00A5734F" w14:paraId="050F8239" w14:textId="77777777" w:rsidTr="00864299">
        <w:tc>
          <w:tcPr>
            <w:tcW w:w="486" w:type="dxa"/>
            <w:shd w:val="clear" w:color="auto" w:fill="auto"/>
            <w:vAlign w:val="center"/>
          </w:tcPr>
          <w:p w14:paraId="062B31A5"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9</w:t>
            </w:r>
          </w:p>
        </w:tc>
        <w:tc>
          <w:tcPr>
            <w:tcW w:w="2900" w:type="dxa"/>
            <w:shd w:val="clear" w:color="auto" w:fill="auto"/>
            <w:vAlign w:val="center"/>
          </w:tcPr>
          <w:p w14:paraId="421C2D74"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Տեղամասերում շինարարական աղբը կուտակված է, թափոնները չեն տեղափոխվել հատուկ հատկացված վայրեր</w:t>
            </w:r>
          </w:p>
        </w:tc>
        <w:tc>
          <w:tcPr>
            <w:tcW w:w="3180" w:type="dxa"/>
            <w:shd w:val="clear" w:color="auto" w:fill="auto"/>
            <w:vAlign w:val="center"/>
          </w:tcPr>
          <w:p w14:paraId="4E08A2EA"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Գանձվում է տուգանք՝ պայմանագրով սահմանված ընդհանուր գնի</w:t>
            </w:r>
            <w:r>
              <w:rPr>
                <w:rFonts w:ascii="GHEA Grapalat" w:eastAsia="Calibri" w:hAnsi="GHEA Grapalat"/>
                <w:sz w:val="20"/>
                <w:szCs w:val="20"/>
                <w:lang w:val="hy-AM"/>
              </w:rPr>
              <w:t xml:space="preserve"> 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3C5EDACD"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1 օր</w:t>
            </w:r>
          </w:p>
        </w:tc>
        <w:tc>
          <w:tcPr>
            <w:tcW w:w="1701" w:type="dxa"/>
            <w:shd w:val="clear" w:color="auto" w:fill="auto"/>
            <w:vAlign w:val="center"/>
          </w:tcPr>
          <w:p w14:paraId="1DFCC49D"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r>
      <w:tr w:rsidR="00990B2B" w:rsidRPr="00A5734F" w14:paraId="7638E7CE" w14:textId="77777777" w:rsidTr="00864299">
        <w:tc>
          <w:tcPr>
            <w:tcW w:w="486" w:type="dxa"/>
            <w:shd w:val="clear" w:color="auto" w:fill="auto"/>
            <w:vAlign w:val="center"/>
          </w:tcPr>
          <w:p w14:paraId="3F036740"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10</w:t>
            </w:r>
          </w:p>
        </w:tc>
        <w:tc>
          <w:tcPr>
            <w:tcW w:w="2900" w:type="dxa"/>
            <w:shd w:val="clear" w:color="auto" w:fill="auto"/>
            <w:vAlign w:val="center"/>
          </w:tcPr>
          <w:p w14:paraId="009CD1FA"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Կապալառուի ճամբարում կամ աշխատանքային բազայում առկա չեն սանիտարական պայմաններ</w:t>
            </w:r>
          </w:p>
        </w:tc>
        <w:tc>
          <w:tcPr>
            <w:tcW w:w="3180" w:type="dxa"/>
            <w:shd w:val="clear" w:color="auto" w:fill="auto"/>
            <w:vAlign w:val="center"/>
          </w:tcPr>
          <w:p w14:paraId="1B30217D"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Գանձվում է տուգանք՝ պայմանագրով սահմանված ընդհանուր գնի</w:t>
            </w:r>
            <w:r>
              <w:rPr>
                <w:rFonts w:ascii="GHEA Grapalat" w:eastAsia="Calibri" w:hAnsi="GHEA Grapalat"/>
                <w:sz w:val="20"/>
                <w:szCs w:val="20"/>
                <w:lang w:val="hy-AM"/>
              </w:rPr>
              <w:t xml:space="preserve"> 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20817EB2"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5 օր</w:t>
            </w:r>
          </w:p>
        </w:tc>
        <w:tc>
          <w:tcPr>
            <w:tcW w:w="1701" w:type="dxa"/>
            <w:shd w:val="clear" w:color="auto" w:fill="auto"/>
            <w:vAlign w:val="center"/>
          </w:tcPr>
          <w:p w14:paraId="22E6402E"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r>
      <w:tr w:rsidR="00990B2B" w:rsidRPr="00A5734F" w14:paraId="75213311" w14:textId="77777777" w:rsidTr="00864299">
        <w:tc>
          <w:tcPr>
            <w:tcW w:w="486" w:type="dxa"/>
            <w:shd w:val="clear" w:color="auto" w:fill="auto"/>
            <w:vAlign w:val="center"/>
          </w:tcPr>
          <w:p w14:paraId="0021D026"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11</w:t>
            </w:r>
          </w:p>
        </w:tc>
        <w:tc>
          <w:tcPr>
            <w:tcW w:w="2900" w:type="dxa"/>
            <w:shd w:val="clear" w:color="auto" w:fill="auto"/>
            <w:vAlign w:val="center"/>
          </w:tcPr>
          <w:p w14:paraId="2C3AF8E1"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 xml:space="preserve">Կապալառուի ճամբարում կամ աշխատանքային բազայում առկա չեն առաջին </w:t>
            </w:r>
            <w:r w:rsidRPr="00A5734F">
              <w:rPr>
                <w:rFonts w:ascii="GHEA Grapalat" w:eastAsia="Calibri" w:hAnsi="GHEA Grapalat"/>
                <w:sz w:val="20"/>
                <w:szCs w:val="20"/>
                <w:lang w:val="hy-AM"/>
              </w:rPr>
              <w:lastRenderedPageBreak/>
              <w:t xml:space="preserve">բուժօգնության և հակահրդեհային միջոցները </w:t>
            </w:r>
          </w:p>
        </w:tc>
        <w:tc>
          <w:tcPr>
            <w:tcW w:w="3180" w:type="dxa"/>
            <w:shd w:val="clear" w:color="auto" w:fill="auto"/>
            <w:vAlign w:val="center"/>
          </w:tcPr>
          <w:p w14:paraId="6D6A969F"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lastRenderedPageBreak/>
              <w:t xml:space="preserve">Գանձվում է տուգանք՝ պայմանագրով սահմանված ընդհանուր գնի </w:t>
            </w:r>
            <w:r>
              <w:rPr>
                <w:rFonts w:ascii="GHEA Grapalat" w:eastAsia="Calibri" w:hAnsi="GHEA Grapalat"/>
                <w:sz w:val="20"/>
                <w:szCs w:val="20"/>
                <w:lang w:val="hy-AM"/>
              </w:rPr>
              <w:t>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2D21338B"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1 օր</w:t>
            </w:r>
          </w:p>
        </w:tc>
        <w:tc>
          <w:tcPr>
            <w:tcW w:w="1701" w:type="dxa"/>
            <w:shd w:val="clear" w:color="auto" w:fill="auto"/>
            <w:vAlign w:val="center"/>
          </w:tcPr>
          <w:p w14:paraId="6DC336FB"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r>
      <w:tr w:rsidR="00990B2B" w:rsidRPr="00A5734F" w14:paraId="0362CB24" w14:textId="77777777" w:rsidTr="00864299">
        <w:tc>
          <w:tcPr>
            <w:tcW w:w="486" w:type="dxa"/>
            <w:shd w:val="clear" w:color="auto" w:fill="auto"/>
            <w:vAlign w:val="center"/>
          </w:tcPr>
          <w:p w14:paraId="15B104FF"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lastRenderedPageBreak/>
              <w:t>12</w:t>
            </w:r>
          </w:p>
        </w:tc>
        <w:tc>
          <w:tcPr>
            <w:tcW w:w="2900" w:type="dxa"/>
            <w:shd w:val="clear" w:color="auto" w:fill="auto"/>
            <w:vAlign w:val="center"/>
          </w:tcPr>
          <w:p w14:paraId="43195AD1"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 xml:space="preserve">Շինարարությունում զբաղված ինժեներատեխնիկական, սպասարկման և բանվորական անձնակազմը չեն կրում հատուկ արտահագուստ և տեխնոլոգիական գործընթացներին համապատասխան պաշտպանիչ հանդերձանք (ձեռնոցներ, սաղավարտներ, ակնոցներ և այլն) </w:t>
            </w:r>
          </w:p>
        </w:tc>
        <w:tc>
          <w:tcPr>
            <w:tcW w:w="3180" w:type="dxa"/>
            <w:shd w:val="clear" w:color="auto" w:fill="auto"/>
            <w:vAlign w:val="center"/>
          </w:tcPr>
          <w:p w14:paraId="3EBDD5E6"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 xml:space="preserve">Գանձվում է տուգանք՝ պայմանագրով սահմանված ընդհանուր գնի </w:t>
            </w:r>
            <w:r>
              <w:rPr>
                <w:rFonts w:ascii="GHEA Grapalat" w:eastAsia="Calibri" w:hAnsi="GHEA Grapalat"/>
                <w:sz w:val="20"/>
                <w:szCs w:val="20"/>
                <w:lang w:val="hy-AM"/>
              </w:rPr>
              <w:t>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13C3A775"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4 ժամ</w:t>
            </w:r>
          </w:p>
        </w:tc>
        <w:tc>
          <w:tcPr>
            <w:tcW w:w="1701" w:type="dxa"/>
            <w:shd w:val="clear" w:color="auto" w:fill="auto"/>
            <w:vAlign w:val="center"/>
          </w:tcPr>
          <w:p w14:paraId="53FBF13E"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1 ժամ</w:t>
            </w:r>
          </w:p>
        </w:tc>
      </w:tr>
      <w:tr w:rsidR="00990B2B" w:rsidRPr="00A5734F" w14:paraId="3BD7476F" w14:textId="77777777" w:rsidTr="00864299">
        <w:tc>
          <w:tcPr>
            <w:tcW w:w="486" w:type="dxa"/>
            <w:shd w:val="clear" w:color="auto" w:fill="auto"/>
            <w:vAlign w:val="center"/>
          </w:tcPr>
          <w:p w14:paraId="0017E1F9"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13</w:t>
            </w:r>
          </w:p>
        </w:tc>
        <w:tc>
          <w:tcPr>
            <w:tcW w:w="2900" w:type="dxa"/>
            <w:shd w:val="clear" w:color="auto" w:fill="auto"/>
            <w:vAlign w:val="center"/>
          </w:tcPr>
          <w:p w14:paraId="2F44C248"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 xml:space="preserve">Շինարարական աշխատանքների ընթացքում չի պահպանվում օդի փոշոտվածության կանխարգելման պահանջները (փոշի առաջացնող աշխատանքների դեպքում շինարարական հրապարակը պարբերաբար չի խոնավեցվում ջրի շիթով և այլն) </w:t>
            </w:r>
          </w:p>
        </w:tc>
        <w:tc>
          <w:tcPr>
            <w:tcW w:w="3180" w:type="dxa"/>
            <w:shd w:val="clear" w:color="auto" w:fill="auto"/>
            <w:vAlign w:val="center"/>
          </w:tcPr>
          <w:p w14:paraId="7BDE202B"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 xml:space="preserve">Գանձվում է տուգանք՝ պայմանագրով սահմանված ընդհանուր գնի </w:t>
            </w:r>
            <w:r>
              <w:rPr>
                <w:rFonts w:ascii="GHEA Grapalat" w:eastAsia="Calibri" w:hAnsi="GHEA Grapalat"/>
                <w:sz w:val="20"/>
                <w:szCs w:val="20"/>
                <w:lang w:val="hy-AM"/>
              </w:rPr>
              <w:t>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1384FB33"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2 ժամ</w:t>
            </w:r>
          </w:p>
        </w:tc>
        <w:tc>
          <w:tcPr>
            <w:tcW w:w="1701" w:type="dxa"/>
            <w:shd w:val="clear" w:color="auto" w:fill="auto"/>
            <w:vAlign w:val="center"/>
          </w:tcPr>
          <w:p w14:paraId="6FA58474"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r>
      <w:tr w:rsidR="00990B2B" w:rsidRPr="00A5734F" w14:paraId="4898981A" w14:textId="77777777" w:rsidTr="00864299">
        <w:tc>
          <w:tcPr>
            <w:tcW w:w="486" w:type="dxa"/>
            <w:shd w:val="clear" w:color="auto" w:fill="auto"/>
            <w:vAlign w:val="center"/>
          </w:tcPr>
          <w:p w14:paraId="4CDC3960"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14</w:t>
            </w:r>
          </w:p>
        </w:tc>
        <w:tc>
          <w:tcPr>
            <w:tcW w:w="2900" w:type="dxa"/>
            <w:shd w:val="clear" w:color="auto" w:fill="auto"/>
            <w:vAlign w:val="center"/>
          </w:tcPr>
          <w:p w14:paraId="3791FFBA"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 xml:space="preserve">Շինարարական սորուն նյութերը և թափոնները չեն տեղափոխվում ծածկված բեռնատարներով </w:t>
            </w:r>
          </w:p>
        </w:tc>
        <w:tc>
          <w:tcPr>
            <w:tcW w:w="3180" w:type="dxa"/>
            <w:shd w:val="clear" w:color="auto" w:fill="auto"/>
            <w:vAlign w:val="center"/>
          </w:tcPr>
          <w:p w14:paraId="770C52F7"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 xml:space="preserve">Գանձվում է տուգանք՝ պայմանագրով սահմանված ընդհանուր գնի </w:t>
            </w:r>
            <w:r>
              <w:rPr>
                <w:rFonts w:ascii="GHEA Grapalat" w:eastAsia="Calibri" w:hAnsi="GHEA Grapalat"/>
                <w:sz w:val="20"/>
                <w:szCs w:val="20"/>
                <w:lang w:val="hy-AM"/>
              </w:rPr>
              <w:t>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2ED7CA1D" w14:textId="77777777" w:rsidR="00990B2B" w:rsidRPr="00A5734F" w:rsidRDefault="00990B2B" w:rsidP="00864299">
            <w:pPr>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c>
          <w:tcPr>
            <w:tcW w:w="1701" w:type="dxa"/>
            <w:shd w:val="clear" w:color="auto" w:fill="auto"/>
            <w:vAlign w:val="center"/>
          </w:tcPr>
          <w:p w14:paraId="27718218"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Չի տրամադրվում</w:t>
            </w:r>
          </w:p>
        </w:tc>
      </w:tr>
      <w:tr w:rsidR="00990B2B" w:rsidRPr="00A5734F" w14:paraId="0011DF3B" w14:textId="77777777" w:rsidTr="00864299">
        <w:tc>
          <w:tcPr>
            <w:tcW w:w="486" w:type="dxa"/>
            <w:shd w:val="clear" w:color="auto" w:fill="auto"/>
            <w:vAlign w:val="center"/>
          </w:tcPr>
          <w:p w14:paraId="210FFEEE"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15</w:t>
            </w:r>
          </w:p>
        </w:tc>
        <w:tc>
          <w:tcPr>
            <w:tcW w:w="2900" w:type="dxa"/>
            <w:shd w:val="clear" w:color="auto" w:fill="auto"/>
            <w:vAlign w:val="center"/>
          </w:tcPr>
          <w:p w14:paraId="7DB3AFFF" w14:textId="77777777" w:rsidR="00990B2B" w:rsidRPr="00A5734F" w:rsidRDefault="00990B2B" w:rsidP="00864299">
            <w:pPr>
              <w:pStyle w:val="Default"/>
              <w:rPr>
                <w:rFonts w:ascii="GHEA Grapalat" w:eastAsia="Calibri" w:hAnsi="GHEA Grapalat"/>
                <w:sz w:val="20"/>
                <w:szCs w:val="20"/>
                <w:lang w:val="hy-AM"/>
              </w:rPr>
            </w:pPr>
            <w:r w:rsidRPr="00A5734F">
              <w:rPr>
                <w:rFonts w:ascii="GHEA Grapalat" w:eastAsia="Calibri" w:hAnsi="GHEA Grapalat"/>
                <w:sz w:val="20"/>
                <w:szCs w:val="20"/>
                <w:lang w:val="hy-AM"/>
              </w:rPr>
              <w:t xml:space="preserve">Շինարարական հրապարակում օգտագործվող շինարարական տեխնիկան և մեքենա-մեխանիզմները բավարար տեխնիկական վիճակում չեն (կան ավելորդ արտանետումներ,  աղմուկ, վառելիքի և քսայուղերի արտահոսք) </w:t>
            </w:r>
          </w:p>
          <w:p w14:paraId="7173CB09" w14:textId="77777777" w:rsidR="00990B2B" w:rsidRPr="00A5734F" w:rsidRDefault="00990B2B" w:rsidP="00864299">
            <w:pPr>
              <w:pStyle w:val="Default"/>
              <w:rPr>
                <w:rFonts w:ascii="GHEA Grapalat" w:eastAsia="Calibri" w:hAnsi="GHEA Grapalat"/>
                <w:sz w:val="20"/>
                <w:szCs w:val="20"/>
                <w:lang w:val="hy-AM"/>
              </w:rPr>
            </w:pPr>
          </w:p>
        </w:tc>
        <w:tc>
          <w:tcPr>
            <w:tcW w:w="3180" w:type="dxa"/>
            <w:shd w:val="clear" w:color="auto" w:fill="auto"/>
            <w:vAlign w:val="center"/>
          </w:tcPr>
          <w:p w14:paraId="02410CCA" w14:textId="77777777" w:rsidR="00990B2B" w:rsidRPr="00A5734F" w:rsidRDefault="00990B2B" w:rsidP="00864299">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Գանձվում է տուգանք՝ պայմանագրով սահմանված ընդհանուր գնի</w:t>
            </w:r>
            <w:r>
              <w:rPr>
                <w:rFonts w:ascii="GHEA Grapalat" w:eastAsia="Calibri" w:hAnsi="GHEA Grapalat"/>
                <w:sz w:val="20"/>
                <w:szCs w:val="20"/>
                <w:lang w:val="hy-AM"/>
              </w:rPr>
              <w:t xml:space="preserve"> 0,5</w:t>
            </w:r>
            <w:r w:rsidRPr="00A5734F">
              <w:rPr>
                <w:rFonts w:ascii="GHEA Grapalat" w:eastAsia="Calibri" w:hAnsi="GHEA Grapalat"/>
                <w:sz w:val="20"/>
                <w:szCs w:val="20"/>
                <w:lang w:val="hy-AM"/>
              </w:rPr>
              <w:t xml:space="preserve"> տոկոսի չափով</w:t>
            </w:r>
          </w:p>
        </w:tc>
        <w:tc>
          <w:tcPr>
            <w:tcW w:w="1781" w:type="dxa"/>
            <w:shd w:val="clear" w:color="auto" w:fill="auto"/>
            <w:vAlign w:val="center"/>
          </w:tcPr>
          <w:p w14:paraId="14943FE2"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24 ժամ</w:t>
            </w:r>
          </w:p>
        </w:tc>
        <w:tc>
          <w:tcPr>
            <w:tcW w:w="1701" w:type="dxa"/>
            <w:shd w:val="clear" w:color="auto" w:fill="auto"/>
            <w:vAlign w:val="center"/>
          </w:tcPr>
          <w:p w14:paraId="166371CF" w14:textId="77777777" w:rsidR="00990B2B" w:rsidRPr="00A5734F" w:rsidRDefault="00990B2B" w:rsidP="00864299">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4 ժամ</w:t>
            </w:r>
          </w:p>
        </w:tc>
      </w:tr>
    </w:tbl>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Times Armenian"/>
          <w:sz w:val="20"/>
          <w:szCs w:val="20"/>
          <w:lang w:val="hy-AM"/>
        </w:rPr>
        <w:lastRenderedPageBreak/>
        <w:t>(</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5"/>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6"/>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7"/>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xml:space="preserve">: Ընդ որում սույն կետով սահմանված դեպքում աշխատանքի կատարման ժամկետը կարող </w:t>
      </w:r>
      <w:r w:rsidRPr="00E6597C">
        <w:rPr>
          <w:rFonts w:ascii="GHEA Grapalat" w:hAnsi="GHEA Grapalat" w:cs="Sylfaen"/>
          <w:sz w:val="20"/>
          <w:szCs w:val="20"/>
          <w:lang w:val="hy-AM"/>
        </w:rPr>
        <w:lastRenderedPageBreak/>
        <w:t>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4605D7" w:rsidRDefault="00F02279" w:rsidP="004A1CC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14:paraId="0A6ADBDF"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CB9AD3D" w14:textId="77777777" w:rsidR="00F02279" w:rsidRPr="00E6597C" w:rsidRDefault="00F02279" w:rsidP="00545BDE">
            <w:pPr>
              <w:rPr>
                <w:rFonts w:ascii="GHEA Grapalat" w:hAnsi="GHEA Grapalat"/>
                <w:sz w:val="22"/>
                <w:szCs w:val="22"/>
                <w:lang w:val="ru-RU"/>
              </w:rPr>
            </w:pPr>
          </w:p>
          <w:p w14:paraId="1A37B80E" w14:textId="77777777" w:rsidR="00F02279" w:rsidRPr="00E6597C" w:rsidRDefault="00F02279" w:rsidP="00545BDE">
            <w:pPr>
              <w:rPr>
                <w:rFonts w:ascii="GHEA Grapalat" w:hAnsi="GHEA Grapalat"/>
                <w:lang w:val="ru-RU"/>
              </w:rPr>
            </w:pPr>
          </w:p>
          <w:p w14:paraId="669CC215"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6CE870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5C1F0AD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18D438CD" w14:textId="471DCEBB" w:rsidR="00F02279" w:rsidRPr="00E6597C" w:rsidRDefault="00F02279" w:rsidP="00990B2B">
      <w:pPr>
        <w:ind w:firstLine="567"/>
        <w:jc w:val="right"/>
        <w:rPr>
          <w:rFonts w:ascii="GHEA Grapalat" w:hAnsi="GHEA Grapalat" w:cs="Arial"/>
          <w:i/>
          <w:sz w:val="20"/>
          <w:szCs w:val="20"/>
          <w:lang w:val="hy-AM"/>
        </w:rPr>
      </w:pPr>
      <w:r w:rsidRPr="00E6597C">
        <w:rPr>
          <w:rFonts w:ascii="GHEA Grapalat" w:hAnsi="GHEA Grapalat"/>
          <w:i/>
          <w:sz w:val="20"/>
          <w:szCs w:val="20"/>
          <w:lang w:val="hy-AM"/>
        </w:rPr>
        <w:br w:type="page"/>
      </w:r>
      <w:r w:rsidRPr="00E6597C">
        <w:rPr>
          <w:rFonts w:ascii="GHEA Grapalat" w:hAnsi="GHEA Grapalat" w:cs="Sylfaen"/>
          <w:i/>
          <w:sz w:val="20"/>
          <w:szCs w:val="20"/>
          <w:lang w:val="hy-AM"/>
        </w:rPr>
        <w:lastRenderedPageBreak/>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076DAE19" w14:textId="77777777" w:rsidR="00F02279" w:rsidRPr="00E6597C" w:rsidRDefault="00F02279" w:rsidP="00F02279">
      <w:pPr>
        <w:jc w:val="center"/>
        <w:rPr>
          <w:rFonts w:ascii="GHEA Grapalat" w:hAnsi="GHEA Grapalat"/>
          <w:b/>
          <w:lang w:val="hy-AM"/>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tbl>
      <w:tblPr>
        <w:tblW w:w="9796" w:type="dxa"/>
        <w:tblLook w:val="04A0" w:firstRow="1" w:lastRow="0" w:firstColumn="1" w:lastColumn="0" w:noHBand="0" w:noVBand="1"/>
      </w:tblPr>
      <w:tblGrid>
        <w:gridCol w:w="476"/>
        <w:gridCol w:w="9320"/>
      </w:tblGrid>
      <w:tr w:rsidR="00F908CC" w:rsidRPr="005E51A4" w14:paraId="55FA43A0" w14:textId="77777777" w:rsidTr="00864299">
        <w:trPr>
          <w:trHeight w:val="540"/>
        </w:trPr>
        <w:tc>
          <w:tcPr>
            <w:tcW w:w="476" w:type="dxa"/>
            <w:tcBorders>
              <w:top w:val="nil"/>
              <w:left w:val="nil"/>
              <w:bottom w:val="nil"/>
              <w:right w:val="nil"/>
            </w:tcBorders>
            <w:shd w:val="clear" w:color="auto" w:fill="auto"/>
            <w:noWrap/>
            <w:vAlign w:val="bottom"/>
            <w:hideMark/>
          </w:tcPr>
          <w:p w14:paraId="33131506" w14:textId="77777777" w:rsidR="00F908CC" w:rsidRPr="00864299" w:rsidRDefault="00F908CC" w:rsidP="00F908CC">
            <w:pPr>
              <w:rPr>
                <w:sz w:val="20"/>
                <w:szCs w:val="20"/>
                <w:lang w:val="hy-AM"/>
              </w:rPr>
            </w:pPr>
          </w:p>
        </w:tc>
        <w:tc>
          <w:tcPr>
            <w:tcW w:w="9320" w:type="dxa"/>
            <w:tcBorders>
              <w:top w:val="nil"/>
              <w:left w:val="nil"/>
              <w:bottom w:val="nil"/>
              <w:right w:val="nil"/>
            </w:tcBorders>
            <w:shd w:val="clear" w:color="auto" w:fill="auto"/>
            <w:vAlign w:val="center"/>
            <w:hideMark/>
          </w:tcPr>
          <w:p w14:paraId="7E1A674F" w14:textId="77777777" w:rsidR="00F908CC" w:rsidRPr="00864299" w:rsidRDefault="00F908CC" w:rsidP="00F908CC">
            <w:pPr>
              <w:jc w:val="center"/>
              <w:rPr>
                <w:rFonts w:ascii="Arial Armenian" w:hAnsi="Arial Armenian" w:cs="Arial"/>
                <w:b/>
                <w:bCs/>
                <w:sz w:val="20"/>
                <w:szCs w:val="20"/>
                <w:lang w:val="hy-AM"/>
              </w:rPr>
            </w:pPr>
            <w:r w:rsidRPr="00864299">
              <w:rPr>
                <w:rFonts w:ascii="Arial" w:hAnsi="Arial" w:cs="Arial"/>
                <w:b/>
                <w:bCs/>
                <w:sz w:val="20"/>
                <w:szCs w:val="20"/>
                <w:lang w:val="hy-AM"/>
              </w:rPr>
              <w:t>ՋՐՎԵԺ</w:t>
            </w:r>
            <w:r w:rsidRPr="00864299">
              <w:rPr>
                <w:rFonts w:ascii="Arial Armenian" w:hAnsi="Arial Armenian" w:cs="Arial"/>
                <w:b/>
                <w:bCs/>
                <w:sz w:val="20"/>
                <w:szCs w:val="20"/>
                <w:lang w:val="hy-AM"/>
              </w:rPr>
              <w:t xml:space="preserve"> </w:t>
            </w:r>
            <w:r w:rsidRPr="00864299">
              <w:rPr>
                <w:rFonts w:ascii="Arial" w:hAnsi="Arial" w:cs="Arial"/>
                <w:b/>
                <w:bCs/>
                <w:sz w:val="20"/>
                <w:szCs w:val="20"/>
                <w:lang w:val="hy-AM"/>
              </w:rPr>
              <w:t>ՀԱՄԱՅՆՔԻ</w:t>
            </w:r>
            <w:r w:rsidRPr="00864299">
              <w:rPr>
                <w:rFonts w:ascii="Arial Armenian" w:hAnsi="Arial Armenian" w:cs="Arial"/>
                <w:b/>
                <w:bCs/>
                <w:sz w:val="20"/>
                <w:szCs w:val="20"/>
                <w:lang w:val="hy-AM"/>
              </w:rPr>
              <w:t xml:space="preserve"> </w:t>
            </w:r>
            <w:r w:rsidRPr="00864299">
              <w:rPr>
                <w:rFonts w:ascii="Arial" w:hAnsi="Arial" w:cs="Arial"/>
                <w:b/>
                <w:bCs/>
                <w:sz w:val="20"/>
                <w:szCs w:val="20"/>
                <w:lang w:val="hy-AM"/>
              </w:rPr>
              <w:t>ՆԵՐՀԱՄԱՅՆՔԱՅԻՆ</w:t>
            </w:r>
            <w:r w:rsidRPr="00864299">
              <w:rPr>
                <w:rFonts w:ascii="Arial Armenian" w:hAnsi="Arial Armenian" w:cs="Arial"/>
                <w:b/>
                <w:bCs/>
                <w:sz w:val="20"/>
                <w:szCs w:val="20"/>
                <w:lang w:val="hy-AM"/>
              </w:rPr>
              <w:t xml:space="preserve"> </w:t>
            </w:r>
            <w:r w:rsidRPr="00864299">
              <w:rPr>
                <w:rFonts w:ascii="Arial" w:hAnsi="Arial" w:cs="Arial"/>
                <w:b/>
                <w:bCs/>
                <w:sz w:val="20"/>
                <w:szCs w:val="20"/>
                <w:lang w:val="hy-AM"/>
              </w:rPr>
              <w:t>ՃԱՆԱՊԱՐՀՆԵՐԻ</w:t>
            </w:r>
            <w:r w:rsidRPr="00864299">
              <w:rPr>
                <w:rFonts w:ascii="Arial Armenian" w:hAnsi="Arial Armenian" w:cs="Arial"/>
                <w:b/>
                <w:bCs/>
                <w:sz w:val="20"/>
                <w:szCs w:val="20"/>
                <w:lang w:val="hy-AM"/>
              </w:rPr>
              <w:t xml:space="preserve"> </w:t>
            </w:r>
            <w:r w:rsidRPr="00864299">
              <w:rPr>
                <w:rFonts w:ascii="Arial" w:hAnsi="Arial" w:cs="Arial"/>
                <w:b/>
                <w:bCs/>
                <w:sz w:val="20"/>
                <w:szCs w:val="20"/>
                <w:lang w:val="hy-AM"/>
              </w:rPr>
              <w:t>ԱՍՖԱԼՏԱՊԱՏՄԱՆ</w:t>
            </w:r>
            <w:r w:rsidRPr="00864299">
              <w:rPr>
                <w:rFonts w:ascii="Arial Armenian" w:hAnsi="Arial Armenian" w:cs="Arial"/>
                <w:b/>
                <w:bCs/>
                <w:sz w:val="20"/>
                <w:szCs w:val="20"/>
                <w:lang w:val="hy-AM"/>
              </w:rPr>
              <w:t xml:space="preserve"> </w:t>
            </w:r>
            <w:r w:rsidRPr="00864299">
              <w:rPr>
                <w:rFonts w:ascii="Arial" w:hAnsi="Arial" w:cs="Arial"/>
                <w:b/>
                <w:bCs/>
                <w:sz w:val="20"/>
                <w:szCs w:val="20"/>
                <w:lang w:val="hy-AM"/>
              </w:rPr>
              <w:t>ԱՇԽԱՏԱՆՔՆԵՐ</w:t>
            </w:r>
          </w:p>
        </w:tc>
      </w:tr>
    </w:tbl>
    <w:p w14:paraId="16DFAB06" w14:textId="77777777" w:rsidR="00864299" w:rsidRPr="00E6597C" w:rsidRDefault="00864299" w:rsidP="00864299">
      <w:pPr>
        <w:tabs>
          <w:tab w:val="left" w:pos="3900"/>
        </w:tabs>
        <w:ind w:firstLine="567"/>
        <w:rPr>
          <w:rFonts w:ascii="GHEA Grapalat" w:hAnsi="GHEA Grapalat"/>
          <w:i/>
          <w:lang w:val="pt-BR"/>
        </w:rPr>
      </w:pPr>
      <w:r>
        <w:rPr>
          <w:rFonts w:ascii="GHEA Grapalat" w:hAnsi="GHEA Grapalat"/>
          <w:i/>
          <w:lang w:val="pt-BR"/>
        </w:rPr>
        <w:tab/>
      </w:r>
    </w:p>
    <w:tbl>
      <w:tblPr>
        <w:tblW w:w="9796" w:type="dxa"/>
        <w:tblInd w:w="562" w:type="dxa"/>
        <w:tblLook w:val="04A0" w:firstRow="1" w:lastRow="0" w:firstColumn="1" w:lastColumn="0" w:noHBand="0" w:noVBand="1"/>
      </w:tblPr>
      <w:tblGrid>
        <w:gridCol w:w="476"/>
        <w:gridCol w:w="4660"/>
        <w:gridCol w:w="820"/>
        <w:gridCol w:w="940"/>
        <w:gridCol w:w="1360"/>
        <w:gridCol w:w="1540"/>
      </w:tblGrid>
      <w:tr w:rsidR="00864299" w:rsidRPr="00864299" w14:paraId="106BDFF2" w14:textId="77777777" w:rsidTr="00DE3569">
        <w:trPr>
          <w:trHeight w:val="255"/>
        </w:trPr>
        <w:tc>
          <w:tcPr>
            <w:tcW w:w="4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0C013"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NN</w:t>
            </w:r>
          </w:p>
        </w:tc>
        <w:tc>
          <w:tcPr>
            <w:tcW w:w="46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0C569E7"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²ßË³ï³ÝùÝ»ñÇ ³Ýí³ÝáõÙÁ</w:t>
            </w:r>
          </w:p>
        </w:tc>
        <w:tc>
          <w:tcPr>
            <w:tcW w:w="8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C83F4"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ã/Ù</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F1AF4"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Í³í³ÉÁ</w:t>
            </w:r>
          </w:p>
        </w:tc>
        <w:tc>
          <w:tcPr>
            <w:tcW w:w="13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119F163"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ØÇ³íáñÇ ³ñÅ»ùÁ</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4E2846"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ÀÝ¹³Ù»ÝÁ      /</w:t>
            </w:r>
            <w:r w:rsidRPr="00864299">
              <w:rPr>
                <w:rFonts w:ascii="Arial" w:hAnsi="Arial" w:cs="Arial"/>
                <w:sz w:val="18"/>
                <w:szCs w:val="18"/>
              </w:rPr>
              <w:t>հազ</w:t>
            </w:r>
            <w:r w:rsidRPr="00864299">
              <w:rPr>
                <w:rFonts w:ascii="Arial Armenian" w:hAnsi="Arial Armenian" w:cs="Arial"/>
                <w:sz w:val="18"/>
                <w:szCs w:val="18"/>
              </w:rPr>
              <w:t xml:space="preserve"> </w:t>
            </w:r>
            <w:r w:rsidRPr="00864299">
              <w:rPr>
                <w:rFonts w:ascii="Arial" w:hAnsi="Arial" w:cs="Arial"/>
                <w:sz w:val="18"/>
                <w:szCs w:val="18"/>
              </w:rPr>
              <w:t>դրամ</w:t>
            </w:r>
            <w:r w:rsidRPr="00864299">
              <w:rPr>
                <w:rFonts w:ascii="Arial Armenian" w:hAnsi="Arial Armenian" w:cs="Arial"/>
                <w:sz w:val="18"/>
                <w:szCs w:val="18"/>
              </w:rPr>
              <w:t>/</w:t>
            </w:r>
          </w:p>
        </w:tc>
      </w:tr>
      <w:tr w:rsidR="00864299" w:rsidRPr="00864299" w14:paraId="4FBCDD60" w14:textId="77777777" w:rsidTr="00DE3569">
        <w:trPr>
          <w:trHeight w:val="420"/>
        </w:trPr>
        <w:tc>
          <w:tcPr>
            <w:tcW w:w="476" w:type="dxa"/>
            <w:vMerge/>
            <w:tcBorders>
              <w:top w:val="single" w:sz="4" w:space="0" w:color="auto"/>
              <w:left w:val="single" w:sz="4" w:space="0" w:color="auto"/>
              <w:bottom w:val="single" w:sz="4" w:space="0" w:color="auto"/>
              <w:right w:val="single" w:sz="4" w:space="0" w:color="auto"/>
            </w:tcBorders>
            <w:vAlign w:val="center"/>
            <w:hideMark/>
          </w:tcPr>
          <w:p w14:paraId="157B0A94" w14:textId="77777777" w:rsidR="00864299" w:rsidRPr="00864299" w:rsidRDefault="00864299" w:rsidP="00864299">
            <w:pPr>
              <w:rPr>
                <w:rFonts w:ascii="Arial Armenian" w:hAnsi="Arial Armenian" w:cs="Arial"/>
                <w:sz w:val="18"/>
                <w:szCs w:val="18"/>
              </w:rPr>
            </w:pPr>
          </w:p>
        </w:tc>
        <w:tc>
          <w:tcPr>
            <w:tcW w:w="4660" w:type="dxa"/>
            <w:vMerge/>
            <w:tcBorders>
              <w:top w:val="single" w:sz="4" w:space="0" w:color="auto"/>
              <w:left w:val="single" w:sz="4" w:space="0" w:color="auto"/>
              <w:bottom w:val="single" w:sz="4" w:space="0" w:color="000000"/>
              <w:right w:val="single" w:sz="4" w:space="0" w:color="auto"/>
            </w:tcBorders>
            <w:vAlign w:val="center"/>
            <w:hideMark/>
          </w:tcPr>
          <w:p w14:paraId="2C518411" w14:textId="77777777" w:rsidR="00864299" w:rsidRPr="00864299" w:rsidRDefault="00864299" w:rsidP="00864299">
            <w:pPr>
              <w:rPr>
                <w:rFonts w:ascii="Arial Armenian" w:hAnsi="Arial Armenian" w:cs="Arial"/>
                <w:sz w:val="18"/>
                <w:szCs w:val="18"/>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4E4451C6" w14:textId="77777777" w:rsidR="00864299" w:rsidRPr="00864299" w:rsidRDefault="00864299" w:rsidP="00864299">
            <w:pPr>
              <w:rPr>
                <w:rFonts w:ascii="Arial Armenian" w:hAnsi="Arial Armenian" w:cs="Arial"/>
                <w:sz w:val="18"/>
                <w:szCs w:val="18"/>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14:paraId="2E01EB5A" w14:textId="77777777" w:rsidR="00864299" w:rsidRPr="00864299" w:rsidRDefault="00864299" w:rsidP="00864299">
            <w:pPr>
              <w:rPr>
                <w:rFonts w:ascii="Arial Armenian" w:hAnsi="Arial Armenian" w:cs="Arial"/>
                <w:sz w:val="18"/>
                <w:szCs w:val="18"/>
              </w:rPr>
            </w:pPr>
          </w:p>
        </w:tc>
        <w:tc>
          <w:tcPr>
            <w:tcW w:w="1360" w:type="dxa"/>
            <w:vMerge/>
            <w:tcBorders>
              <w:top w:val="single" w:sz="4" w:space="0" w:color="auto"/>
              <w:left w:val="single" w:sz="4" w:space="0" w:color="auto"/>
              <w:bottom w:val="single" w:sz="4" w:space="0" w:color="000000"/>
              <w:right w:val="single" w:sz="4" w:space="0" w:color="auto"/>
            </w:tcBorders>
            <w:vAlign w:val="center"/>
            <w:hideMark/>
          </w:tcPr>
          <w:p w14:paraId="1AAEAE0B" w14:textId="77777777" w:rsidR="00864299" w:rsidRPr="00864299" w:rsidRDefault="00864299" w:rsidP="00864299">
            <w:pPr>
              <w:rPr>
                <w:rFonts w:ascii="Arial Armenian" w:hAnsi="Arial Armenian" w:cs="Arial"/>
                <w:sz w:val="18"/>
                <w:szCs w:val="18"/>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3A57A760" w14:textId="77777777" w:rsidR="00864299" w:rsidRPr="00864299" w:rsidRDefault="00864299" w:rsidP="00864299">
            <w:pPr>
              <w:rPr>
                <w:rFonts w:ascii="Arial Armenian" w:hAnsi="Arial Armenian" w:cs="Arial"/>
                <w:sz w:val="18"/>
                <w:szCs w:val="18"/>
              </w:rPr>
            </w:pPr>
          </w:p>
        </w:tc>
      </w:tr>
      <w:tr w:rsidR="00864299" w:rsidRPr="00864299" w14:paraId="6A96116F"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1B857B00"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1</w:t>
            </w:r>
          </w:p>
        </w:tc>
        <w:tc>
          <w:tcPr>
            <w:tcW w:w="4660" w:type="dxa"/>
            <w:tcBorders>
              <w:top w:val="nil"/>
              <w:left w:val="nil"/>
              <w:bottom w:val="single" w:sz="4" w:space="0" w:color="auto"/>
              <w:right w:val="single" w:sz="4" w:space="0" w:color="auto"/>
            </w:tcBorders>
            <w:shd w:val="clear" w:color="auto" w:fill="auto"/>
            <w:noWrap/>
            <w:vAlign w:val="bottom"/>
            <w:hideMark/>
          </w:tcPr>
          <w:p w14:paraId="6ACC81A5"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2</w:t>
            </w:r>
          </w:p>
        </w:tc>
        <w:tc>
          <w:tcPr>
            <w:tcW w:w="820" w:type="dxa"/>
            <w:tcBorders>
              <w:top w:val="nil"/>
              <w:left w:val="nil"/>
              <w:bottom w:val="single" w:sz="4" w:space="0" w:color="auto"/>
              <w:right w:val="single" w:sz="4" w:space="0" w:color="auto"/>
            </w:tcBorders>
            <w:shd w:val="clear" w:color="auto" w:fill="auto"/>
            <w:noWrap/>
            <w:vAlign w:val="bottom"/>
            <w:hideMark/>
          </w:tcPr>
          <w:p w14:paraId="42967E31"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3</w:t>
            </w:r>
          </w:p>
        </w:tc>
        <w:tc>
          <w:tcPr>
            <w:tcW w:w="940" w:type="dxa"/>
            <w:tcBorders>
              <w:top w:val="nil"/>
              <w:left w:val="nil"/>
              <w:bottom w:val="single" w:sz="4" w:space="0" w:color="auto"/>
              <w:right w:val="single" w:sz="4" w:space="0" w:color="auto"/>
            </w:tcBorders>
            <w:shd w:val="clear" w:color="auto" w:fill="auto"/>
            <w:noWrap/>
            <w:vAlign w:val="bottom"/>
            <w:hideMark/>
          </w:tcPr>
          <w:p w14:paraId="22740355"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4</w:t>
            </w:r>
          </w:p>
        </w:tc>
        <w:tc>
          <w:tcPr>
            <w:tcW w:w="1360" w:type="dxa"/>
            <w:tcBorders>
              <w:top w:val="nil"/>
              <w:left w:val="nil"/>
              <w:bottom w:val="single" w:sz="4" w:space="0" w:color="auto"/>
              <w:right w:val="single" w:sz="4" w:space="0" w:color="auto"/>
            </w:tcBorders>
            <w:shd w:val="clear" w:color="auto" w:fill="auto"/>
            <w:noWrap/>
            <w:vAlign w:val="bottom"/>
            <w:hideMark/>
          </w:tcPr>
          <w:p w14:paraId="57B08C13"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5</w:t>
            </w:r>
          </w:p>
        </w:tc>
        <w:tc>
          <w:tcPr>
            <w:tcW w:w="1540" w:type="dxa"/>
            <w:tcBorders>
              <w:top w:val="nil"/>
              <w:left w:val="nil"/>
              <w:bottom w:val="single" w:sz="4" w:space="0" w:color="auto"/>
              <w:right w:val="single" w:sz="4" w:space="0" w:color="auto"/>
            </w:tcBorders>
            <w:shd w:val="clear" w:color="auto" w:fill="auto"/>
            <w:noWrap/>
            <w:vAlign w:val="center"/>
            <w:hideMark/>
          </w:tcPr>
          <w:p w14:paraId="2AFA9796" w14:textId="77777777" w:rsidR="00864299" w:rsidRPr="00864299" w:rsidRDefault="00864299" w:rsidP="00864299">
            <w:pPr>
              <w:jc w:val="center"/>
              <w:rPr>
                <w:rFonts w:ascii="Arial Armenian" w:hAnsi="Arial Armenian" w:cs="Arial"/>
                <w:sz w:val="18"/>
                <w:szCs w:val="18"/>
              </w:rPr>
            </w:pPr>
            <w:r w:rsidRPr="00864299">
              <w:rPr>
                <w:rFonts w:ascii="Arial Armenian" w:hAnsi="Arial Armenian" w:cs="Arial"/>
                <w:sz w:val="18"/>
                <w:szCs w:val="18"/>
              </w:rPr>
              <w:t>6</w:t>
            </w:r>
          </w:p>
        </w:tc>
      </w:tr>
      <w:tr w:rsidR="00DE3569" w:rsidRPr="00864299" w14:paraId="6351D8CA" w14:textId="77777777" w:rsidTr="00DE3569">
        <w:trPr>
          <w:trHeight w:val="420"/>
        </w:trPr>
        <w:tc>
          <w:tcPr>
            <w:tcW w:w="476" w:type="dxa"/>
            <w:tcBorders>
              <w:top w:val="single" w:sz="4" w:space="0" w:color="000000"/>
              <w:left w:val="single" w:sz="4" w:space="0" w:color="auto"/>
              <w:bottom w:val="single" w:sz="4" w:space="0" w:color="auto"/>
              <w:right w:val="single" w:sz="4" w:space="0" w:color="auto"/>
            </w:tcBorders>
            <w:shd w:val="clear" w:color="auto" w:fill="auto"/>
            <w:vAlign w:val="center"/>
          </w:tcPr>
          <w:p w14:paraId="730AD24D" w14:textId="77777777" w:rsidR="00DE3569" w:rsidRPr="00864299" w:rsidRDefault="00DE3569" w:rsidP="00864299">
            <w:pPr>
              <w:jc w:val="center"/>
              <w:rPr>
                <w:rFonts w:ascii="Arial Armenian" w:hAnsi="Arial Armenian" w:cs="Arial"/>
                <w:sz w:val="16"/>
                <w:szCs w:val="16"/>
              </w:rPr>
            </w:pPr>
          </w:p>
        </w:tc>
        <w:tc>
          <w:tcPr>
            <w:tcW w:w="4660" w:type="dxa"/>
            <w:tcBorders>
              <w:top w:val="single" w:sz="4" w:space="0" w:color="000000"/>
              <w:left w:val="nil"/>
              <w:bottom w:val="single" w:sz="4" w:space="0" w:color="auto"/>
              <w:right w:val="single" w:sz="4" w:space="0" w:color="auto"/>
            </w:tcBorders>
            <w:shd w:val="clear" w:color="auto" w:fill="auto"/>
            <w:vAlign w:val="center"/>
          </w:tcPr>
          <w:p w14:paraId="0132D0CF" w14:textId="2332BD7D" w:rsidR="00DE3569" w:rsidRPr="00864299" w:rsidRDefault="00DE3569" w:rsidP="00DE3569">
            <w:pPr>
              <w:jc w:val="center"/>
              <w:rPr>
                <w:rFonts w:ascii="Arial" w:hAnsi="Arial" w:cs="Arial"/>
                <w:sz w:val="16"/>
                <w:szCs w:val="16"/>
              </w:rPr>
            </w:pPr>
            <w:r w:rsidRPr="00864299">
              <w:rPr>
                <w:rFonts w:ascii="Arial" w:hAnsi="Arial" w:cs="Arial"/>
                <w:b/>
                <w:bCs/>
                <w:sz w:val="22"/>
                <w:szCs w:val="22"/>
              </w:rPr>
              <w:t>Ջրվեժ</w:t>
            </w:r>
            <w:r w:rsidRPr="00864299">
              <w:rPr>
                <w:rFonts w:ascii="Arial Armenian" w:hAnsi="Arial Armenian" w:cs="Arial"/>
                <w:b/>
                <w:bCs/>
                <w:sz w:val="22"/>
                <w:szCs w:val="22"/>
              </w:rPr>
              <w:t xml:space="preserve"> 27-</w:t>
            </w:r>
            <w:r w:rsidRPr="00864299">
              <w:rPr>
                <w:rFonts w:ascii="Arial" w:hAnsi="Arial" w:cs="Arial"/>
                <w:b/>
                <w:bCs/>
                <w:sz w:val="22"/>
                <w:szCs w:val="22"/>
              </w:rPr>
              <w:t>րդ</w:t>
            </w:r>
            <w:r w:rsidRPr="00864299">
              <w:rPr>
                <w:rFonts w:ascii="Arial Armenian" w:hAnsi="Arial Armenian" w:cs="Arial"/>
                <w:b/>
                <w:bCs/>
                <w:sz w:val="22"/>
                <w:szCs w:val="22"/>
              </w:rPr>
              <w:t xml:space="preserve"> </w:t>
            </w:r>
            <w:r w:rsidRPr="00864299">
              <w:rPr>
                <w:rFonts w:ascii="Arial" w:hAnsi="Arial" w:cs="Arial"/>
                <w:b/>
                <w:bCs/>
                <w:sz w:val="22"/>
                <w:szCs w:val="22"/>
              </w:rPr>
              <w:t>փողոցի</w:t>
            </w:r>
            <w:r w:rsidRPr="00864299">
              <w:rPr>
                <w:rFonts w:ascii="Arial Armenian" w:hAnsi="Arial Armenian" w:cs="Arial"/>
                <w:b/>
                <w:bCs/>
                <w:sz w:val="22"/>
                <w:szCs w:val="22"/>
              </w:rPr>
              <w:t xml:space="preserve"> L=155 </w:t>
            </w:r>
            <w:r w:rsidRPr="00864299">
              <w:rPr>
                <w:rFonts w:ascii="Arial" w:hAnsi="Arial" w:cs="Arial"/>
                <w:b/>
                <w:bCs/>
                <w:sz w:val="22"/>
                <w:szCs w:val="22"/>
              </w:rPr>
              <w:t>մ</w:t>
            </w:r>
          </w:p>
        </w:tc>
        <w:tc>
          <w:tcPr>
            <w:tcW w:w="820" w:type="dxa"/>
            <w:tcBorders>
              <w:top w:val="single" w:sz="4" w:space="0" w:color="000000"/>
              <w:left w:val="nil"/>
              <w:bottom w:val="single" w:sz="4" w:space="0" w:color="auto"/>
              <w:right w:val="single" w:sz="4" w:space="0" w:color="auto"/>
            </w:tcBorders>
            <w:shd w:val="clear" w:color="auto" w:fill="auto"/>
            <w:noWrap/>
            <w:vAlign w:val="center"/>
          </w:tcPr>
          <w:p w14:paraId="158139FE" w14:textId="77777777" w:rsidR="00DE3569" w:rsidRPr="00864299" w:rsidRDefault="00DE3569" w:rsidP="00864299">
            <w:pPr>
              <w:jc w:val="center"/>
              <w:rPr>
                <w:rFonts w:ascii="Arial" w:hAnsi="Arial" w:cs="Arial"/>
                <w:sz w:val="16"/>
                <w:szCs w:val="16"/>
              </w:rPr>
            </w:pPr>
          </w:p>
        </w:tc>
        <w:tc>
          <w:tcPr>
            <w:tcW w:w="940" w:type="dxa"/>
            <w:tcBorders>
              <w:top w:val="single" w:sz="4" w:space="0" w:color="000000"/>
              <w:left w:val="nil"/>
              <w:bottom w:val="single" w:sz="4" w:space="0" w:color="auto"/>
              <w:right w:val="single" w:sz="4" w:space="0" w:color="auto"/>
            </w:tcBorders>
            <w:shd w:val="clear" w:color="auto" w:fill="auto"/>
            <w:noWrap/>
            <w:vAlign w:val="center"/>
          </w:tcPr>
          <w:p w14:paraId="199A7FDF" w14:textId="77777777" w:rsidR="00DE3569" w:rsidRPr="00864299" w:rsidRDefault="00DE3569" w:rsidP="00864299">
            <w:pPr>
              <w:rPr>
                <w:rFonts w:ascii="Arial Armenian" w:hAnsi="Arial Armenian" w:cs="Arial"/>
                <w:sz w:val="16"/>
                <w:szCs w:val="16"/>
              </w:rPr>
            </w:pPr>
          </w:p>
        </w:tc>
        <w:tc>
          <w:tcPr>
            <w:tcW w:w="1360" w:type="dxa"/>
            <w:tcBorders>
              <w:top w:val="single" w:sz="4" w:space="0" w:color="000000"/>
              <w:left w:val="nil"/>
              <w:bottom w:val="single" w:sz="4" w:space="0" w:color="auto"/>
              <w:right w:val="single" w:sz="4" w:space="0" w:color="auto"/>
            </w:tcBorders>
            <w:shd w:val="clear" w:color="auto" w:fill="auto"/>
            <w:noWrap/>
            <w:vAlign w:val="center"/>
          </w:tcPr>
          <w:p w14:paraId="57284EA3" w14:textId="77777777" w:rsidR="00DE3569" w:rsidRPr="00864299" w:rsidRDefault="00DE3569" w:rsidP="00864299">
            <w:pPr>
              <w:jc w:val="center"/>
              <w:rPr>
                <w:rFonts w:ascii="Arial Armenian" w:hAnsi="Arial Armenian" w:cs="Arial"/>
                <w:sz w:val="16"/>
                <w:szCs w:val="16"/>
              </w:rPr>
            </w:pPr>
          </w:p>
        </w:tc>
        <w:tc>
          <w:tcPr>
            <w:tcW w:w="1540" w:type="dxa"/>
            <w:tcBorders>
              <w:top w:val="single" w:sz="4" w:space="0" w:color="000000"/>
              <w:left w:val="nil"/>
              <w:bottom w:val="single" w:sz="4" w:space="0" w:color="auto"/>
              <w:right w:val="single" w:sz="4" w:space="0" w:color="auto"/>
            </w:tcBorders>
            <w:shd w:val="clear" w:color="auto" w:fill="auto"/>
            <w:noWrap/>
            <w:vAlign w:val="center"/>
          </w:tcPr>
          <w:p w14:paraId="405DA363" w14:textId="77777777" w:rsidR="00DE3569" w:rsidRPr="00864299" w:rsidRDefault="00DE3569" w:rsidP="00864299">
            <w:pPr>
              <w:jc w:val="center"/>
              <w:rPr>
                <w:rFonts w:ascii="Arial Armenian" w:hAnsi="Arial Armenian" w:cs="Arial"/>
                <w:sz w:val="16"/>
                <w:szCs w:val="16"/>
              </w:rPr>
            </w:pPr>
          </w:p>
        </w:tc>
      </w:tr>
      <w:tr w:rsidR="00864299" w:rsidRPr="00864299" w14:paraId="7E0F1DEE" w14:textId="77777777" w:rsidTr="00DE3569">
        <w:trPr>
          <w:trHeight w:val="420"/>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5ED2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w:t>
            </w:r>
          </w:p>
        </w:tc>
        <w:tc>
          <w:tcPr>
            <w:tcW w:w="4660" w:type="dxa"/>
            <w:tcBorders>
              <w:top w:val="single" w:sz="4" w:space="0" w:color="auto"/>
              <w:left w:val="nil"/>
              <w:bottom w:val="nil"/>
              <w:right w:val="single" w:sz="4" w:space="0" w:color="auto"/>
            </w:tcBorders>
            <w:shd w:val="clear" w:color="auto" w:fill="auto"/>
            <w:vAlign w:val="center"/>
            <w:hideMark/>
          </w:tcPr>
          <w:p w14:paraId="4B37245E"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Ճանապարհի</w:t>
            </w:r>
            <w:r w:rsidRPr="00864299">
              <w:rPr>
                <w:rFonts w:ascii="Arial Armenian" w:hAnsi="Arial Armenian" w:cs="Arial"/>
                <w:sz w:val="16"/>
                <w:szCs w:val="16"/>
              </w:rPr>
              <w:t xml:space="preserve"> </w:t>
            </w:r>
            <w:r w:rsidRPr="00864299">
              <w:rPr>
                <w:rFonts w:ascii="Arial" w:hAnsi="Arial" w:cs="Arial"/>
                <w:sz w:val="16"/>
                <w:szCs w:val="16"/>
              </w:rPr>
              <w:t>հագուստի</w:t>
            </w:r>
            <w:r w:rsidRPr="00864299">
              <w:rPr>
                <w:rFonts w:ascii="Arial Armenian" w:hAnsi="Arial Armenian" w:cs="Arial"/>
                <w:sz w:val="16"/>
                <w:szCs w:val="16"/>
              </w:rPr>
              <w:t xml:space="preserve"> </w:t>
            </w:r>
            <w:r w:rsidRPr="00864299">
              <w:rPr>
                <w:rFonts w:ascii="Arial" w:hAnsi="Arial" w:cs="Arial"/>
                <w:sz w:val="16"/>
                <w:szCs w:val="16"/>
              </w:rPr>
              <w:t>պաստառի</w:t>
            </w:r>
            <w:r w:rsidRPr="00864299">
              <w:rPr>
                <w:rFonts w:ascii="Arial Armenian" w:hAnsi="Arial Armenian" w:cs="Arial"/>
                <w:sz w:val="16"/>
                <w:szCs w:val="16"/>
              </w:rPr>
              <w:t xml:space="preserve"> </w:t>
            </w:r>
            <w:r w:rsidRPr="00864299">
              <w:rPr>
                <w:rFonts w:ascii="Arial" w:hAnsi="Arial" w:cs="Arial"/>
                <w:sz w:val="16"/>
                <w:szCs w:val="16"/>
              </w:rPr>
              <w:t>քանդում</w:t>
            </w:r>
            <w:r w:rsidRPr="00864299">
              <w:rPr>
                <w:rFonts w:ascii="Arial Armenian" w:hAnsi="Arial Armenian" w:cs="Arial"/>
                <w:sz w:val="16"/>
                <w:szCs w:val="16"/>
              </w:rPr>
              <w:t xml:space="preserve"> </w:t>
            </w:r>
            <w:r w:rsidRPr="00864299">
              <w:rPr>
                <w:rFonts w:ascii="Arial" w:hAnsi="Arial" w:cs="Arial"/>
                <w:sz w:val="16"/>
                <w:szCs w:val="16"/>
              </w:rPr>
              <w:t>բուլդոզերով՝</w:t>
            </w:r>
            <w:r w:rsidRPr="00864299">
              <w:rPr>
                <w:rFonts w:ascii="Arial Armenian" w:hAnsi="Arial Armenian" w:cs="Arial"/>
                <w:sz w:val="16"/>
                <w:szCs w:val="16"/>
              </w:rPr>
              <w:t xml:space="preserve"> </w:t>
            </w:r>
            <w:r w:rsidRPr="00864299">
              <w:rPr>
                <w:rFonts w:ascii="Arial" w:hAnsi="Arial" w:cs="Arial"/>
                <w:sz w:val="16"/>
                <w:szCs w:val="16"/>
              </w:rPr>
              <w:t>կուտակումով</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1D7AFD06"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14:paraId="12497E9D"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269.400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288AFFB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0.112</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777FD4A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30.043</w:t>
            </w:r>
          </w:p>
        </w:tc>
      </w:tr>
      <w:tr w:rsidR="00864299" w:rsidRPr="00864299" w14:paraId="4FE2F708"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4FC241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w:t>
            </w:r>
          </w:p>
        </w:tc>
        <w:tc>
          <w:tcPr>
            <w:tcW w:w="4660" w:type="dxa"/>
            <w:tcBorders>
              <w:top w:val="single" w:sz="4" w:space="0" w:color="auto"/>
              <w:left w:val="nil"/>
              <w:bottom w:val="nil"/>
              <w:right w:val="single" w:sz="4" w:space="0" w:color="auto"/>
            </w:tcBorders>
            <w:shd w:val="clear" w:color="auto" w:fill="auto"/>
            <w:vAlign w:val="center"/>
            <w:hideMark/>
          </w:tcPr>
          <w:p w14:paraId="7800ED67"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Կուտակված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մշակում</w:t>
            </w:r>
            <w:r w:rsidRPr="00864299">
              <w:rPr>
                <w:rFonts w:ascii="Arial Armenian" w:hAnsi="Arial Armenian" w:cs="Arial"/>
                <w:sz w:val="16"/>
                <w:szCs w:val="16"/>
              </w:rPr>
              <w:t xml:space="preserve"> </w:t>
            </w:r>
            <w:r w:rsidRPr="00864299">
              <w:rPr>
                <w:rFonts w:ascii="Arial" w:hAnsi="Arial" w:cs="Arial"/>
                <w:sz w:val="16"/>
                <w:szCs w:val="16"/>
              </w:rPr>
              <w:t>էքսկավատորով</w:t>
            </w:r>
            <w:r w:rsidRPr="00864299">
              <w:rPr>
                <w:rFonts w:ascii="Arial Armenian" w:hAnsi="Arial Armenian" w:cs="Arial"/>
                <w:sz w:val="16"/>
                <w:szCs w:val="16"/>
              </w:rPr>
              <w:t xml:space="preserve"> (0,65</w:t>
            </w:r>
            <w:r w:rsidRPr="00864299">
              <w:rPr>
                <w:rFonts w:ascii="Arial" w:hAnsi="Arial" w:cs="Arial"/>
                <w:sz w:val="16"/>
                <w:szCs w:val="16"/>
              </w:rPr>
              <w:t>մ</w:t>
            </w:r>
            <w:r w:rsidRPr="00864299">
              <w:rPr>
                <w:rFonts w:ascii="Arial Armenian" w:hAnsi="Arial Armenian" w:cs="Arial"/>
                <w:sz w:val="16"/>
                <w:szCs w:val="16"/>
              </w:rPr>
              <w:t>3),</w:t>
            </w:r>
            <w:r w:rsidRPr="00864299">
              <w:rPr>
                <w:rFonts w:ascii="Arial" w:hAnsi="Arial" w:cs="Arial"/>
                <w:sz w:val="16"/>
                <w:szCs w:val="16"/>
              </w:rPr>
              <w:t>բարձելով</w:t>
            </w:r>
            <w:r w:rsidRPr="00864299">
              <w:rPr>
                <w:rFonts w:ascii="Arial Armenian" w:hAnsi="Arial Armenian" w:cs="Arial"/>
                <w:sz w:val="16"/>
                <w:szCs w:val="16"/>
              </w:rPr>
              <w:t xml:space="preserve"> </w:t>
            </w:r>
            <w:r w:rsidRPr="00864299">
              <w:rPr>
                <w:rFonts w:ascii="Arial" w:hAnsi="Arial" w:cs="Arial"/>
                <w:sz w:val="16"/>
                <w:szCs w:val="16"/>
              </w:rPr>
              <w:t>ա</w:t>
            </w:r>
            <w:r w:rsidRPr="00864299">
              <w:rPr>
                <w:rFonts w:ascii="Arial Armenian" w:hAnsi="Arial Armenian" w:cs="Arial"/>
                <w:sz w:val="16"/>
                <w:szCs w:val="16"/>
              </w:rPr>
              <w:t>/</w:t>
            </w:r>
            <w:r w:rsidRPr="00864299">
              <w:rPr>
                <w:rFonts w:ascii="Arial" w:hAnsi="Arial" w:cs="Arial"/>
                <w:sz w:val="16"/>
                <w:szCs w:val="16"/>
              </w:rPr>
              <w:t>ինքնաթափ</w:t>
            </w:r>
            <w:r w:rsidRPr="00864299">
              <w:rPr>
                <w:rFonts w:ascii="Arial Armenian" w:hAnsi="Arial Armenian" w:cs="Arial"/>
                <w:sz w:val="16"/>
                <w:szCs w:val="16"/>
              </w:rPr>
              <w:t xml:space="preserve"> </w:t>
            </w:r>
            <w:r w:rsidRPr="00864299">
              <w:rPr>
                <w:rFonts w:ascii="Arial" w:hAnsi="Arial" w:cs="Arial"/>
                <w:sz w:val="16"/>
                <w:szCs w:val="16"/>
              </w:rPr>
              <w:t>մեքենաների</w:t>
            </w:r>
            <w:r w:rsidRPr="00864299">
              <w:rPr>
                <w:rFonts w:ascii="Arial Armenian" w:hAnsi="Arial Armenian" w:cs="Arial"/>
                <w:sz w:val="16"/>
                <w:szCs w:val="16"/>
              </w:rPr>
              <w:t xml:space="preserve"> </w:t>
            </w:r>
            <w:r w:rsidRPr="00864299">
              <w:rPr>
                <w:rFonts w:ascii="Arial" w:hAnsi="Arial" w:cs="Arial"/>
                <w:sz w:val="16"/>
                <w:szCs w:val="16"/>
              </w:rPr>
              <w:t>վրա</w:t>
            </w:r>
          </w:p>
        </w:tc>
        <w:tc>
          <w:tcPr>
            <w:tcW w:w="820" w:type="dxa"/>
            <w:tcBorders>
              <w:top w:val="nil"/>
              <w:left w:val="nil"/>
              <w:bottom w:val="single" w:sz="4" w:space="0" w:color="auto"/>
              <w:right w:val="single" w:sz="4" w:space="0" w:color="auto"/>
            </w:tcBorders>
            <w:shd w:val="clear" w:color="auto" w:fill="auto"/>
            <w:noWrap/>
            <w:vAlign w:val="center"/>
            <w:hideMark/>
          </w:tcPr>
          <w:p w14:paraId="56A075F6"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64DA4DC9"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269.400</w:t>
            </w:r>
          </w:p>
        </w:tc>
        <w:tc>
          <w:tcPr>
            <w:tcW w:w="1360" w:type="dxa"/>
            <w:tcBorders>
              <w:top w:val="nil"/>
              <w:left w:val="nil"/>
              <w:bottom w:val="single" w:sz="4" w:space="0" w:color="auto"/>
              <w:right w:val="single" w:sz="4" w:space="0" w:color="auto"/>
            </w:tcBorders>
            <w:shd w:val="clear" w:color="auto" w:fill="auto"/>
            <w:noWrap/>
            <w:vAlign w:val="center"/>
            <w:hideMark/>
          </w:tcPr>
          <w:p w14:paraId="25E6F5A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0.616</w:t>
            </w:r>
          </w:p>
        </w:tc>
        <w:tc>
          <w:tcPr>
            <w:tcW w:w="1540" w:type="dxa"/>
            <w:tcBorders>
              <w:top w:val="nil"/>
              <w:left w:val="nil"/>
              <w:bottom w:val="single" w:sz="4" w:space="0" w:color="auto"/>
              <w:right w:val="single" w:sz="4" w:space="0" w:color="auto"/>
            </w:tcBorders>
            <w:shd w:val="clear" w:color="auto" w:fill="auto"/>
            <w:noWrap/>
            <w:vAlign w:val="center"/>
            <w:hideMark/>
          </w:tcPr>
          <w:p w14:paraId="286BF00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165.842</w:t>
            </w:r>
          </w:p>
        </w:tc>
      </w:tr>
      <w:tr w:rsidR="00864299" w:rsidRPr="00864299" w14:paraId="39BAD7BB"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12BCF3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w:t>
            </w:r>
          </w:p>
        </w:tc>
        <w:tc>
          <w:tcPr>
            <w:tcW w:w="4660" w:type="dxa"/>
            <w:tcBorders>
              <w:top w:val="single" w:sz="4" w:space="0" w:color="auto"/>
              <w:left w:val="nil"/>
              <w:bottom w:val="nil"/>
              <w:right w:val="single" w:sz="4" w:space="0" w:color="auto"/>
            </w:tcBorders>
            <w:shd w:val="clear" w:color="auto" w:fill="auto"/>
            <w:vAlign w:val="center"/>
            <w:hideMark/>
          </w:tcPr>
          <w:p w14:paraId="18BA2F21"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Ավելորդ</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7</w:t>
            </w:r>
            <w:r w:rsidRPr="00864299">
              <w:rPr>
                <w:rFonts w:ascii="Arial" w:hAnsi="Arial" w:cs="Arial"/>
                <w:sz w:val="16"/>
                <w:szCs w:val="16"/>
              </w:rPr>
              <w:t>կմ</w:t>
            </w:r>
            <w:r w:rsidRPr="00864299">
              <w:rPr>
                <w:rFonts w:ascii="Arial Armenian" w:hAnsi="Arial Armenian" w:cs="Arial"/>
                <w:sz w:val="16"/>
                <w:szCs w:val="16"/>
              </w:rPr>
              <w:t xml:space="preserve"> </w:t>
            </w:r>
            <w:r w:rsidRPr="00864299">
              <w:rPr>
                <w:rFonts w:ascii="Arial" w:hAnsi="Arial" w:cs="Arial"/>
                <w:sz w:val="16"/>
                <w:szCs w:val="16"/>
              </w:rPr>
              <w:t>հեռ</w:t>
            </w:r>
            <w:r w:rsidRPr="00864299">
              <w:rPr>
                <w:rFonts w:ascii="Arial Armenian" w:hAnsi="Arial Armenian" w:cs="Arial"/>
                <w:sz w:val="16"/>
                <w:szCs w:val="16"/>
              </w:rPr>
              <w:t>.</w:t>
            </w:r>
            <w:r w:rsidRPr="00864299">
              <w:rPr>
                <w:rFonts w:ascii="Arial" w:hAnsi="Arial" w:cs="Arial"/>
                <w:sz w:val="16"/>
                <w:szCs w:val="16"/>
              </w:rPr>
              <w:t>վրա</w:t>
            </w:r>
            <w:r w:rsidRPr="00864299">
              <w:rPr>
                <w:rFonts w:ascii="Arial Armenian" w:hAnsi="Arial Armenian" w:cs="Arial"/>
                <w:sz w:val="16"/>
                <w:szCs w:val="16"/>
              </w:rPr>
              <w:t xml:space="preserve">  </w:t>
            </w:r>
            <w:r w:rsidRPr="00864299">
              <w:rPr>
                <w:rFonts w:ascii="Arial" w:hAnsi="Arial" w:cs="Arial"/>
                <w:sz w:val="16"/>
                <w:szCs w:val="16"/>
              </w:rPr>
              <w:t>լցակույտ</w:t>
            </w:r>
            <w:r w:rsidRPr="00864299">
              <w:rPr>
                <w:rFonts w:ascii="Arial Armenian" w:hAnsi="Arial Armenian" w:cs="Arial"/>
                <w:sz w:val="16"/>
                <w:szCs w:val="16"/>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14:paraId="39AEC1E8"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single" w:sz="4" w:space="0" w:color="auto"/>
              <w:right w:val="single" w:sz="4" w:space="0" w:color="auto"/>
            </w:tcBorders>
            <w:shd w:val="clear" w:color="auto" w:fill="auto"/>
            <w:noWrap/>
            <w:vAlign w:val="center"/>
            <w:hideMark/>
          </w:tcPr>
          <w:p w14:paraId="0051AE9D"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484.92</w:t>
            </w:r>
          </w:p>
        </w:tc>
        <w:tc>
          <w:tcPr>
            <w:tcW w:w="1360" w:type="dxa"/>
            <w:tcBorders>
              <w:top w:val="nil"/>
              <w:left w:val="nil"/>
              <w:bottom w:val="single" w:sz="4" w:space="0" w:color="auto"/>
              <w:right w:val="single" w:sz="4" w:space="0" w:color="auto"/>
            </w:tcBorders>
            <w:shd w:val="clear" w:color="auto" w:fill="auto"/>
            <w:noWrap/>
            <w:vAlign w:val="center"/>
            <w:hideMark/>
          </w:tcPr>
          <w:p w14:paraId="58A45B8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2.994</w:t>
            </w:r>
          </w:p>
        </w:tc>
        <w:tc>
          <w:tcPr>
            <w:tcW w:w="1540" w:type="dxa"/>
            <w:tcBorders>
              <w:top w:val="nil"/>
              <w:left w:val="nil"/>
              <w:bottom w:val="single" w:sz="4" w:space="0" w:color="auto"/>
              <w:right w:val="single" w:sz="4" w:space="0" w:color="auto"/>
            </w:tcBorders>
            <w:shd w:val="clear" w:color="auto" w:fill="auto"/>
            <w:noWrap/>
            <w:vAlign w:val="center"/>
            <w:hideMark/>
          </w:tcPr>
          <w:p w14:paraId="3458477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1451.749</w:t>
            </w:r>
          </w:p>
        </w:tc>
      </w:tr>
      <w:tr w:rsidR="00864299" w:rsidRPr="00864299" w14:paraId="0F7218C4"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FF2F48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369CBA56"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Աշխատանք</w:t>
            </w:r>
            <w:r w:rsidRPr="00864299">
              <w:rPr>
                <w:rFonts w:ascii="Arial Armenian" w:hAnsi="Arial Armenian" w:cs="Arial"/>
                <w:sz w:val="16"/>
                <w:szCs w:val="16"/>
              </w:rPr>
              <w:t xml:space="preserve"> </w:t>
            </w:r>
            <w:r w:rsidRPr="00864299">
              <w:rPr>
                <w:rFonts w:ascii="Arial" w:hAnsi="Arial" w:cs="Arial"/>
                <w:sz w:val="16"/>
                <w:szCs w:val="16"/>
              </w:rPr>
              <w:t>լցակույտում</w:t>
            </w:r>
          </w:p>
        </w:tc>
        <w:tc>
          <w:tcPr>
            <w:tcW w:w="820" w:type="dxa"/>
            <w:tcBorders>
              <w:top w:val="nil"/>
              <w:left w:val="nil"/>
              <w:bottom w:val="single" w:sz="4" w:space="0" w:color="auto"/>
              <w:right w:val="single" w:sz="4" w:space="0" w:color="auto"/>
            </w:tcBorders>
            <w:shd w:val="clear" w:color="auto" w:fill="auto"/>
            <w:noWrap/>
            <w:vAlign w:val="center"/>
            <w:hideMark/>
          </w:tcPr>
          <w:p w14:paraId="35A54B6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214AD0A4"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269.40</w:t>
            </w:r>
          </w:p>
        </w:tc>
        <w:tc>
          <w:tcPr>
            <w:tcW w:w="1360" w:type="dxa"/>
            <w:tcBorders>
              <w:top w:val="nil"/>
              <w:left w:val="nil"/>
              <w:bottom w:val="single" w:sz="4" w:space="0" w:color="auto"/>
              <w:right w:val="single" w:sz="4" w:space="0" w:color="auto"/>
            </w:tcBorders>
            <w:shd w:val="clear" w:color="auto" w:fill="auto"/>
            <w:noWrap/>
            <w:vAlign w:val="center"/>
            <w:hideMark/>
          </w:tcPr>
          <w:p w14:paraId="4E32E0B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0.055</w:t>
            </w:r>
          </w:p>
        </w:tc>
        <w:tc>
          <w:tcPr>
            <w:tcW w:w="1540" w:type="dxa"/>
            <w:tcBorders>
              <w:top w:val="nil"/>
              <w:left w:val="nil"/>
              <w:bottom w:val="single" w:sz="4" w:space="0" w:color="auto"/>
              <w:right w:val="single" w:sz="4" w:space="0" w:color="auto"/>
            </w:tcBorders>
            <w:shd w:val="clear" w:color="auto" w:fill="auto"/>
            <w:noWrap/>
            <w:vAlign w:val="center"/>
            <w:hideMark/>
          </w:tcPr>
          <w:p w14:paraId="10E3D51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14.900</w:t>
            </w:r>
          </w:p>
        </w:tc>
      </w:tr>
      <w:tr w:rsidR="00864299" w:rsidRPr="00864299" w14:paraId="47CA000B"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72CC90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w:t>
            </w:r>
          </w:p>
        </w:tc>
        <w:tc>
          <w:tcPr>
            <w:tcW w:w="4660" w:type="dxa"/>
            <w:tcBorders>
              <w:top w:val="nil"/>
              <w:left w:val="nil"/>
              <w:bottom w:val="single" w:sz="4" w:space="0" w:color="auto"/>
              <w:right w:val="single" w:sz="4" w:space="0" w:color="auto"/>
            </w:tcBorders>
            <w:shd w:val="clear" w:color="auto" w:fill="auto"/>
            <w:vAlign w:val="center"/>
            <w:hideMark/>
          </w:tcPr>
          <w:p w14:paraId="7C2909B9"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Հողածածկույթի</w:t>
            </w:r>
            <w:r w:rsidRPr="00864299">
              <w:rPr>
                <w:rFonts w:ascii="Arial Armenian" w:hAnsi="Arial Armenian" w:cs="Arial"/>
                <w:sz w:val="16"/>
                <w:szCs w:val="16"/>
              </w:rPr>
              <w:t xml:space="preserve"> </w:t>
            </w:r>
            <w:r w:rsidRPr="00864299">
              <w:rPr>
                <w:rFonts w:ascii="Arial" w:hAnsi="Arial" w:cs="Arial"/>
                <w:sz w:val="16"/>
                <w:szCs w:val="16"/>
              </w:rPr>
              <w:t>հարթեցում</w:t>
            </w:r>
            <w:r w:rsidRPr="00864299">
              <w:rPr>
                <w:rFonts w:ascii="Arial Armenian" w:hAnsi="Arial Armenian" w:cs="Arial"/>
                <w:sz w:val="16"/>
                <w:szCs w:val="16"/>
              </w:rPr>
              <w:t xml:space="preserve"> </w:t>
            </w:r>
            <w:r w:rsidRPr="00864299">
              <w:rPr>
                <w:rFonts w:ascii="Arial" w:hAnsi="Arial" w:cs="Arial"/>
                <w:sz w:val="16"/>
                <w:szCs w:val="16"/>
              </w:rPr>
              <w:t>մեխանիզմով</w:t>
            </w:r>
          </w:p>
        </w:tc>
        <w:tc>
          <w:tcPr>
            <w:tcW w:w="820" w:type="dxa"/>
            <w:tcBorders>
              <w:top w:val="nil"/>
              <w:left w:val="nil"/>
              <w:bottom w:val="single" w:sz="4" w:space="0" w:color="auto"/>
              <w:right w:val="single" w:sz="4" w:space="0" w:color="auto"/>
            </w:tcBorders>
            <w:shd w:val="clear" w:color="auto" w:fill="auto"/>
            <w:vAlign w:val="center"/>
            <w:hideMark/>
          </w:tcPr>
          <w:p w14:paraId="4D670BE5"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noWrap/>
            <w:vAlign w:val="center"/>
            <w:hideMark/>
          </w:tcPr>
          <w:p w14:paraId="05403C9E"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950.10</w:t>
            </w:r>
          </w:p>
        </w:tc>
        <w:tc>
          <w:tcPr>
            <w:tcW w:w="1360" w:type="dxa"/>
            <w:tcBorders>
              <w:top w:val="nil"/>
              <w:left w:val="nil"/>
              <w:bottom w:val="single" w:sz="4" w:space="0" w:color="auto"/>
              <w:right w:val="single" w:sz="4" w:space="0" w:color="auto"/>
            </w:tcBorders>
            <w:shd w:val="clear" w:color="auto" w:fill="auto"/>
            <w:noWrap/>
            <w:vAlign w:val="center"/>
            <w:hideMark/>
          </w:tcPr>
          <w:p w14:paraId="0C62268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0.017</w:t>
            </w:r>
          </w:p>
        </w:tc>
        <w:tc>
          <w:tcPr>
            <w:tcW w:w="1540" w:type="dxa"/>
            <w:tcBorders>
              <w:top w:val="nil"/>
              <w:left w:val="nil"/>
              <w:bottom w:val="single" w:sz="4" w:space="0" w:color="auto"/>
              <w:right w:val="single" w:sz="4" w:space="0" w:color="auto"/>
            </w:tcBorders>
            <w:shd w:val="clear" w:color="auto" w:fill="auto"/>
            <w:noWrap/>
            <w:vAlign w:val="center"/>
            <w:hideMark/>
          </w:tcPr>
          <w:p w14:paraId="2C6C0A0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16.000</w:t>
            </w:r>
          </w:p>
        </w:tc>
      </w:tr>
      <w:tr w:rsidR="00864299" w:rsidRPr="00864299" w14:paraId="125859A5" w14:textId="77777777" w:rsidTr="00DE3569">
        <w:trPr>
          <w:trHeight w:val="420"/>
        </w:trPr>
        <w:tc>
          <w:tcPr>
            <w:tcW w:w="476" w:type="dxa"/>
            <w:tcBorders>
              <w:top w:val="nil"/>
              <w:left w:val="single" w:sz="4" w:space="0" w:color="auto"/>
              <w:bottom w:val="nil"/>
              <w:right w:val="single" w:sz="4" w:space="0" w:color="auto"/>
            </w:tcBorders>
            <w:shd w:val="clear" w:color="auto" w:fill="auto"/>
            <w:vAlign w:val="center"/>
            <w:hideMark/>
          </w:tcPr>
          <w:p w14:paraId="2B707AB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w:t>
            </w:r>
          </w:p>
        </w:tc>
        <w:tc>
          <w:tcPr>
            <w:tcW w:w="4660" w:type="dxa"/>
            <w:tcBorders>
              <w:top w:val="nil"/>
              <w:left w:val="nil"/>
              <w:bottom w:val="nil"/>
              <w:right w:val="single" w:sz="4" w:space="0" w:color="auto"/>
            </w:tcBorders>
            <w:shd w:val="clear" w:color="auto" w:fill="auto"/>
            <w:vAlign w:val="center"/>
            <w:hideMark/>
          </w:tcPr>
          <w:p w14:paraId="15218F36"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Ավազակոպճային</w:t>
            </w:r>
            <w:r w:rsidRPr="00864299">
              <w:rPr>
                <w:rFonts w:ascii="Arial Armenian" w:hAnsi="Arial Armenian" w:cs="Arial"/>
                <w:sz w:val="16"/>
                <w:szCs w:val="16"/>
              </w:rPr>
              <w:t xml:space="preserve"> </w:t>
            </w:r>
            <w:r w:rsidRPr="00864299">
              <w:rPr>
                <w:rFonts w:ascii="Arial" w:hAnsi="Arial" w:cs="Arial"/>
                <w:sz w:val="16"/>
                <w:szCs w:val="16"/>
              </w:rPr>
              <w:t>նախաշերտի</w:t>
            </w:r>
            <w:r w:rsidRPr="00864299">
              <w:rPr>
                <w:rFonts w:ascii="Arial Armenian" w:hAnsi="Arial Armenian" w:cs="Arial"/>
                <w:sz w:val="16"/>
                <w:szCs w:val="16"/>
              </w:rPr>
              <w:t xml:space="preserve"> </w:t>
            </w:r>
            <w:r w:rsidRPr="00864299">
              <w:rPr>
                <w:rFonts w:ascii="Arial" w:hAnsi="Arial" w:cs="Arial"/>
                <w:sz w:val="16"/>
                <w:szCs w:val="16"/>
              </w:rPr>
              <w:t>կառուցում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հաստությամբ՝տոփանումով</w:t>
            </w:r>
          </w:p>
        </w:tc>
        <w:tc>
          <w:tcPr>
            <w:tcW w:w="820" w:type="dxa"/>
            <w:tcBorders>
              <w:top w:val="nil"/>
              <w:left w:val="nil"/>
              <w:bottom w:val="nil"/>
              <w:right w:val="single" w:sz="4" w:space="0" w:color="auto"/>
            </w:tcBorders>
            <w:shd w:val="clear" w:color="auto" w:fill="auto"/>
            <w:noWrap/>
            <w:vAlign w:val="center"/>
            <w:hideMark/>
          </w:tcPr>
          <w:p w14:paraId="437FC95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nil"/>
              <w:right w:val="single" w:sz="4" w:space="0" w:color="auto"/>
            </w:tcBorders>
            <w:shd w:val="clear" w:color="auto" w:fill="auto"/>
            <w:noWrap/>
            <w:vAlign w:val="center"/>
            <w:hideMark/>
          </w:tcPr>
          <w:p w14:paraId="185B9CFF"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47.50</w:t>
            </w:r>
          </w:p>
        </w:tc>
        <w:tc>
          <w:tcPr>
            <w:tcW w:w="1360" w:type="dxa"/>
            <w:tcBorders>
              <w:top w:val="nil"/>
              <w:left w:val="nil"/>
              <w:bottom w:val="nil"/>
              <w:right w:val="single" w:sz="4" w:space="0" w:color="auto"/>
            </w:tcBorders>
            <w:shd w:val="clear" w:color="auto" w:fill="auto"/>
            <w:noWrap/>
            <w:vAlign w:val="center"/>
            <w:hideMark/>
          </w:tcPr>
          <w:p w14:paraId="0DA2915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8.039</w:t>
            </w:r>
          </w:p>
        </w:tc>
        <w:tc>
          <w:tcPr>
            <w:tcW w:w="1540" w:type="dxa"/>
            <w:tcBorders>
              <w:top w:val="nil"/>
              <w:left w:val="nil"/>
              <w:bottom w:val="nil"/>
              <w:right w:val="single" w:sz="4" w:space="0" w:color="auto"/>
            </w:tcBorders>
            <w:shd w:val="clear" w:color="auto" w:fill="auto"/>
            <w:noWrap/>
            <w:vAlign w:val="center"/>
            <w:hideMark/>
          </w:tcPr>
          <w:p w14:paraId="30ADB07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381.832</w:t>
            </w:r>
          </w:p>
        </w:tc>
      </w:tr>
      <w:tr w:rsidR="00864299" w:rsidRPr="00864299" w14:paraId="66AEBA68" w14:textId="77777777" w:rsidTr="00DE3569">
        <w:trPr>
          <w:trHeight w:val="25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6273C53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w:t>
            </w:r>
          </w:p>
        </w:tc>
        <w:tc>
          <w:tcPr>
            <w:tcW w:w="4660" w:type="dxa"/>
            <w:tcBorders>
              <w:top w:val="single" w:sz="4" w:space="0" w:color="auto"/>
              <w:left w:val="nil"/>
              <w:bottom w:val="nil"/>
              <w:right w:val="single" w:sz="4" w:space="0" w:color="auto"/>
            </w:tcBorders>
            <w:shd w:val="clear" w:color="auto" w:fill="auto"/>
            <w:vAlign w:val="center"/>
            <w:hideMark/>
          </w:tcPr>
          <w:p w14:paraId="0E60AFC3"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Խ</w:t>
            </w:r>
            <w:r w:rsidRPr="00864299">
              <w:rPr>
                <w:rFonts w:ascii="Arial Armenian" w:hAnsi="Arial Armenian" w:cs="Arial Armenian"/>
                <w:sz w:val="16"/>
                <w:szCs w:val="16"/>
              </w:rPr>
              <w:t>×Ç</w:t>
            </w:r>
            <w:r w:rsidRPr="00864299">
              <w:rPr>
                <w:rFonts w:ascii="Arial Armenian" w:hAnsi="Arial Armenian" w:cs="Arial"/>
                <w:sz w:val="16"/>
                <w:szCs w:val="16"/>
              </w:rPr>
              <w:t xml:space="preserve"> </w:t>
            </w:r>
            <w:r w:rsidRPr="00864299">
              <w:rPr>
                <w:rFonts w:ascii="Arial Armenian" w:hAnsi="Arial Armenian" w:cs="Arial Armenian"/>
                <w:sz w:val="16"/>
                <w:szCs w:val="16"/>
              </w:rPr>
              <w:t>ß»ñïÇ</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15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p>
        </w:tc>
        <w:tc>
          <w:tcPr>
            <w:tcW w:w="820" w:type="dxa"/>
            <w:tcBorders>
              <w:top w:val="single" w:sz="4" w:space="0" w:color="auto"/>
              <w:left w:val="nil"/>
              <w:bottom w:val="nil"/>
              <w:right w:val="single" w:sz="4" w:space="0" w:color="auto"/>
            </w:tcBorders>
            <w:shd w:val="clear" w:color="auto" w:fill="auto"/>
            <w:vAlign w:val="center"/>
            <w:hideMark/>
          </w:tcPr>
          <w:p w14:paraId="2E437FD7"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nil"/>
              <w:right w:val="single" w:sz="4" w:space="0" w:color="auto"/>
            </w:tcBorders>
            <w:shd w:val="clear" w:color="auto" w:fill="auto"/>
            <w:noWrap/>
            <w:vAlign w:val="center"/>
            <w:hideMark/>
          </w:tcPr>
          <w:p w14:paraId="6E8C3731"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950.10</w:t>
            </w:r>
          </w:p>
        </w:tc>
        <w:tc>
          <w:tcPr>
            <w:tcW w:w="1360" w:type="dxa"/>
            <w:tcBorders>
              <w:top w:val="single" w:sz="4" w:space="0" w:color="auto"/>
              <w:left w:val="nil"/>
              <w:bottom w:val="nil"/>
              <w:right w:val="single" w:sz="4" w:space="0" w:color="auto"/>
            </w:tcBorders>
            <w:shd w:val="clear" w:color="auto" w:fill="auto"/>
            <w:noWrap/>
            <w:vAlign w:val="center"/>
            <w:hideMark/>
          </w:tcPr>
          <w:p w14:paraId="142E35B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1.565</w:t>
            </w:r>
          </w:p>
        </w:tc>
        <w:tc>
          <w:tcPr>
            <w:tcW w:w="1540" w:type="dxa"/>
            <w:tcBorders>
              <w:top w:val="single" w:sz="4" w:space="0" w:color="auto"/>
              <w:left w:val="nil"/>
              <w:bottom w:val="nil"/>
              <w:right w:val="single" w:sz="4" w:space="0" w:color="auto"/>
            </w:tcBorders>
            <w:shd w:val="clear" w:color="auto" w:fill="auto"/>
            <w:noWrap/>
            <w:vAlign w:val="center"/>
            <w:hideMark/>
          </w:tcPr>
          <w:p w14:paraId="4BCF319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1486.585</w:t>
            </w:r>
          </w:p>
        </w:tc>
      </w:tr>
      <w:tr w:rsidR="00864299" w:rsidRPr="00864299" w14:paraId="501B2647" w14:textId="77777777" w:rsidTr="00DE3569">
        <w:trPr>
          <w:trHeight w:val="25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5832235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w:t>
            </w:r>
          </w:p>
        </w:tc>
        <w:tc>
          <w:tcPr>
            <w:tcW w:w="4660" w:type="dxa"/>
            <w:tcBorders>
              <w:top w:val="single" w:sz="4" w:space="0" w:color="auto"/>
              <w:left w:val="nil"/>
              <w:bottom w:val="nil"/>
              <w:right w:val="single" w:sz="4" w:space="0" w:color="auto"/>
            </w:tcBorders>
            <w:shd w:val="clear" w:color="auto" w:fill="auto"/>
            <w:vAlign w:val="center"/>
            <w:hideMark/>
          </w:tcPr>
          <w:p w14:paraId="1682883D"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Բիտումի</w:t>
            </w:r>
            <w:r w:rsidRPr="00864299">
              <w:rPr>
                <w:rFonts w:ascii="Arial Armenian" w:hAnsi="Arial Armenian" w:cs="Arial"/>
                <w:sz w:val="16"/>
                <w:szCs w:val="16"/>
              </w:rPr>
              <w:t xml:space="preserve"> </w:t>
            </w:r>
            <w:r w:rsidRPr="00864299">
              <w:rPr>
                <w:rFonts w:ascii="Arial" w:hAnsi="Arial" w:cs="Arial"/>
                <w:sz w:val="16"/>
                <w:szCs w:val="16"/>
              </w:rPr>
              <w:t>տարածում</w:t>
            </w:r>
            <w:r w:rsidRPr="00864299">
              <w:rPr>
                <w:rFonts w:ascii="Arial Armenian" w:hAnsi="Arial Armenian" w:cs="Arial"/>
                <w:sz w:val="16"/>
                <w:szCs w:val="16"/>
              </w:rPr>
              <w:t xml:space="preserve">  4.12</w:t>
            </w:r>
            <w:r w:rsidRPr="00864299">
              <w:rPr>
                <w:rFonts w:ascii="Arial" w:hAnsi="Arial" w:cs="Arial"/>
                <w:sz w:val="16"/>
                <w:szCs w:val="16"/>
              </w:rPr>
              <w:t>տ</w:t>
            </w:r>
            <w:r w:rsidRPr="00864299">
              <w:rPr>
                <w:rFonts w:ascii="Arial Armenian" w:hAnsi="Arial Armenian" w:cs="Arial"/>
                <w:sz w:val="16"/>
                <w:szCs w:val="16"/>
              </w:rPr>
              <w:t>/1000</w:t>
            </w:r>
            <w:r w:rsidRPr="00864299">
              <w:rPr>
                <w:rFonts w:ascii="Arial" w:hAnsi="Arial" w:cs="Arial"/>
                <w:sz w:val="16"/>
                <w:szCs w:val="16"/>
              </w:rPr>
              <w:t>մ</w:t>
            </w:r>
            <w:r w:rsidRPr="00864299">
              <w:rPr>
                <w:rFonts w:ascii="Arial Armenian" w:hAnsi="Arial Armenian" w:cs="Arial"/>
                <w:sz w:val="16"/>
                <w:szCs w:val="16"/>
              </w:rPr>
              <w:t xml:space="preserve">2 </w:t>
            </w:r>
          </w:p>
        </w:tc>
        <w:tc>
          <w:tcPr>
            <w:tcW w:w="820" w:type="dxa"/>
            <w:tcBorders>
              <w:top w:val="single" w:sz="4" w:space="0" w:color="auto"/>
              <w:left w:val="nil"/>
              <w:bottom w:val="nil"/>
              <w:right w:val="single" w:sz="4" w:space="0" w:color="auto"/>
            </w:tcBorders>
            <w:shd w:val="clear" w:color="auto" w:fill="auto"/>
            <w:noWrap/>
            <w:vAlign w:val="center"/>
            <w:hideMark/>
          </w:tcPr>
          <w:p w14:paraId="28B15884"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single" w:sz="4" w:space="0" w:color="auto"/>
              <w:left w:val="nil"/>
              <w:bottom w:val="nil"/>
              <w:right w:val="single" w:sz="4" w:space="0" w:color="auto"/>
            </w:tcBorders>
            <w:shd w:val="clear" w:color="auto" w:fill="auto"/>
            <w:noWrap/>
            <w:vAlign w:val="center"/>
            <w:hideMark/>
          </w:tcPr>
          <w:p w14:paraId="369D76F4"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3.90</w:t>
            </w:r>
          </w:p>
        </w:tc>
        <w:tc>
          <w:tcPr>
            <w:tcW w:w="1360" w:type="dxa"/>
            <w:tcBorders>
              <w:top w:val="single" w:sz="4" w:space="0" w:color="auto"/>
              <w:left w:val="nil"/>
              <w:bottom w:val="nil"/>
              <w:right w:val="single" w:sz="4" w:space="0" w:color="auto"/>
            </w:tcBorders>
            <w:shd w:val="clear" w:color="auto" w:fill="auto"/>
            <w:noWrap/>
            <w:vAlign w:val="center"/>
            <w:hideMark/>
          </w:tcPr>
          <w:p w14:paraId="51E92E8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264.280</w:t>
            </w:r>
          </w:p>
        </w:tc>
        <w:tc>
          <w:tcPr>
            <w:tcW w:w="1540" w:type="dxa"/>
            <w:tcBorders>
              <w:top w:val="single" w:sz="4" w:space="0" w:color="auto"/>
              <w:left w:val="nil"/>
              <w:bottom w:val="nil"/>
              <w:right w:val="single" w:sz="4" w:space="0" w:color="auto"/>
            </w:tcBorders>
            <w:shd w:val="clear" w:color="auto" w:fill="auto"/>
            <w:noWrap/>
            <w:vAlign w:val="center"/>
            <w:hideMark/>
          </w:tcPr>
          <w:p w14:paraId="79ABD51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1030.692</w:t>
            </w:r>
          </w:p>
        </w:tc>
      </w:tr>
      <w:tr w:rsidR="00864299" w:rsidRPr="00864299" w14:paraId="109B2466" w14:textId="77777777" w:rsidTr="00DE3569">
        <w:trPr>
          <w:trHeight w:val="420"/>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3C9857E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9</w:t>
            </w:r>
          </w:p>
        </w:tc>
        <w:tc>
          <w:tcPr>
            <w:tcW w:w="4660" w:type="dxa"/>
            <w:tcBorders>
              <w:top w:val="single" w:sz="4" w:space="0" w:color="auto"/>
              <w:left w:val="nil"/>
              <w:bottom w:val="nil"/>
              <w:right w:val="single" w:sz="4" w:space="0" w:color="auto"/>
            </w:tcBorders>
            <w:shd w:val="clear" w:color="auto" w:fill="auto"/>
            <w:vAlign w:val="center"/>
            <w:hideMark/>
          </w:tcPr>
          <w:p w14:paraId="3B71C251"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Մանրահատիկ</w:t>
            </w:r>
            <w:r w:rsidRPr="00864299">
              <w:rPr>
                <w:rFonts w:ascii="Arial Armenian" w:hAnsi="Arial Armenian" w:cs="Arial"/>
                <w:sz w:val="16"/>
                <w:szCs w:val="16"/>
              </w:rPr>
              <w:t xml:space="preserve"> </w:t>
            </w:r>
            <w:r w:rsidRPr="00864299">
              <w:rPr>
                <w:rFonts w:ascii="Arial" w:hAnsi="Arial" w:cs="Arial"/>
                <w:sz w:val="16"/>
                <w:szCs w:val="16"/>
              </w:rPr>
              <w:t>ասֆալտաբետոնե</w:t>
            </w:r>
            <w:r w:rsidRPr="00864299">
              <w:rPr>
                <w:rFonts w:ascii="Arial Armenian" w:hAnsi="Arial Armenian" w:cs="Arial"/>
                <w:sz w:val="16"/>
                <w:szCs w:val="16"/>
              </w:rPr>
              <w:t xml:space="preserve"> </w:t>
            </w:r>
            <w:r w:rsidRPr="00864299">
              <w:rPr>
                <w:rFonts w:ascii="Arial" w:hAnsi="Arial" w:cs="Arial"/>
                <w:sz w:val="16"/>
                <w:szCs w:val="16"/>
              </w:rPr>
              <w:t>ծածկույթի</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 xml:space="preserve"> </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տիպի</w:t>
            </w:r>
            <w:r w:rsidRPr="00864299">
              <w:rPr>
                <w:rFonts w:ascii="Arial Armenian" w:hAnsi="Arial Armenian" w:cs="Arial"/>
                <w:sz w:val="16"/>
                <w:szCs w:val="16"/>
              </w:rPr>
              <w:t xml:space="preserve"> </w:t>
            </w:r>
            <w:r w:rsidRPr="00864299">
              <w:rPr>
                <w:rFonts w:ascii="Arial" w:hAnsi="Arial" w:cs="Arial"/>
                <w:sz w:val="16"/>
                <w:szCs w:val="16"/>
              </w:rPr>
              <w:t>վերին</w:t>
            </w:r>
            <w:r w:rsidRPr="00864299">
              <w:rPr>
                <w:rFonts w:ascii="Arial Armenian" w:hAnsi="Arial Armenian" w:cs="Arial"/>
                <w:sz w:val="16"/>
                <w:szCs w:val="16"/>
              </w:rPr>
              <w:t xml:space="preserve"> </w:t>
            </w:r>
            <w:r w:rsidRPr="00864299">
              <w:rPr>
                <w:rFonts w:ascii="Arial" w:hAnsi="Arial" w:cs="Arial"/>
                <w:sz w:val="16"/>
                <w:szCs w:val="16"/>
              </w:rPr>
              <w:t>շերտ</w:t>
            </w:r>
          </w:p>
        </w:tc>
        <w:tc>
          <w:tcPr>
            <w:tcW w:w="820" w:type="dxa"/>
            <w:tcBorders>
              <w:top w:val="single" w:sz="4" w:space="0" w:color="auto"/>
              <w:left w:val="nil"/>
              <w:bottom w:val="nil"/>
              <w:right w:val="single" w:sz="4" w:space="0" w:color="auto"/>
            </w:tcBorders>
            <w:shd w:val="clear" w:color="auto" w:fill="auto"/>
            <w:vAlign w:val="center"/>
            <w:hideMark/>
          </w:tcPr>
          <w:p w14:paraId="16385F24"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nil"/>
              <w:right w:val="single" w:sz="4" w:space="0" w:color="auto"/>
            </w:tcBorders>
            <w:shd w:val="clear" w:color="auto" w:fill="auto"/>
            <w:noWrap/>
            <w:vAlign w:val="center"/>
            <w:hideMark/>
          </w:tcPr>
          <w:p w14:paraId="0BA6A705"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950.10</w:t>
            </w:r>
          </w:p>
        </w:tc>
        <w:tc>
          <w:tcPr>
            <w:tcW w:w="1360" w:type="dxa"/>
            <w:tcBorders>
              <w:top w:val="single" w:sz="4" w:space="0" w:color="auto"/>
              <w:left w:val="nil"/>
              <w:bottom w:val="nil"/>
              <w:right w:val="single" w:sz="4" w:space="0" w:color="auto"/>
            </w:tcBorders>
            <w:shd w:val="clear" w:color="auto" w:fill="auto"/>
            <w:noWrap/>
            <w:vAlign w:val="center"/>
            <w:hideMark/>
          </w:tcPr>
          <w:p w14:paraId="1362347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5.173</w:t>
            </w:r>
          </w:p>
        </w:tc>
        <w:tc>
          <w:tcPr>
            <w:tcW w:w="1540" w:type="dxa"/>
            <w:tcBorders>
              <w:top w:val="single" w:sz="4" w:space="0" w:color="auto"/>
              <w:left w:val="nil"/>
              <w:bottom w:val="nil"/>
              <w:right w:val="single" w:sz="4" w:space="0" w:color="auto"/>
            </w:tcBorders>
            <w:shd w:val="clear" w:color="auto" w:fill="auto"/>
            <w:noWrap/>
            <w:vAlign w:val="center"/>
            <w:hideMark/>
          </w:tcPr>
          <w:p w14:paraId="3983CEA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4914.891</w:t>
            </w:r>
          </w:p>
        </w:tc>
      </w:tr>
      <w:tr w:rsidR="00864299" w:rsidRPr="00864299" w14:paraId="15A11405" w14:textId="77777777" w:rsidTr="00DE3569">
        <w:trPr>
          <w:trHeight w:val="420"/>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2AD0271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w:t>
            </w:r>
          </w:p>
        </w:tc>
        <w:tc>
          <w:tcPr>
            <w:tcW w:w="4660" w:type="dxa"/>
            <w:tcBorders>
              <w:top w:val="single" w:sz="4" w:space="0" w:color="auto"/>
              <w:left w:val="nil"/>
              <w:bottom w:val="nil"/>
              <w:right w:val="single" w:sz="4" w:space="0" w:color="auto"/>
            </w:tcBorders>
            <w:shd w:val="clear" w:color="auto" w:fill="auto"/>
            <w:vAlign w:val="center"/>
            <w:hideMark/>
          </w:tcPr>
          <w:p w14:paraId="0E783C28"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Դիտահորերի</w:t>
            </w:r>
            <w:r w:rsidRPr="00864299">
              <w:rPr>
                <w:rFonts w:ascii="Arial Armenian" w:hAnsi="Arial Armenian" w:cs="Arial"/>
                <w:sz w:val="16"/>
                <w:szCs w:val="16"/>
              </w:rPr>
              <w:t xml:space="preserve"> </w:t>
            </w:r>
            <w:r w:rsidRPr="00864299">
              <w:rPr>
                <w:rFonts w:ascii="Arial" w:hAnsi="Arial" w:cs="Arial"/>
                <w:sz w:val="16"/>
                <w:szCs w:val="16"/>
              </w:rPr>
              <w:t>ե</w:t>
            </w:r>
            <w:r w:rsidRPr="00864299">
              <w:rPr>
                <w:rFonts w:ascii="Arial Armenian" w:hAnsi="Arial Armenian" w:cs="Arial"/>
                <w:sz w:val="16"/>
                <w:szCs w:val="16"/>
              </w:rPr>
              <w:t>/</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ծածկի</w:t>
            </w:r>
            <w:r w:rsidRPr="00864299">
              <w:rPr>
                <w:rFonts w:ascii="Arial Armenian" w:hAnsi="Arial Armenian" w:cs="Arial"/>
                <w:sz w:val="16"/>
                <w:szCs w:val="16"/>
              </w:rPr>
              <w:t xml:space="preserve"> </w:t>
            </w:r>
            <w:r w:rsidRPr="00864299">
              <w:rPr>
                <w:rFonts w:ascii="Arial" w:hAnsi="Arial" w:cs="Arial"/>
                <w:sz w:val="16"/>
                <w:szCs w:val="16"/>
              </w:rPr>
              <w:t>սալերի</w:t>
            </w:r>
            <w:r w:rsidRPr="00864299">
              <w:rPr>
                <w:rFonts w:ascii="Arial Armenian" w:hAnsi="Arial Armenian" w:cs="Arial"/>
                <w:sz w:val="16"/>
                <w:szCs w:val="16"/>
              </w:rPr>
              <w:t xml:space="preserve"> </w:t>
            </w:r>
            <w:r w:rsidRPr="00864299">
              <w:rPr>
                <w:rFonts w:ascii="Arial" w:hAnsi="Arial" w:cs="Arial"/>
                <w:sz w:val="16"/>
                <w:szCs w:val="16"/>
              </w:rPr>
              <w:t>ապամոնտաժում</w:t>
            </w:r>
            <w:r w:rsidRPr="00864299">
              <w:rPr>
                <w:rFonts w:ascii="Arial Armenian" w:hAnsi="Arial Armenian" w:cs="Arial"/>
                <w:sz w:val="16"/>
                <w:szCs w:val="16"/>
              </w:rPr>
              <w:t>-</w:t>
            </w:r>
            <w:r w:rsidRPr="00864299">
              <w:rPr>
                <w:rFonts w:ascii="Arial" w:hAnsi="Arial" w:cs="Arial"/>
                <w:sz w:val="16"/>
                <w:szCs w:val="16"/>
              </w:rPr>
              <w:t>մոնտաժում</w:t>
            </w:r>
          </w:p>
        </w:tc>
        <w:tc>
          <w:tcPr>
            <w:tcW w:w="820" w:type="dxa"/>
            <w:tcBorders>
              <w:top w:val="single" w:sz="4" w:space="0" w:color="auto"/>
              <w:left w:val="nil"/>
              <w:bottom w:val="nil"/>
              <w:right w:val="single" w:sz="4" w:space="0" w:color="auto"/>
            </w:tcBorders>
            <w:shd w:val="clear" w:color="auto" w:fill="auto"/>
            <w:vAlign w:val="center"/>
            <w:hideMark/>
          </w:tcPr>
          <w:p w14:paraId="35A870BF"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հատ</w:t>
            </w:r>
          </w:p>
        </w:tc>
        <w:tc>
          <w:tcPr>
            <w:tcW w:w="940" w:type="dxa"/>
            <w:tcBorders>
              <w:top w:val="single" w:sz="4" w:space="0" w:color="auto"/>
              <w:left w:val="nil"/>
              <w:bottom w:val="nil"/>
              <w:right w:val="single" w:sz="4" w:space="0" w:color="auto"/>
            </w:tcBorders>
            <w:shd w:val="clear" w:color="auto" w:fill="auto"/>
            <w:noWrap/>
            <w:vAlign w:val="center"/>
            <w:hideMark/>
          </w:tcPr>
          <w:p w14:paraId="19FA1B4B"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4.00</w:t>
            </w:r>
          </w:p>
        </w:tc>
        <w:tc>
          <w:tcPr>
            <w:tcW w:w="1360" w:type="dxa"/>
            <w:tcBorders>
              <w:top w:val="single" w:sz="4" w:space="0" w:color="auto"/>
              <w:left w:val="nil"/>
              <w:bottom w:val="nil"/>
              <w:right w:val="single" w:sz="4" w:space="0" w:color="auto"/>
            </w:tcBorders>
            <w:shd w:val="clear" w:color="auto" w:fill="auto"/>
            <w:noWrap/>
            <w:vAlign w:val="center"/>
            <w:hideMark/>
          </w:tcPr>
          <w:p w14:paraId="2AF5BFC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3.092</w:t>
            </w:r>
          </w:p>
        </w:tc>
        <w:tc>
          <w:tcPr>
            <w:tcW w:w="1540" w:type="dxa"/>
            <w:tcBorders>
              <w:top w:val="single" w:sz="4" w:space="0" w:color="auto"/>
              <w:left w:val="nil"/>
              <w:bottom w:val="nil"/>
              <w:right w:val="single" w:sz="4" w:space="0" w:color="auto"/>
            </w:tcBorders>
            <w:shd w:val="clear" w:color="auto" w:fill="auto"/>
            <w:noWrap/>
            <w:vAlign w:val="center"/>
            <w:hideMark/>
          </w:tcPr>
          <w:p w14:paraId="30CBCDC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12.366</w:t>
            </w:r>
          </w:p>
        </w:tc>
      </w:tr>
      <w:tr w:rsidR="00864299" w:rsidRPr="00864299" w14:paraId="6E81967B" w14:textId="77777777" w:rsidTr="00DE3569">
        <w:trPr>
          <w:trHeight w:val="25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5F89D26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11</w:t>
            </w:r>
          </w:p>
        </w:tc>
        <w:tc>
          <w:tcPr>
            <w:tcW w:w="4660" w:type="dxa"/>
            <w:tcBorders>
              <w:top w:val="single" w:sz="4" w:space="0" w:color="auto"/>
              <w:left w:val="nil"/>
              <w:bottom w:val="nil"/>
              <w:right w:val="single" w:sz="4" w:space="0" w:color="auto"/>
            </w:tcBorders>
            <w:shd w:val="clear" w:color="auto" w:fill="auto"/>
            <w:vAlign w:val="center"/>
            <w:hideMark/>
          </w:tcPr>
          <w:p w14:paraId="455A1B1A"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Դիտահորերի</w:t>
            </w:r>
            <w:r w:rsidRPr="00864299">
              <w:rPr>
                <w:rFonts w:ascii="Arial Armenian" w:hAnsi="Arial Armenian" w:cs="Arial"/>
                <w:sz w:val="16"/>
                <w:szCs w:val="16"/>
              </w:rPr>
              <w:t xml:space="preserve"> </w:t>
            </w:r>
            <w:r w:rsidRPr="00864299">
              <w:rPr>
                <w:rFonts w:ascii="Arial" w:hAnsi="Arial" w:cs="Arial"/>
                <w:sz w:val="16"/>
                <w:szCs w:val="16"/>
              </w:rPr>
              <w:t>պատերի</w:t>
            </w:r>
            <w:r w:rsidRPr="00864299">
              <w:rPr>
                <w:rFonts w:ascii="Arial Armenian" w:hAnsi="Arial Armenian" w:cs="Arial"/>
                <w:sz w:val="16"/>
                <w:szCs w:val="16"/>
              </w:rPr>
              <w:t xml:space="preserve"> </w:t>
            </w:r>
            <w:r w:rsidRPr="00864299">
              <w:rPr>
                <w:rFonts w:ascii="Arial" w:hAnsi="Arial" w:cs="Arial"/>
                <w:sz w:val="16"/>
                <w:szCs w:val="16"/>
              </w:rPr>
              <w:t>բարձրացում</w:t>
            </w:r>
          </w:p>
        </w:tc>
        <w:tc>
          <w:tcPr>
            <w:tcW w:w="820" w:type="dxa"/>
            <w:tcBorders>
              <w:top w:val="single" w:sz="4" w:space="0" w:color="auto"/>
              <w:left w:val="nil"/>
              <w:bottom w:val="nil"/>
              <w:right w:val="single" w:sz="4" w:space="0" w:color="auto"/>
            </w:tcBorders>
            <w:shd w:val="clear" w:color="auto" w:fill="auto"/>
            <w:vAlign w:val="center"/>
            <w:hideMark/>
          </w:tcPr>
          <w:p w14:paraId="2CCE922F"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single" w:sz="4" w:space="0" w:color="auto"/>
              <w:left w:val="nil"/>
              <w:bottom w:val="nil"/>
              <w:right w:val="single" w:sz="4" w:space="0" w:color="auto"/>
            </w:tcBorders>
            <w:shd w:val="clear" w:color="auto" w:fill="auto"/>
            <w:noWrap/>
            <w:vAlign w:val="center"/>
            <w:hideMark/>
          </w:tcPr>
          <w:p w14:paraId="0BCAD178"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0.16</w:t>
            </w:r>
          </w:p>
        </w:tc>
        <w:tc>
          <w:tcPr>
            <w:tcW w:w="1360" w:type="dxa"/>
            <w:tcBorders>
              <w:top w:val="single" w:sz="4" w:space="0" w:color="auto"/>
              <w:left w:val="nil"/>
              <w:bottom w:val="nil"/>
              <w:right w:val="single" w:sz="4" w:space="0" w:color="auto"/>
            </w:tcBorders>
            <w:shd w:val="clear" w:color="auto" w:fill="auto"/>
            <w:noWrap/>
            <w:vAlign w:val="center"/>
            <w:hideMark/>
          </w:tcPr>
          <w:p w14:paraId="7ED2AB8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59.018</w:t>
            </w:r>
          </w:p>
        </w:tc>
        <w:tc>
          <w:tcPr>
            <w:tcW w:w="1540" w:type="dxa"/>
            <w:tcBorders>
              <w:top w:val="single" w:sz="4" w:space="0" w:color="auto"/>
              <w:left w:val="nil"/>
              <w:bottom w:val="nil"/>
              <w:right w:val="single" w:sz="4" w:space="0" w:color="auto"/>
            </w:tcBorders>
            <w:shd w:val="clear" w:color="auto" w:fill="auto"/>
            <w:noWrap/>
            <w:vAlign w:val="center"/>
            <w:hideMark/>
          </w:tcPr>
          <w:p w14:paraId="730A559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9.443</w:t>
            </w:r>
          </w:p>
        </w:tc>
      </w:tr>
      <w:tr w:rsidR="00864299" w:rsidRPr="00864299" w14:paraId="142BEE09" w14:textId="77777777" w:rsidTr="00DE3569">
        <w:trPr>
          <w:trHeight w:val="25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7C76E1C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12</w:t>
            </w:r>
          </w:p>
        </w:tc>
        <w:tc>
          <w:tcPr>
            <w:tcW w:w="4660" w:type="dxa"/>
            <w:tcBorders>
              <w:top w:val="single" w:sz="4" w:space="0" w:color="auto"/>
              <w:left w:val="nil"/>
              <w:bottom w:val="nil"/>
              <w:right w:val="single" w:sz="4" w:space="0" w:color="auto"/>
            </w:tcBorders>
            <w:shd w:val="clear" w:color="auto" w:fill="auto"/>
            <w:vAlign w:val="center"/>
            <w:hideMark/>
          </w:tcPr>
          <w:p w14:paraId="77C12559"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Կողնակների</w:t>
            </w:r>
            <w:r w:rsidRPr="00864299">
              <w:rPr>
                <w:rFonts w:ascii="Arial Armenian" w:hAnsi="Arial Armenian" w:cs="Arial"/>
                <w:sz w:val="16"/>
                <w:szCs w:val="16"/>
              </w:rPr>
              <w:t xml:space="preserve"> </w:t>
            </w:r>
            <w:r w:rsidRPr="00864299">
              <w:rPr>
                <w:rFonts w:ascii="Arial" w:hAnsi="Arial" w:cs="Arial"/>
                <w:sz w:val="16"/>
                <w:szCs w:val="16"/>
              </w:rPr>
              <w:t>լրացում</w:t>
            </w:r>
            <w:r w:rsidRPr="00864299">
              <w:rPr>
                <w:rFonts w:ascii="Arial Armenian" w:hAnsi="Arial Armenian" w:cs="Arial"/>
                <w:sz w:val="16"/>
                <w:szCs w:val="16"/>
              </w:rPr>
              <w:t xml:space="preserve"> </w:t>
            </w:r>
            <w:r w:rsidRPr="00864299">
              <w:rPr>
                <w:rFonts w:ascii="Arial" w:hAnsi="Arial" w:cs="Arial"/>
                <w:sz w:val="16"/>
                <w:szCs w:val="16"/>
              </w:rPr>
              <w:t>ավազակոպիճով</w:t>
            </w:r>
            <w:r w:rsidRPr="00864299">
              <w:rPr>
                <w:rFonts w:ascii="Arial Armenian" w:hAnsi="Arial Armenian" w:cs="Arial"/>
                <w:sz w:val="16"/>
                <w:szCs w:val="16"/>
              </w:rPr>
              <w:t xml:space="preserve"> h=10</w:t>
            </w:r>
            <w:r w:rsidRPr="00864299">
              <w:rPr>
                <w:rFonts w:ascii="Arial" w:hAnsi="Arial" w:cs="Arial"/>
                <w:sz w:val="16"/>
                <w:szCs w:val="16"/>
              </w:rPr>
              <w:t>սմ</w:t>
            </w:r>
          </w:p>
        </w:tc>
        <w:tc>
          <w:tcPr>
            <w:tcW w:w="820" w:type="dxa"/>
            <w:tcBorders>
              <w:top w:val="single" w:sz="4" w:space="0" w:color="auto"/>
              <w:left w:val="nil"/>
              <w:bottom w:val="nil"/>
              <w:right w:val="single" w:sz="4" w:space="0" w:color="auto"/>
            </w:tcBorders>
            <w:shd w:val="clear" w:color="auto" w:fill="auto"/>
            <w:noWrap/>
            <w:vAlign w:val="center"/>
            <w:hideMark/>
          </w:tcPr>
          <w:p w14:paraId="47C2CA3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w:t>
            </w:r>
            <w:r w:rsidRPr="00864299">
              <w:rPr>
                <w:rFonts w:ascii="Arial" w:hAnsi="Arial" w:cs="Arial"/>
                <w:sz w:val="16"/>
                <w:szCs w:val="16"/>
              </w:rPr>
              <w:t>մ</w:t>
            </w:r>
            <w:r w:rsidRPr="00864299">
              <w:rPr>
                <w:rFonts w:ascii="Calibri" w:hAnsi="Calibri" w:cs="Calibri"/>
                <w:sz w:val="16"/>
                <w:szCs w:val="16"/>
              </w:rPr>
              <w:t>²</w:t>
            </w:r>
          </w:p>
        </w:tc>
        <w:tc>
          <w:tcPr>
            <w:tcW w:w="940" w:type="dxa"/>
            <w:tcBorders>
              <w:top w:val="single" w:sz="4" w:space="0" w:color="auto"/>
              <w:left w:val="nil"/>
              <w:bottom w:val="nil"/>
              <w:right w:val="single" w:sz="4" w:space="0" w:color="auto"/>
            </w:tcBorders>
            <w:shd w:val="clear" w:color="auto" w:fill="auto"/>
            <w:noWrap/>
            <w:vAlign w:val="center"/>
            <w:hideMark/>
          </w:tcPr>
          <w:p w14:paraId="16D51FDD"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3.10</w:t>
            </w:r>
          </w:p>
        </w:tc>
        <w:tc>
          <w:tcPr>
            <w:tcW w:w="1360" w:type="dxa"/>
            <w:tcBorders>
              <w:top w:val="single" w:sz="4" w:space="0" w:color="auto"/>
              <w:left w:val="nil"/>
              <w:bottom w:val="nil"/>
              <w:right w:val="single" w:sz="4" w:space="0" w:color="auto"/>
            </w:tcBorders>
            <w:shd w:val="clear" w:color="auto" w:fill="auto"/>
            <w:noWrap/>
            <w:vAlign w:val="center"/>
            <w:hideMark/>
          </w:tcPr>
          <w:p w14:paraId="0934206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48.673</w:t>
            </w:r>
          </w:p>
        </w:tc>
        <w:tc>
          <w:tcPr>
            <w:tcW w:w="1540" w:type="dxa"/>
            <w:tcBorders>
              <w:top w:val="single" w:sz="4" w:space="0" w:color="auto"/>
              <w:left w:val="nil"/>
              <w:bottom w:val="nil"/>
              <w:right w:val="single" w:sz="4" w:space="0" w:color="auto"/>
            </w:tcBorders>
            <w:shd w:val="clear" w:color="auto" w:fill="auto"/>
            <w:noWrap/>
            <w:vAlign w:val="center"/>
            <w:hideMark/>
          </w:tcPr>
          <w:p w14:paraId="2FCADA7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150.885</w:t>
            </w:r>
          </w:p>
        </w:tc>
      </w:tr>
      <w:tr w:rsidR="00864299" w:rsidRPr="00864299" w14:paraId="3DD7BC51" w14:textId="77777777" w:rsidTr="001723F7">
        <w:trPr>
          <w:trHeight w:val="300"/>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78AD6"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5D761D17"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p>
        </w:tc>
        <w:tc>
          <w:tcPr>
            <w:tcW w:w="820" w:type="dxa"/>
            <w:tcBorders>
              <w:top w:val="single" w:sz="4" w:space="0" w:color="auto"/>
              <w:left w:val="nil"/>
              <w:bottom w:val="single" w:sz="4" w:space="0" w:color="auto"/>
              <w:right w:val="single" w:sz="4" w:space="0" w:color="auto"/>
            </w:tcBorders>
            <w:shd w:val="clear" w:color="auto" w:fill="auto"/>
            <w:vAlign w:val="center"/>
          </w:tcPr>
          <w:p w14:paraId="1746E42F" w14:textId="11797E7F" w:rsidR="00864299" w:rsidRPr="00864299" w:rsidRDefault="00864299" w:rsidP="00864299">
            <w:pPr>
              <w:jc w:val="right"/>
              <w:rPr>
                <w:rFonts w:ascii="Arial Armenian" w:hAnsi="Arial Armenian" w:cs="Arial"/>
                <w:b/>
                <w:bCs/>
              </w:rPr>
            </w:pPr>
          </w:p>
        </w:tc>
        <w:tc>
          <w:tcPr>
            <w:tcW w:w="940" w:type="dxa"/>
            <w:tcBorders>
              <w:top w:val="single" w:sz="4" w:space="0" w:color="auto"/>
              <w:left w:val="nil"/>
              <w:bottom w:val="single" w:sz="4" w:space="0" w:color="auto"/>
              <w:right w:val="single" w:sz="4" w:space="0" w:color="auto"/>
            </w:tcBorders>
            <w:shd w:val="clear" w:color="auto" w:fill="auto"/>
            <w:vAlign w:val="center"/>
          </w:tcPr>
          <w:p w14:paraId="15AC96F9" w14:textId="7A43AE0F" w:rsidR="00864299" w:rsidRPr="00864299" w:rsidRDefault="00864299" w:rsidP="00864299">
            <w:pPr>
              <w:rPr>
                <w:rFonts w:ascii="Arial Armenian" w:hAnsi="Arial Armenian" w:cs="Arial"/>
                <w:b/>
                <w:bCs/>
              </w:rPr>
            </w:pP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19289544"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44F31E21" w14:textId="77777777" w:rsidR="00864299" w:rsidRPr="00864299" w:rsidRDefault="00864299" w:rsidP="00864299">
            <w:pPr>
              <w:jc w:val="center"/>
              <w:rPr>
                <w:rFonts w:ascii="Arial Armenian" w:hAnsi="Arial Armenian" w:cs="Arial"/>
                <w:b/>
                <w:bCs/>
              </w:rPr>
            </w:pPr>
            <w:r w:rsidRPr="00864299">
              <w:rPr>
                <w:rFonts w:ascii="Arial Armenian" w:hAnsi="Arial Armenian" w:cs="Arial"/>
                <w:b/>
                <w:bCs/>
              </w:rPr>
              <w:t>9665.23</w:t>
            </w:r>
          </w:p>
        </w:tc>
      </w:tr>
      <w:tr w:rsidR="00864299" w:rsidRPr="00864299" w14:paraId="6714C107" w14:textId="77777777" w:rsidTr="00DE3569">
        <w:trPr>
          <w:trHeight w:val="285"/>
        </w:trPr>
        <w:tc>
          <w:tcPr>
            <w:tcW w:w="476" w:type="dxa"/>
            <w:tcBorders>
              <w:top w:val="nil"/>
              <w:left w:val="single" w:sz="4" w:space="0" w:color="auto"/>
              <w:bottom w:val="nil"/>
              <w:right w:val="single" w:sz="4" w:space="0" w:color="auto"/>
            </w:tcBorders>
            <w:shd w:val="clear" w:color="auto" w:fill="auto"/>
            <w:vAlign w:val="center"/>
            <w:hideMark/>
          </w:tcPr>
          <w:p w14:paraId="1860519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c>
          <w:tcPr>
            <w:tcW w:w="4660" w:type="dxa"/>
            <w:tcBorders>
              <w:top w:val="nil"/>
              <w:left w:val="nil"/>
              <w:bottom w:val="nil"/>
              <w:right w:val="single" w:sz="4" w:space="0" w:color="auto"/>
            </w:tcBorders>
            <w:shd w:val="clear" w:color="auto" w:fill="auto"/>
            <w:vAlign w:val="center"/>
            <w:hideMark/>
          </w:tcPr>
          <w:p w14:paraId="42269905" w14:textId="77777777" w:rsidR="00864299" w:rsidRPr="00864299" w:rsidRDefault="00864299" w:rsidP="00864299">
            <w:pPr>
              <w:jc w:val="center"/>
              <w:rPr>
                <w:rFonts w:ascii="Arial Armenian" w:hAnsi="Arial Armenian" w:cs="Arial"/>
                <w:b/>
                <w:bCs/>
                <w:sz w:val="22"/>
                <w:szCs w:val="22"/>
              </w:rPr>
            </w:pPr>
            <w:r w:rsidRPr="00864299">
              <w:rPr>
                <w:rFonts w:ascii="Arial" w:hAnsi="Arial" w:cs="Arial"/>
                <w:b/>
                <w:bCs/>
                <w:sz w:val="22"/>
                <w:szCs w:val="22"/>
              </w:rPr>
              <w:t>Ջրվեժ</w:t>
            </w:r>
            <w:r w:rsidRPr="00864299">
              <w:rPr>
                <w:rFonts w:ascii="Arial Armenian" w:hAnsi="Arial Armenian" w:cs="Arial"/>
                <w:b/>
                <w:bCs/>
                <w:sz w:val="22"/>
                <w:szCs w:val="22"/>
              </w:rPr>
              <w:t xml:space="preserve"> 34-</w:t>
            </w:r>
            <w:r w:rsidRPr="00864299">
              <w:rPr>
                <w:rFonts w:ascii="Arial" w:hAnsi="Arial" w:cs="Arial"/>
                <w:b/>
                <w:bCs/>
                <w:sz w:val="22"/>
                <w:szCs w:val="22"/>
              </w:rPr>
              <w:t>րդ</w:t>
            </w:r>
            <w:r w:rsidRPr="00864299">
              <w:rPr>
                <w:rFonts w:ascii="Arial Armenian" w:hAnsi="Arial Armenian" w:cs="Arial"/>
                <w:b/>
                <w:bCs/>
                <w:sz w:val="22"/>
                <w:szCs w:val="22"/>
              </w:rPr>
              <w:t xml:space="preserve"> </w:t>
            </w:r>
            <w:r w:rsidRPr="00864299">
              <w:rPr>
                <w:rFonts w:ascii="Arial" w:hAnsi="Arial" w:cs="Arial"/>
                <w:b/>
                <w:bCs/>
                <w:sz w:val="22"/>
                <w:szCs w:val="22"/>
              </w:rPr>
              <w:t>փողոց</w:t>
            </w:r>
            <w:r w:rsidRPr="00864299">
              <w:rPr>
                <w:rFonts w:ascii="Arial Armenian" w:hAnsi="Arial Armenian" w:cs="Arial"/>
                <w:b/>
                <w:bCs/>
                <w:sz w:val="22"/>
                <w:szCs w:val="22"/>
              </w:rPr>
              <w:t xml:space="preserve"> L=396 </w:t>
            </w:r>
            <w:r w:rsidRPr="00864299">
              <w:rPr>
                <w:rFonts w:ascii="Arial" w:hAnsi="Arial" w:cs="Arial"/>
                <w:b/>
                <w:bCs/>
                <w:sz w:val="22"/>
                <w:szCs w:val="22"/>
              </w:rPr>
              <w:t>մ</w:t>
            </w:r>
          </w:p>
        </w:tc>
        <w:tc>
          <w:tcPr>
            <w:tcW w:w="820" w:type="dxa"/>
            <w:tcBorders>
              <w:top w:val="nil"/>
              <w:left w:val="nil"/>
              <w:bottom w:val="nil"/>
              <w:right w:val="single" w:sz="4" w:space="0" w:color="auto"/>
            </w:tcBorders>
            <w:shd w:val="clear" w:color="auto" w:fill="auto"/>
            <w:noWrap/>
            <w:vAlign w:val="center"/>
            <w:hideMark/>
          </w:tcPr>
          <w:p w14:paraId="5DC93120"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940" w:type="dxa"/>
            <w:tcBorders>
              <w:top w:val="nil"/>
              <w:left w:val="nil"/>
              <w:bottom w:val="nil"/>
              <w:right w:val="single" w:sz="4" w:space="0" w:color="auto"/>
            </w:tcBorders>
            <w:shd w:val="clear" w:color="auto" w:fill="auto"/>
            <w:noWrap/>
            <w:vAlign w:val="center"/>
            <w:hideMark/>
          </w:tcPr>
          <w:p w14:paraId="0A6E9070"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360" w:type="dxa"/>
            <w:tcBorders>
              <w:top w:val="nil"/>
              <w:left w:val="nil"/>
              <w:bottom w:val="nil"/>
              <w:right w:val="single" w:sz="4" w:space="0" w:color="auto"/>
            </w:tcBorders>
            <w:shd w:val="clear" w:color="auto" w:fill="auto"/>
            <w:noWrap/>
            <w:vAlign w:val="center"/>
            <w:hideMark/>
          </w:tcPr>
          <w:p w14:paraId="4EA7DD2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540" w:type="dxa"/>
            <w:tcBorders>
              <w:top w:val="nil"/>
              <w:left w:val="nil"/>
              <w:bottom w:val="nil"/>
              <w:right w:val="single" w:sz="4" w:space="0" w:color="auto"/>
            </w:tcBorders>
            <w:shd w:val="clear" w:color="auto" w:fill="auto"/>
            <w:noWrap/>
            <w:vAlign w:val="center"/>
            <w:hideMark/>
          </w:tcPr>
          <w:p w14:paraId="18DCBB9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r>
      <w:tr w:rsidR="00864299" w:rsidRPr="00864299" w14:paraId="427A4540" w14:textId="77777777" w:rsidTr="00DE3569">
        <w:trPr>
          <w:trHeight w:val="420"/>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223E267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w:t>
            </w:r>
          </w:p>
        </w:tc>
        <w:tc>
          <w:tcPr>
            <w:tcW w:w="4660" w:type="dxa"/>
            <w:tcBorders>
              <w:top w:val="single" w:sz="4" w:space="0" w:color="auto"/>
              <w:left w:val="nil"/>
              <w:bottom w:val="nil"/>
              <w:right w:val="single" w:sz="4" w:space="0" w:color="auto"/>
            </w:tcBorders>
            <w:shd w:val="clear" w:color="auto" w:fill="auto"/>
            <w:vAlign w:val="center"/>
            <w:hideMark/>
          </w:tcPr>
          <w:p w14:paraId="4555DBC0"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Ճանապարհի</w:t>
            </w:r>
            <w:r w:rsidRPr="00864299">
              <w:rPr>
                <w:rFonts w:ascii="Arial Armenian" w:hAnsi="Arial Armenian" w:cs="Arial"/>
                <w:sz w:val="16"/>
                <w:szCs w:val="16"/>
              </w:rPr>
              <w:t xml:space="preserve"> </w:t>
            </w:r>
            <w:r w:rsidRPr="00864299">
              <w:rPr>
                <w:rFonts w:ascii="Arial" w:hAnsi="Arial" w:cs="Arial"/>
                <w:sz w:val="16"/>
                <w:szCs w:val="16"/>
              </w:rPr>
              <w:t>հագուստի</w:t>
            </w:r>
            <w:r w:rsidRPr="00864299">
              <w:rPr>
                <w:rFonts w:ascii="Arial Armenian" w:hAnsi="Arial Armenian" w:cs="Arial"/>
                <w:sz w:val="16"/>
                <w:szCs w:val="16"/>
              </w:rPr>
              <w:t xml:space="preserve"> </w:t>
            </w:r>
            <w:r w:rsidRPr="00864299">
              <w:rPr>
                <w:rFonts w:ascii="Arial" w:hAnsi="Arial" w:cs="Arial"/>
                <w:sz w:val="16"/>
                <w:szCs w:val="16"/>
              </w:rPr>
              <w:t>պաստառի</w:t>
            </w:r>
            <w:r w:rsidRPr="00864299">
              <w:rPr>
                <w:rFonts w:ascii="Arial Armenian" w:hAnsi="Arial Armenian" w:cs="Arial"/>
                <w:sz w:val="16"/>
                <w:szCs w:val="16"/>
              </w:rPr>
              <w:t xml:space="preserve"> </w:t>
            </w:r>
            <w:r w:rsidRPr="00864299">
              <w:rPr>
                <w:rFonts w:ascii="Arial" w:hAnsi="Arial" w:cs="Arial"/>
                <w:sz w:val="16"/>
                <w:szCs w:val="16"/>
              </w:rPr>
              <w:t>քանդում</w:t>
            </w:r>
            <w:r w:rsidRPr="00864299">
              <w:rPr>
                <w:rFonts w:ascii="Arial Armenian" w:hAnsi="Arial Armenian" w:cs="Arial"/>
                <w:sz w:val="16"/>
                <w:szCs w:val="16"/>
              </w:rPr>
              <w:t xml:space="preserve"> </w:t>
            </w:r>
            <w:r w:rsidRPr="00864299">
              <w:rPr>
                <w:rFonts w:ascii="Arial" w:hAnsi="Arial" w:cs="Arial"/>
                <w:sz w:val="16"/>
                <w:szCs w:val="16"/>
              </w:rPr>
              <w:t>բուլդոզերով՝</w:t>
            </w:r>
            <w:r w:rsidRPr="00864299">
              <w:rPr>
                <w:rFonts w:ascii="Arial Armenian" w:hAnsi="Arial Armenian" w:cs="Arial"/>
                <w:sz w:val="16"/>
                <w:szCs w:val="16"/>
              </w:rPr>
              <w:t xml:space="preserve"> </w:t>
            </w:r>
            <w:r w:rsidRPr="00864299">
              <w:rPr>
                <w:rFonts w:ascii="Arial" w:hAnsi="Arial" w:cs="Arial"/>
                <w:sz w:val="16"/>
                <w:szCs w:val="16"/>
              </w:rPr>
              <w:t>կուտակումով</w:t>
            </w:r>
          </w:p>
        </w:tc>
        <w:tc>
          <w:tcPr>
            <w:tcW w:w="820" w:type="dxa"/>
            <w:tcBorders>
              <w:top w:val="single" w:sz="4" w:space="0" w:color="auto"/>
              <w:left w:val="nil"/>
              <w:bottom w:val="nil"/>
              <w:right w:val="single" w:sz="4" w:space="0" w:color="auto"/>
            </w:tcBorders>
            <w:shd w:val="clear" w:color="auto" w:fill="auto"/>
            <w:noWrap/>
            <w:vAlign w:val="center"/>
            <w:hideMark/>
          </w:tcPr>
          <w:p w14:paraId="09DC23A7"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single" w:sz="4" w:space="0" w:color="auto"/>
              <w:left w:val="nil"/>
              <w:bottom w:val="nil"/>
              <w:right w:val="single" w:sz="4" w:space="0" w:color="auto"/>
            </w:tcBorders>
            <w:shd w:val="clear" w:color="auto" w:fill="auto"/>
            <w:noWrap/>
            <w:vAlign w:val="center"/>
            <w:hideMark/>
          </w:tcPr>
          <w:p w14:paraId="5D507B68"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773.200</w:t>
            </w:r>
          </w:p>
        </w:tc>
        <w:tc>
          <w:tcPr>
            <w:tcW w:w="1360" w:type="dxa"/>
            <w:tcBorders>
              <w:top w:val="single" w:sz="4" w:space="0" w:color="auto"/>
              <w:left w:val="nil"/>
              <w:bottom w:val="nil"/>
              <w:right w:val="single" w:sz="4" w:space="0" w:color="auto"/>
            </w:tcBorders>
            <w:shd w:val="clear" w:color="auto" w:fill="auto"/>
            <w:noWrap/>
            <w:vAlign w:val="center"/>
            <w:hideMark/>
          </w:tcPr>
          <w:p w14:paraId="739B386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0.112</w:t>
            </w:r>
          </w:p>
        </w:tc>
        <w:tc>
          <w:tcPr>
            <w:tcW w:w="1540" w:type="dxa"/>
            <w:tcBorders>
              <w:top w:val="single" w:sz="4" w:space="0" w:color="auto"/>
              <w:left w:val="nil"/>
              <w:bottom w:val="nil"/>
              <w:right w:val="single" w:sz="4" w:space="0" w:color="auto"/>
            </w:tcBorders>
            <w:shd w:val="clear" w:color="auto" w:fill="auto"/>
            <w:noWrap/>
            <w:vAlign w:val="center"/>
            <w:hideMark/>
          </w:tcPr>
          <w:p w14:paraId="24CF5EF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86.226</w:t>
            </w:r>
          </w:p>
        </w:tc>
      </w:tr>
      <w:tr w:rsidR="00864299" w:rsidRPr="00864299" w14:paraId="2F99CDB4" w14:textId="77777777" w:rsidTr="00DE3569">
        <w:trPr>
          <w:trHeight w:val="420"/>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67BF923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w:t>
            </w:r>
          </w:p>
        </w:tc>
        <w:tc>
          <w:tcPr>
            <w:tcW w:w="4660" w:type="dxa"/>
            <w:tcBorders>
              <w:top w:val="single" w:sz="4" w:space="0" w:color="auto"/>
              <w:left w:val="nil"/>
              <w:bottom w:val="nil"/>
              <w:right w:val="single" w:sz="4" w:space="0" w:color="auto"/>
            </w:tcBorders>
            <w:shd w:val="clear" w:color="auto" w:fill="auto"/>
            <w:vAlign w:val="center"/>
            <w:hideMark/>
          </w:tcPr>
          <w:p w14:paraId="3B588239"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Քանդված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բարձում</w:t>
            </w:r>
            <w:r w:rsidRPr="00864299">
              <w:rPr>
                <w:rFonts w:ascii="Arial Armenian" w:hAnsi="Arial Armenian" w:cs="Arial"/>
                <w:sz w:val="16"/>
                <w:szCs w:val="16"/>
              </w:rPr>
              <w:t xml:space="preserve"> </w:t>
            </w:r>
            <w:r w:rsidRPr="00864299">
              <w:rPr>
                <w:rFonts w:ascii="Arial" w:hAnsi="Arial" w:cs="Arial"/>
                <w:sz w:val="16"/>
                <w:szCs w:val="16"/>
              </w:rPr>
              <w:t>ձեռքի</w:t>
            </w:r>
            <w:r w:rsidRPr="00864299">
              <w:rPr>
                <w:rFonts w:ascii="Arial Armenian" w:hAnsi="Arial Armenian" w:cs="Arial"/>
                <w:sz w:val="16"/>
                <w:szCs w:val="16"/>
              </w:rPr>
              <w:t xml:space="preserve"> </w:t>
            </w:r>
            <w:r w:rsidRPr="00864299">
              <w:rPr>
                <w:rFonts w:ascii="Arial" w:hAnsi="Arial" w:cs="Arial"/>
                <w:sz w:val="16"/>
                <w:szCs w:val="16"/>
              </w:rPr>
              <w:t>սալյակի</w:t>
            </w:r>
            <w:r w:rsidRPr="00864299">
              <w:rPr>
                <w:rFonts w:ascii="Arial Armenian" w:hAnsi="Arial Armenian" w:cs="Arial"/>
                <w:sz w:val="16"/>
                <w:szCs w:val="16"/>
              </w:rPr>
              <w:t xml:space="preserve"> </w:t>
            </w:r>
            <w:r w:rsidRPr="00864299">
              <w:rPr>
                <w:rFonts w:ascii="Arial" w:hAnsi="Arial" w:cs="Arial"/>
                <w:sz w:val="16"/>
                <w:szCs w:val="16"/>
              </w:rPr>
              <w:t>վրա</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w:t>
            </w:r>
            <w:r w:rsidRPr="00864299">
              <w:rPr>
                <w:rFonts w:ascii="Arial" w:hAnsi="Arial" w:cs="Arial"/>
                <w:sz w:val="16"/>
                <w:szCs w:val="16"/>
              </w:rPr>
              <w:t>մինչև</w:t>
            </w:r>
            <w:r w:rsidRPr="00864299">
              <w:rPr>
                <w:rFonts w:ascii="Arial Armenian" w:hAnsi="Arial Armenian" w:cs="Arial"/>
                <w:sz w:val="16"/>
                <w:szCs w:val="16"/>
              </w:rPr>
              <w:t xml:space="preserve"> 20</w:t>
            </w:r>
            <w:r w:rsidRPr="00864299">
              <w:rPr>
                <w:rFonts w:ascii="Arial" w:hAnsi="Arial" w:cs="Arial"/>
                <w:sz w:val="16"/>
                <w:szCs w:val="16"/>
              </w:rPr>
              <w:t>մ</w:t>
            </w:r>
            <w:r w:rsidRPr="00864299">
              <w:rPr>
                <w:rFonts w:ascii="Arial Armenian" w:hAnsi="Arial Armenian" w:cs="Arial"/>
                <w:sz w:val="16"/>
                <w:szCs w:val="16"/>
              </w:rPr>
              <w:t xml:space="preserve"> </w:t>
            </w:r>
            <w:r w:rsidRPr="00864299">
              <w:rPr>
                <w:rFonts w:ascii="Arial" w:hAnsi="Arial" w:cs="Arial"/>
                <w:sz w:val="16"/>
                <w:szCs w:val="16"/>
              </w:rPr>
              <w:t>լիցք</w:t>
            </w:r>
            <w:r w:rsidRPr="00864299">
              <w:rPr>
                <w:rFonts w:ascii="Arial Armenian" w:hAnsi="Arial Armenian" w:cs="Arial"/>
                <w:sz w:val="16"/>
                <w:szCs w:val="16"/>
              </w:rPr>
              <w:t xml:space="preserve"> /0,48</w:t>
            </w:r>
            <w:r w:rsidRPr="00864299">
              <w:rPr>
                <w:rFonts w:ascii="Arial" w:hAnsi="Arial" w:cs="Arial"/>
                <w:sz w:val="16"/>
                <w:szCs w:val="16"/>
              </w:rPr>
              <w:t>մ</w:t>
            </w:r>
            <w:r w:rsidRPr="00864299">
              <w:rPr>
                <w:rFonts w:ascii="Arial Armenian" w:hAnsi="Arial Armenian" w:cs="Arial"/>
                <w:sz w:val="16"/>
                <w:szCs w:val="16"/>
              </w:rPr>
              <w:t>3/</w:t>
            </w:r>
          </w:p>
        </w:tc>
        <w:tc>
          <w:tcPr>
            <w:tcW w:w="820" w:type="dxa"/>
            <w:tcBorders>
              <w:top w:val="single" w:sz="4" w:space="0" w:color="auto"/>
              <w:left w:val="nil"/>
              <w:bottom w:val="nil"/>
              <w:right w:val="single" w:sz="4" w:space="0" w:color="auto"/>
            </w:tcBorders>
            <w:shd w:val="clear" w:color="auto" w:fill="auto"/>
            <w:noWrap/>
            <w:vAlign w:val="center"/>
            <w:hideMark/>
          </w:tcPr>
          <w:p w14:paraId="4D889A6D"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single" w:sz="4" w:space="0" w:color="auto"/>
              <w:left w:val="nil"/>
              <w:bottom w:val="nil"/>
              <w:right w:val="single" w:sz="4" w:space="0" w:color="auto"/>
            </w:tcBorders>
            <w:shd w:val="clear" w:color="auto" w:fill="auto"/>
            <w:noWrap/>
            <w:vAlign w:val="center"/>
            <w:hideMark/>
          </w:tcPr>
          <w:p w14:paraId="0C9919A6"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0.840</w:t>
            </w:r>
          </w:p>
        </w:tc>
        <w:tc>
          <w:tcPr>
            <w:tcW w:w="1360" w:type="dxa"/>
            <w:tcBorders>
              <w:top w:val="single" w:sz="4" w:space="0" w:color="auto"/>
              <w:left w:val="nil"/>
              <w:bottom w:val="nil"/>
              <w:right w:val="single" w:sz="4" w:space="0" w:color="auto"/>
            </w:tcBorders>
            <w:shd w:val="clear" w:color="auto" w:fill="auto"/>
            <w:noWrap/>
            <w:vAlign w:val="center"/>
            <w:hideMark/>
          </w:tcPr>
          <w:p w14:paraId="6879A4C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0.953</w:t>
            </w:r>
          </w:p>
        </w:tc>
        <w:tc>
          <w:tcPr>
            <w:tcW w:w="1540" w:type="dxa"/>
            <w:tcBorders>
              <w:top w:val="single" w:sz="4" w:space="0" w:color="auto"/>
              <w:left w:val="nil"/>
              <w:bottom w:val="nil"/>
              <w:right w:val="single" w:sz="4" w:space="0" w:color="auto"/>
            </w:tcBorders>
            <w:shd w:val="clear" w:color="auto" w:fill="auto"/>
            <w:noWrap/>
            <w:vAlign w:val="center"/>
            <w:hideMark/>
          </w:tcPr>
          <w:p w14:paraId="1DB4792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0.800</w:t>
            </w:r>
          </w:p>
        </w:tc>
      </w:tr>
      <w:tr w:rsidR="00864299" w:rsidRPr="00864299" w14:paraId="5FD32922" w14:textId="77777777" w:rsidTr="00DE3569">
        <w:trPr>
          <w:trHeight w:val="420"/>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3A752CC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w:t>
            </w:r>
          </w:p>
        </w:tc>
        <w:tc>
          <w:tcPr>
            <w:tcW w:w="4660" w:type="dxa"/>
            <w:tcBorders>
              <w:top w:val="single" w:sz="4" w:space="0" w:color="auto"/>
              <w:left w:val="nil"/>
              <w:bottom w:val="nil"/>
              <w:right w:val="single" w:sz="4" w:space="0" w:color="auto"/>
            </w:tcBorders>
            <w:shd w:val="clear" w:color="auto" w:fill="auto"/>
            <w:vAlign w:val="center"/>
            <w:hideMark/>
          </w:tcPr>
          <w:p w14:paraId="3C42FB6C"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Կուտակված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մշակում</w:t>
            </w:r>
            <w:r w:rsidRPr="00864299">
              <w:rPr>
                <w:rFonts w:ascii="Arial Armenian" w:hAnsi="Arial Armenian" w:cs="Arial"/>
                <w:sz w:val="16"/>
                <w:szCs w:val="16"/>
              </w:rPr>
              <w:t xml:space="preserve"> </w:t>
            </w:r>
            <w:r w:rsidRPr="00864299">
              <w:rPr>
                <w:rFonts w:ascii="Arial" w:hAnsi="Arial" w:cs="Arial"/>
                <w:sz w:val="16"/>
                <w:szCs w:val="16"/>
              </w:rPr>
              <w:t>էքսկավատորով</w:t>
            </w:r>
            <w:r w:rsidRPr="00864299">
              <w:rPr>
                <w:rFonts w:ascii="Arial Armenian" w:hAnsi="Arial Armenian" w:cs="Arial"/>
                <w:sz w:val="16"/>
                <w:szCs w:val="16"/>
              </w:rPr>
              <w:t xml:space="preserve"> (0,65</w:t>
            </w:r>
            <w:r w:rsidRPr="00864299">
              <w:rPr>
                <w:rFonts w:ascii="Arial" w:hAnsi="Arial" w:cs="Arial"/>
                <w:sz w:val="16"/>
                <w:szCs w:val="16"/>
              </w:rPr>
              <w:t>մ</w:t>
            </w:r>
            <w:r w:rsidRPr="00864299">
              <w:rPr>
                <w:rFonts w:ascii="Arial Armenian" w:hAnsi="Arial Armenian" w:cs="Arial"/>
                <w:sz w:val="16"/>
                <w:szCs w:val="16"/>
              </w:rPr>
              <w:t>3),</w:t>
            </w:r>
            <w:r w:rsidRPr="00864299">
              <w:rPr>
                <w:rFonts w:ascii="Arial" w:hAnsi="Arial" w:cs="Arial"/>
                <w:sz w:val="16"/>
                <w:szCs w:val="16"/>
              </w:rPr>
              <w:t>բարձելով</w:t>
            </w:r>
            <w:r w:rsidRPr="00864299">
              <w:rPr>
                <w:rFonts w:ascii="Arial Armenian" w:hAnsi="Arial Armenian" w:cs="Arial"/>
                <w:sz w:val="16"/>
                <w:szCs w:val="16"/>
              </w:rPr>
              <w:t xml:space="preserve"> </w:t>
            </w:r>
            <w:r w:rsidRPr="00864299">
              <w:rPr>
                <w:rFonts w:ascii="Arial" w:hAnsi="Arial" w:cs="Arial"/>
                <w:sz w:val="16"/>
                <w:szCs w:val="16"/>
              </w:rPr>
              <w:t>ա</w:t>
            </w:r>
            <w:r w:rsidRPr="00864299">
              <w:rPr>
                <w:rFonts w:ascii="Arial Armenian" w:hAnsi="Arial Armenian" w:cs="Arial"/>
                <w:sz w:val="16"/>
                <w:szCs w:val="16"/>
              </w:rPr>
              <w:t>/</w:t>
            </w:r>
            <w:r w:rsidRPr="00864299">
              <w:rPr>
                <w:rFonts w:ascii="Arial" w:hAnsi="Arial" w:cs="Arial"/>
                <w:sz w:val="16"/>
                <w:szCs w:val="16"/>
              </w:rPr>
              <w:t>ինքնաթափ</w:t>
            </w:r>
            <w:r w:rsidRPr="00864299">
              <w:rPr>
                <w:rFonts w:ascii="Arial Armenian" w:hAnsi="Arial Armenian" w:cs="Arial"/>
                <w:sz w:val="16"/>
                <w:szCs w:val="16"/>
              </w:rPr>
              <w:t xml:space="preserve"> </w:t>
            </w:r>
            <w:r w:rsidRPr="00864299">
              <w:rPr>
                <w:rFonts w:ascii="Arial" w:hAnsi="Arial" w:cs="Arial"/>
                <w:sz w:val="16"/>
                <w:szCs w:val="16"/>
              </w:rPr>
              <w:t>մեքենաների</w:t>
            </w:r>
            <w:r w:rsidRPr="00864299">
              <w:rPr>
                <w:rFonts w:ascii="Arial Armenian" w:hAnsi="Arial Armenian" w:cs="Arial"/>
                <w:sz w:val="16"/>
                <w:szCs w:val="16"/>
              </w:rPr>
              <w:t xml:space="preserve"> </w:t>
            </w:r>
            <w:r w:rsidRPr="00864299">
              <w:rPr>
                <w:rFonts w:ascii="Arial" w:hAnsi="Arial" w:cs="Arial"/>
                <w:sz w:val="16"/>
                <w:szCs w:val="16"/>
              </w:rPr>
              <w:t>վրա</w:t>
            </w:r>
          </w:p>
        </w:tc>
        <w:tc>
          <w:tcPr>
            <w:tcW w:w="820" w:type="dxa"/>
            <w:tcBorders>
              <w:top w:val="single" w:sz="4" w:space="0" w:color="auto"/>
              <w:left w:val="nil"/>
              <w:bottom w:val="nil"/>
              <w:right w:val="single" w:sz="4" w:space="0" w:color="auto"/>
            </w:tcBorders>
            <w:shd w:val="clear" w:color="auto" w:fill="auto"/>
            <w:noWrap/>
            <w:vAlign w:val="center"/>
            <w:hideMark/>
          </w:tcPr>
          <w:p w14:paraId="70B43C1E"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single" w:sz="4" w:space="0" w:color="auto"/>
              <w:left w:val="nil"/>
              <w:bottom w:val="nil"/>
              <w:right w:val="single" w:sz="4" w:space="0" w:color="auto"/>
            </w:tcBorders>
            <w:shd w:val="clear" w:color="auto" w:fill="auto"/>
            <w:noWrap/>
            <w:vAlign w:val="center"/>
            <w:hideMark/>
          </w:tcPr>
          <w:p w14:paraId="4D733B97"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773.200</w:t>
            </w:r>
          </w:p>
        </w:tc>
        <w:tc>
          <w:tcPr>
            <w:tcW w:w="1360" w:type="dxa"/>
            <w:tcBorders>
              <w:top w:val="single" w:sz="4" w:space="0" w:color="auto"/>
              <w:left w:val="nil"/>
              <w:bottom w:val="nil"/>
              <w:right w:val="single" w:sz="4" w:space="0" w:color="auto"/>
            </w:tcBorders>
            <w:shd w:val="clear" w:color="auto" w:fill="auto"/>
            <w:noWrap/>
            <w:vAlign w:val="center"/>
            <w:hideMark/>
          </w:tcPr>
          <w:p w14:paraId="58C1F0E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0.616</w:t>
            </w:r>
          </w:p>
        </w:tc>
        <w:tc>
          <w:tcPr>
            <w:tcW w:w="1540" w:type="dxa"/>
            <w:tcBorders>
              <w:top w:val="single" w:sz="4" w:space="0" w:color="auto"/>
              <w:left w:val="nil"/>
              <w:bottom w:val="nil"/>
              <w:right w:val="single" w:sz="4" w:space="0" w:color="auto"/>
            </w:tcBorders>
            <w:shd w:val="clear" w:color="auto" w:fill="auto"/>
            <w:noWrap/>
            <w:vAlign w:val="center"/>
            <w:hideMark/>
          </w:tcPr>
          <w:p w14:paraId="234316E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475.981</w:t>
            </w:r>
          </w:p>
        </w:tc>
      </w:tr>
      <w:tr w:rsidR="00864299" w:rsidRPr="00864299" w14:paraId="0C21CE4F" w14:textId="77777777" w:rsidTr="00DE3569">
        <w:trPr>
          <w:trHeight w:val="25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42DDEF8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w:t>
            </w:r>
          </w:p>
        </w:tc>
        <w:tc>
          <w:tcPr>
            <w:tcW w:w="4660" w:type="dxa"/>
            <w:tcBorders>
              <w:top w:val="single" w:sz="4" w:space="0" w:color="auto"/>
              <w:left w:val="nil"/>
              <w:bottom w:val="nil"/>
              <w:right w:val="single" w:sz="4" w:space="0" w:color="auto"/>
            </w:tcBorders>
            <w:shd w:val="clear" w:color="auto" w:fill="auto"/>
            <w:vAlign w:val="center"/>
            <w:hideMark/>
          </w:tcPr>
          <w:p w14:paraId="573B7A71"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Ավելորդ</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7</w:t>
            </w:r>
            <w:r w:rsidRPr="00864299">
              <w:rPr>
                <w:rFonts w:ascii="Arial" w:hAnsi="Arial" w:cs="Arial"/>
                <w:sz w:val="16"/>
                <w:szCs w:val="16"/>
              </w:rPr>
              <w:t>կմ</w:t>
            </w:r>
            <w:r w:rsidRPr="00864299">
              <w:rPr>
                <w:rFonts w:ascii="Arial Armenian" w:hAnsi="Arial Armenian" w:cs="Arial"/>
                <w:sz w:val="16"/>
                <w:szCs w:val="16"/>
              </w:rPr>
              <w:t xml:space="preserve"> </w:t>
            </w:r>
            <w:r w:rsidRPr="00864299">
              <w:rPr>
                <w:rFonts w:ascii="Arial" w:hAnsi="Arial" w:cs="Arial"/>
                <w:sz w:val="16"/>
                <w:szCs w:val="16"/>
              </w:rPr>
              <w:t>հեռ</w:t>
            </w:r>
            <w:r w:rsidRPr="00864299">
              <w:rPr>
                <w:rFonts w:ascii="Arial Armenian" w:hAnsi="Arial Armenian" w:cs="Arial"/>
                <w:sz w:val="16"/>
                <w:szCs w:val="16"/>
              </w:rPr>
              <w:t>.</w:t>
            </w:r>
            <w:r w:rsidRPr="00864299">
              <w:rPr>
                <w:rFonts w:ascii="Arial" w:hAnsi="Arial" w:cs="Arial"/>
                <w:sz w:val="16"/>
                <w:szCs w:val="16"/>
              </w:rPr>
              <w:t>վրա</w:t>
            </w:r>
            <w:r w:rsidRPr="00864299">
              <w:rPr>
                <w:rFonts w:ascii="Arial Armenian" w:hAnsi="Arial Armenian" w:cs="Arial"/>
                <w:sz w:val="16"/>
                <w:szCs w:val="16"/>
              </w:rPr>
              <w:t xml:space="preserve">  </w:t>
            </w:r>
            <w:r w:rsidRPr="00864299">
              <w:rPr>
                <w:rFonts w:ascii="Arial" w:hAnsi="Arial" w:cs="Arial"/>
                <w:sz w:val="16"/>
                <w:szCs w:val="16"/>
              </w:rPr>
              <w:t>լցակույտ</w:t>
            </w:r>
            <w:r w:rsidRPr="00864299">
              <w:rPr>
                <w:rFonts w:ascii="Arial Armenian" w:hAnsi="Arial Armenian" w:cs="Arial"/>
                <w:sz w:val="16"/>
                <w:szCs w:val="16"/>
              </w:rPr>
              <w:t xml:space="preserve">  </w:t>
            </w:r>
          </w:p>
        </w:tc>
        <w:tc>
          <w:tcPr>
            <w:tcW w:w="820" w:type="dxa"/>
            <w:tcBorders>
              <w:top w:val="single" w:sz="4" w:space="0" w:color="auto"/>
              <w:left w:val="nil"/>
              <w:bottom w:val="nil"/>
              <w:right w:val="single" w:sz="4" w:space="0" w:color="auto"/>
            </w:tcBorders>
            <w:shd w:val="clear" w:color="auto" w:fill="auto"/>
            <w:noWrap/>
            <w:vAlign w:val="center"/>
            <w:hideMark/>
          </w:tcPr>
          <w:p w14:paraId="1FD51DD0"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single" w:sz="4" w:space="0" w:color="auto"/>
              <w:left w:val="nil"/>
              <w:bottom w:val="nil"/>
              <w:right w:val="single" w:sz="4" w:space="0" w:color="auto"/>
            </w:tcBorders>
            <w:shd w:val="clear" w:color="auto" w:fill="auto"/>
            <w:noWrap/>
            <w:vAlign w:val="center"/>
            <w:hideMark/>
          </w:tcPr>
          <w:p w14:paraId="4DE58975"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1391.76</w:t>
            </w:r>
          </w:p>
        </w:tc>
        <w:tc>
          <w:tcPr>
            <w:tcW w:w="1360" w:type="dxa"/>
            <w:tcBorders>
              <w:top w:val="single" w:sz="4" w:space="0" w:color="auto"/>
              <w:left w:val="nil"/>
              <w:bottom w:val="nil"/>
              <w:right w:val="single" w:sz="4" w:space="0" w:color="auto"/>
            </w:tcBorders>
            <w:shd w:val="clear" w:color="auto" w:fill="auto"/>
            <w:noWrap/>
            <w:vAlign w:val="center"/>
            <w:hideMark/>
          </w:tcPr>
          <w:p w14:paraId="79D71F9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2.994</w:t>
            </w:r>
          </w:p>
        </w:tc>
        <w:tc>
          <w:tcPr>
            <w:tcW w:w="1540" w:type="dxa"/>
            <w:tcBorders>
              <w:top w:val="single" w:sz="4" w:space="0" w:color="auto"/>
              <w:left w:val="nil"/>
              <w:bottom w:val="nil"/>
              <w:right w:val="single" w:sz="4" w:space="0" w:color="auto"/>
            </w:tcBorders>
            <w:shd w:val="clear" w:color="auto" w:fill="auto"/>
            <w:noWrap/>
            <w:vAlign w:val="center"/>
            <w:hideMark/>
          </w:tcPr>
          <w:p w14:paraId="4CE519F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4166.639</w:t>
            </w:r>
          </w:p>
        </w:tc>
      </w:tr>
      <w:tr w:rsidR="00864299" w:rsidRPr="00864299" w14:paraId="13F6F258" w14:textId="77777777" w:rsidTr="00DE3569">
        <w:trPr>
          <w:trHeight w:val="25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07F45B4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w:t>
            </w:r>
          </w:p>
        </w:tc>
        <w:tc>
          <w:tcPr>
            <w:tcW w:w="4660" w:type="dxa"/>
            <w:tcBorders>
              <w:top w:val="single" w:sz="4" w:space="0" w:color="auto"/>
              <w:left w:val="nil"/>
              <w:bottom w:val="nil"/>
              <w:right w:val="single" w:sz="4" w:space="0" w:color="auto"/>
            </w:tcBorders>
            <w:shd w:val="clear" w:color="auto" w:fill="auto"/>
            <w:vAlign w:val="center"/>
            <w:hideMark/>
          </w:tcPr>
          <w:p w14:paraId="445F986D"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Աշխատանք</w:t>
            </w:r>
            <w:r w:rsidRPr="00864299">
              <w:rPr>
                <w:rFonts w:ascii="Arial Armenian" w:hAnsi="Arial Armenian" w:cs="Arial"/>
                <w:sz w:val="16"/>
                <w:szCs w:val="16"/>
              </w:rPr>
              <w:t xml:space="preserve"> </w:t>
            </w:r>
            <w:r w:rsidRPr="00864299">
              <w:rPr>
                <w:rFonts w:ascii="Arial" w:hAnsi="Arial" w:cs="Arial"/>
                <w:sz w:val="16"/>
                <w:szCs w:val="16"/>
              </w:rPr>
              <w:t>լցակույտում</w:t>
            </w:r>
          </w:p>
        </w:tc>
        <w:tc>
          <w:tcPr>
            <w:tcW w:w="820" w:type="dxa"/>
            <w:tcBorders>
              <w:top w:val="single" w:sz="4" w:space="0" w:color="auto"/>
              <w:left w:val="nil"/>
              <w:bottom w:val="nil"/>
              <w:right w:val="single" w:sz="4" w:space="0" w:color="auto"/>
            </w:tcBorders>
            <w:shd w:val="clear" w:color="auto" w:fill="auto"/>
            <w:noWrap/>
            <w:vAlign w:val="center"/>
            <w:hideMark/>
          </w:tcPr>
          <w:p w14:paraId="2267665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single" w:sz="4" w:space="0" w:color="auto"/>
              <w:left w:val="nil"/>
              <w:bottom w:val="nil"/>
              <w:right w:val="single" w:sz="4" w:space="0" w:color="auto"/>
            </w:tcBorders>
            <w:shd w:val="clear" w:color="auto" w:fill="auto"/>
            <w:noWrap/>
            <w:vAlign w:val="center"/>
            <w:hideMark/>
          </w:tcPr>
          <w:p w14:paraId="73CCE74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773.20</w:t>
            </w:r>
          </w:p>
        </w:tc>
        <w:tc>
          <w:tcPr>
            <w:tcW w:w="1360" w:type="dxa"/>
            <w:tcBorders>
              <w:top w:val="single" w:sz="4" w:space="0" w:color="auto"/>
              <w:left w:val="nil"/>
              <w:bottom w:val="nil"/>
              <w:right w:val="single" w:sz="4" w:space="0" w:color="auto"/>
            </w:tcBorders>
            <w:shd w:val="clear" w:color="auto" w:fill="auto"/>
            <w:noWrap/>
            <w:vAlign w:val="center"/>
            <w:hideMark/>
          </w:tcPr>
          <w:p w14:paraId="16D23F7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0.055</w:t>
            </w:r>
          </w:p>
        </w:tc>
        <w:tc>
          <w:tcPr>
            <w:tcW w:w="1540" w:type="dxa"/>
            <w:tcBorders>
              <w:top w:val="single" w:sz="4" w:space="0" w:color="auto"/>
              <w:left w:val="nil"/>
              <w:bottom w:val="nil"/>
              <w:right w:val="single" w:sz="4" w:space="0" w:color="auto"/>
            </w:tcBorders>
            <w:shd w:val="clear" w:color="auto" w:fill="auto"/>
            <w:noWrap/>
            <w:vAlign w:val="center"/>
            <w:hideMark/>
          </w:tcPr>
          <w:p w14:paraId="1AD90DE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42.763</w:t>
            </w:r>
          </w:p>
        </w:tc>
      </w:tr>
      <w:tr w:rsidR="00864299" w:rsidRPr="00864299" w14:paraId="7A443E3E" w14:textId="77777777" w:rsidTr="00DE3569">
        <w:trPr>
          <w:trHeight w:val="25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03BBDFE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w:t>
            </w:r>
          </w:p>
        </w:tc>
        <w:tc>
          <w:tcPr>
            <w:tcW w:w="4660" w:type="dxa"/>
            <w:tcBorders>
              <w:top w:val="single" w:sz="4" w:space="0" w:color="auto"/>
              <w:left w:val="nil"/>
              <w:bottom w:val="nil"/>
              <w:right w:val="single" w:sz="4" w:space="0" w:color="auto"/>
            </w:tcBorders>
            <w:shd w:val="clear" w:color="auto" w:fill="auto"/>
            <w:vAlign w:val="center"/>
            <w:hideMark/>
          </w:tcPr>
          <w:p w14:paraId="59888045"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Հողածածկույթի</w:t>
            </w:r>
            <w:r w:rsidRPr="00864299">
              <w:rPr>
                <w:rFonts w:ascii="Arial Armenian" w:hAnsi="Arial Armenian" w:cs="Arial"/>
                <w:sz w:val="16"/>
                <w:szCs w:val="16"/>
              </w:rPr>
              <w:t xml:space="preserve"> </w:t>
            </w:r>
            <w:r w:rsidRPr="00864299">
              <w:rPr>
                <w:rFonts w:ascii="Arial" w:hAnsi="Arial" w:cs="Arial"/>
                <w:sz w:val="16"/>
                <w:szCs w:val="16"/>
              </w:rPr>
              <w:t>հարթեցում</w:t>
            </w:r>
            <w:r w:rsidRPr="00864299">
              <w:rPr>
                <w:rFonts w:ascii="Arial Armenian" w:hAnsi="Arial Armenian" w:cs="Arial"/>
                <w:sz w:val="16"/>
                <w:szCs w:val="16"/>
              </w:rPr>
              <w:t xml:space="preserve"> </w:t>
            </w:r>
            <w:r w:rsidRPr="00864299">
              <w:rPr>
                <w:rFonts w:ascii="Arial" w:hAnsi="Arial" w:cs="Arial"/>
                <w:sz w:val="16"/>
                <w:szCs w:val="16"/>
              </w:rPr>
              <w:t>մեխանիզմով</w:t>
            </w:r>
          </w:p>
        </w:tc>
        <w:tc>
          <w:tcPr>
            <w:tcW w:w="820" w:type="dxa"/>
            <w:tcBorders>
              <w:top w:val="single" w:sz="4" w:space="0" w:color="auto"/>
              <w:left w:val="nil"/>
              <w:bottom w:val="nil"/>
              <w:right w:val="single" w:sz="4" w:space="0" w:color="auto"/>
            </w:tcBorders>
            <w:shd w:val="clear" w:color="auto" w:fill="auto"/>
            <w:vAlign w:val="center"/>
            <w:hideMark/>
          </w:tcPr>
          <w:p w14:paraId="64ADC67C"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nil"/>
              <w:right w:val="single" w:sz="4" w:space="0" w:color="auto"/>
            </w:tcBorders>
            <w:shd w:val="clear" w:color="auto" w:fill="auto"/>
            <w:noWrap/>
            <w:vAlign w:val="center"/>
            <w:hideMark/>
          </w:tcPr>
          <w:p w14:paraId="79A460B4"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2506.50</w:t>
            </w:r>
          </w:p>
        </w:tc>
        <w:tc>
          <w:tcPr>
            <w:tcW w:w="1360" w:type="dxa"/>
            <w:tcBorders>
              <w:top w:val="single" w:sz="4" w:space="0" w:color="auto"/>
              <w:left w:val="nil"/>
              <w:bottom w:val="nil"/>
              <w:right w:val="single" w:sz="4" w:space="0" w:color="auto"/>
            </w:tcBorders>
            <w:shd w:val="clear" w:color="auto" w:fill="auto"/>
            <w:noWrap/>
            <w:vAlign w:val="center"/>
            <w:hideMark/>
          </w:tcPr>
          <w:p w14:paraId="321EDB8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0.017</w:t>
            </w:r>
          </w:p>
        </w:tc>
        <w:tc>
          <w:tcPr>
            <w:tcW w:w="1540" w:type="dxa"/>
            <w:tcBorders>
              <w:top w:val="single" w:sz="4" w:space="0" w:color="auto"/>
              <w:left w:val="nil"/>
              <w:bottom w:val="nil"/>
              <w:right w:val="single" w:sz="4" w:space="0" w:color="auto"/>
            </w:tcBorders>
            <w:shd w:val="clear" w:color="auto" w:fill="auto"/>
            <w:noWrap/>
            <w:vAlign w:val="center"/>
            <w:hideMark/>
          </w:tcPr>
          <w:p w14:paraId="64D92A9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42.210</w:t>
            </w:r>
          </w:p>
        </w:tc>
      </w:tr>
      <w:tr w:rsidR="00864299" w:rsidRPr="00864299" w14:paraId="60FEC0F5" w14:textId="77777777" w:rsidTr="00DE3569">
        <w:trPr>
          <w:trHeight w:val="19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2714CAB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w:t>
            </w:r>
          </w:p>
        </w:tc>
        <w:tc>
          <w:tcPr>
            <w:tcW w:w="4660" w:type="dxa"/>
            <w:tcBorders>
              <w:top w:val="single" w:sz="4" w:space="0" w:color="auto"/>
              <w:left w:val="nil"/>
              <w:bottom w:val="nil"/>
              <w:right w:val="single" w:sz="4" w:space="0" w:color="auto"/>
            </w:tcBorders>
            <w:shd w:val="clear" w:color="auto" w:fill="auto"/>
            <w:vAlign w:val="center"/>
            <w:hideMark/>
          </w:tcPr>
          <w:p w14:paraId="63B24BA9"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Ավազակոպճային</w:t>
            </w:r>
            <w:r w:rsidRPr="00864299">
              <w:rPr>
                <w:rFonts w:ascii="Arial Armenian" w:hAnsi="Arial Armenian" w:cs="Arial"/>
                <w:sz w:val="16"/>
                <w:szCs w:val="16"/>
              </w:rPr>
              <w:t xml:space="preserve"> </w:t>
            </w:r>
            <w:r w:rsidRPr="00864299">
              <w:rPr>
                <w:rFonts w:ascii="Arial" w:hAnsi="Arial" w:cs="Arial"/>
                <w:sz w:val="16"/>
                <w:szCs w:val="16"/>
              </w:rPr>
              <w:t>նախաշերտի</w:t>
            </w:r>
            <w:r w:rsidRPr="00864299">
              <w:rPr>
                <w:rFonts w:ascii="Arial Armenian" w:hAnsi="Arial Armenian" w:cs="Arial"/>
                <w:sz w:val="16"/>
                <w:szCs w:val="16"/>
              </w:rPr>
              <w:t xml:space="preserve"> </w:t>
            </w:r>
            <w:r w:rsidRPr="00864299">
              <w:rPr>
                <w:rFonts w:ascii="Arial" w:hAnsi="Arial" w:cs="Arial"/>
                <w:sz w:val="16"/>
                <w:szCs w:val="16"/>
              </w:rPr>
              <w:t>կառուցում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հաստությամբ՝տոփանումով</w:t>
            </w:r>
          </w:p>
        </w:tc>
        <w:tc>
          <w:tcPr>
            <w:tcW w:w="820" w:type="dxa"/>
            <w:tcBorders>
              <w:top w:val="single" w:sz="4" w:space="0" w:color="auto"/>
              <w:left w:val="nil"/>
              <w:bottom w:val="nil"/>
              <w:right w:val="single" w:sz="4" w:space="0" w:color="auto"/>
            </w:tcBorders>
            <w:shd w:val="clear" w:color="auto" w:fill="auto"/>
            <w:noWrap/>
            <w:vAlign w:val="center"/>
            <w:hideMark/>
          </w:tcPr>
          <w:p w14:paraId="4A0D898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single" w:sz="4" w:space="0" w:color="auto"/>
              <w:left w:val="nil"/>
              <w:bottom w:val="nil"/>
              <w:right w:val="single" w:sz="4" w:space="0" w:color="auto"/>
            </w:tcBorders>
            <w:shd w:val="clear" w:color="auto" w:fill="auto"/>
            <w:noWrap/>
            <w:vAlign w:val="center"/>
            <w:hideMark/>
          </w:tcPr>
          <w:p w14:paraId="0461F8E8"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125.30</w:t>
            </w:r>
          </w:p>
        </w:tc>
        <w:tc>
          <w:tcPr>
            <w:tcW w:w="1360" w:type="dxa"/>
            <w:tcBorders>
              <w:top w:val="single" w:sz="4" w:space="0" w:color="auto"/>
              <w:left w:val="nil"/>
              <w:bottom w:val="nil"/>
              <w:right w:val="single" w:sz="4" w:space="0" w:color="auto"/>
            </w:tcBorders>
            <w:shd w:val="clear" w:color="auto" w:fill="auto"/>
            <w:noWrap/>
            <w:vAlign w:val="center"/>
            <w:hideMark/>
          </w:tcPr>
          <w:p w14:paraId="3D968F3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8.039</w:t>
            </w:r>
          </w:p>
        </w:tc>
        <w:tc>
          <w:tcPr>
            <w:tcW w:w="1540" w:type="dxa"/>
            <w:tcBorders>
              <w:top w:val="single" w:sz="4" w:space="0" w:color="auto"/>
              <w:left w:val="nil"/>
              <w:bottom w:val="nil"/>
              <w:right w:val="single" w:sz="4" w:space="0" w:color="auto"/>
            </w:tcBorders>
            <w:shd w:val="clear" w:color="auto" w:fill="auto"/>
            <w:noWrap/>
            <w:vAlign w:val="center"/>
            <w:hideMark/>
          </w:tcPr>
          <w:p w14:paraId="5401B80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1007.232</w:t>
            </w:r>
          </w:p>
        </w:tc>
      </w:tr>
      <w:tr w:rsidR="00864299" w:rsidRPr="00864299" w14:paraId="3860D2BA" w14:textId="77777777" w:rsidTr="00DE3569">
        <w:trPr>
          <w:trHeight w:val="28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283D68F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w:t>
            </w:r>
          </w:p>
        </w:tc>
        <w:tc>
          <w:tcPr>
            <w:tcW w:w="4660" w:type="dxa"/>
            <w:tcBorders>
              <w:top w:val="single" w:sz="4" w:space="0" w:color="auto"/>
              <w:left w:val="nil"/>
              <w:bottom w:val="nil"/>
              <w:right w:val="single" w:sz="4" w:space="0" w:color="auto"/>
            </w:tcBorders>
            <w:shd w:val="clear" w:color="auto" w:fill="auto"/>
            <w:vAlign w:val="center"/>
            <w:hideMark/>
          </w:tcPr>
          <w:p w14:paraId="56F0D67F"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Խ</w:t>
            </w:r>
            <w:r w:rsidRPr="00864299">
              <w:rPr>
                <w:rFonts w:ascii="Arial Armenian" w:hAnsi="Arial Armenian" w:cs="Arial Armenian"/>
                <w:sz w:val="16"/>
                <w:szCs w:val="16"/>
              </w:rPr>
              <w:t>×Ç</w:t>
            </w:r>
            <w:r w:rsidRPr="00864299">
              <w:rPr>
                <w:rFonts w:ascii="Arial Armenian" w:hAnsi="Arial Armenian" w:cs="Arial"/>
                <w:sz w:val="16"/>
                <w:szCs w:val="16"/>
              </w:rPr>
              <w:t xml:space="preserve"> </w:t>
            </w:r>
            <w:r w:rsidRPr="00864299">
              <w:rPr>
                <w:rFonts w:ascii="Arial Armenian" w:hAnsi="Arial Armenian" w:cs="Arial Armenian"/>
                <w:sz w:val="16"/>
                <w:szCs w:val="16"/>
              </w:rPr>
              <w:t>ß»ñïÇ</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15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p>
        </w:tc>
        <w:tc>
          <w:tcPr>
            <w:tcW w:w="820" w:type="dxa"/>
            <w:tcBorders>
              <w:top w:val="single" w:sz="4" w:space="0" w:color="auto"/>
              <w:left w:val="nil"/>
              <w:bottom w:val="nil"/>
              <w:right w:val="single" w:sz="4" w:space="0" w:color="auto"/>
            </w:tcBorders>
            <w:shd w:val="clear" w:color="auto" w:fill="auto"/>
            <w:vAlign w:val="center"/>
            <w:hideMark/>
          </w:tcPr>
          <w:p w14:paraId="7061AF42"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nil"/>
              <w:right w:val="single" w:sz="4" w:space="0" w:color="auto"/>
            </w:tcBorders>
            <w:shd w:val="clear" w:color="auto" w:fill="auto"/>
            <w:noWrap/>
            <w:vAlign w:val="center"/>
            <w:hideMark/>
          </w:tcPr>
          <w:p w14:paraId="6E8D711B"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2506.50</w:t>
            </w:r>
          </w:p>
        </w:tc>
        <w:tc>
          <w:tcPr>
            <w:tcW w:w="1360" w:type="dxa"/>
            <w:tcBorders>
              <w:top w:val="single" w:sz="4" w:space="0" w:color="auto"/>
              <w:left w:val="nil"/>
              <w:bottom w:val="nil"/>
              <w:right w:val="single" w:sz="4" w:space="0" w:color="auto"/>
            </w:tcBorders>
            <w:shd w:val="clear" w:color="auto" w:fill="auto"/>
            <w:noWrap/>
            <w:vAlign w:val="center"/>
            <w:hideMark/>
          </w:tcPr>
          <w:p w14:paraId="43391C0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1.565</w:t>
            </w:r>
          </w:p>
        </w:tc>
        <w:tc>
          <w:tcPr>
            <w:tcW w:w="1540" w:type="dxa"/>
            <w:tcBorders>
              <w:top w:val="single" w:sz="4" w:space="0" w:color="auto"/>
              <w:left w:val="nil"/>
              <w:bottom w:val="nil"/>
              <w:right w:val="single" w:sz="4" w:space="0" w:color="auto"/>
            </w:tcBorders>
            <w:shd w:val="clear" w:color="auto" w:fill="auto"/>
            <w:noWrap/>
            <w:vAlign w:val="center"/>
            <w:hideMark/>
          </w:tcPr>
          <w:p w14:paraId="00F454A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3921.825</w:t>
            </w:r>
          </w:p>
        </w:tc>
      </w:tr>
      <w:tr w:rsidR="00864299" w:rsidRPr="00864299" w14:paraId="69FA5036" w14:textId="77777777" w:rsidTr="00DE3569">
        <w:trPr>
          <w:trHeight w:val="19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758102A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9</w:t>
            </w:r>
          </w:p>
        </w:tc>
        <w:tc>
          <w:tcPr>
            <w:tcW w:w="4660" w:type="dxa"/>
            <w:tcBorders>
              <w:top w:val="single" w:sz="4" w:space="0" w:color="auto"/>
              <w:left w:val="nil"/>
              <w:bottom w:val="nil"/>
              <w:right w:val="single" w:sz="4" w:space="0" w:color="auto"/>
            </w:tcBorders>
            <w:shd w:val="clear" w:color="auto" w:fill="auto"/>
            <w:vAlign w:val="center"/>
            <w:hideMark/>
          </w:tcPr>
          <w:p w14:paraId="714FF192"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Բիտումի</w:t>
            </w:r>
            <w:r w:rsidRPr="00864299">
              <w:rPr>
                <w:rFonts w:ascii="Arial Armenian" w:hAnsi="Arial Armenian" w:cs="Arial"/>
                <w:sz w:val="16"/>
                <w:szCs w:val="16"/>
              </w:rPr>
              <w:t xml:space="preserve"> </w:t>
            </w:r>
            <w:r w:rsidRPr="00864299">
              <w:rPr>
                <w:rFonts w:ascii="Arial" w:hAnsi="Arial" w:cs="Arial"/>
                <w:sz w:val="16"/>
                <w:szCs w:val="16"/>
              </w:rPr>
              <w:t>տարածում</w:t>
            </w:r>
            <w:r w:rsidRPr="00864299">
              <w:rPr>
                <w:rFonts w:ascii="Arial Armenian" w:hAnsi="Arial Armenian" w:cs="Arial"/>
                <w:sz w:val="16"/>
                <w:szCs w:val="16"/>
              </w:rPr>
              <w:t xml:space="preserve"> /</w:t>
            </w:r>
            <w:r w:rsidRPr="00864299">
              <w:rPr>
                <w:rFonts w:ascii="Arial" w:hAnsi="Arial" w:cs="Arial"/>
                <w:sz w:val="16"/>
                <w:szCs w:val="16"/>
              </w:rPr>
              <w:t>ներառյալ</w:t>
            </w:r>
            <w:r w:rsidRPr="00864299">
              <w:rPr>
                <w:rFonts w:ascii="Arial Armenian" w:hAnsi="Arial Armenian" w:cs="Arial"/>
                <w:sz w:val="16"/>
                <w:szCs w:val="16"/>
              </w:rPr>
              <w:t xml:space="preserve"> </w:t>
            </w:r>
            <w:r w:rsidRPr="00864299">
              <w:rPr>
                <w:rFonts w:ascii="Arial" w:hAnsi="Arial" w:cs="Arial"/>
                <w:sz w:val="16"/>
                <w:szCs w:val="16"/>
              </w:rPr>
              <w:t>իջատեղիները</w:t>
            </w:r>
            <w:r w:rsidRPr="00864299">
              <w:rPr>
                <w:rFonts w:ascii="Arial Armenian" w:hAnsi="Arial Armenian" w:cs="Arial"/>
                <w:sz w:val="16"/>
                <w:szCs w:val="16"/>
              </w:rPr>
              <w:t>/ 4.12</w:t>
            </w:r>
            <w:r w:rsidRPr="00864299">
              <w:rPr>
                <w:rFonts w:ascii="Arial" w:hAnsi="Arial" w:cs="Arial"/>
                <w:sz w:val="16"/>
                <w:szCs w:val="16"/>
              </w:rPr>
              <w:t>տ</w:t>
            </w:r>
            <w:r w:rsidRPr="00864299">
              <w:rPr>
                <w:rFonts w:ascii="Arial Armenian" w:hAnsi="Arial Armenian" w:cs="Arial"/>
                <w:sz w:val="16"/>
                <w:szCs w:val="16"/>
              </w:rPr>
              <w:t>/1000</w:t>
            </w:r>
            <w:r w:rsidRPr="00864299">
              <w:rPr>
                <w:rFonts w:ascii="Arial" w:hAnsi="Arial" w:cs="Arial"/>
                <w:sz w:val="16"/>
                <w:szCs w:val="16"/>
              </w:rPr>
              <w:t>մ</w:t>
            </w:r>
            <w:r w:rsidRPr="00864299">
              <w:rPr>
                <w:rFonts w:ascii="Arial Armenian" w:hAnsi="Arial Armenian" w:cs="Arial"/>
                <w:sz w:val="16"/>
                <w:szCs w:val="16"/>
              </w:rPr>
              <w:t xml:space="preserve">2 </w:t>
            </w:r>
          </w:p>
        </w:tc>
        <w:tc>
          <w:tcPr>
            <w:tcW w:w="820" w:type="dxa"/>
            <w:tcBorders>
              <w:top w:val="single" w:sz="4" w:space="0" w:color="auto"/>
              <w:left w:val="nil"/>
              <w:bottom w:val="nil"/>
              <w:right w:val="single" w:sz="4" w:space="0" w:color="auto"/>
            </w:tcBorders>
            <w:shd w:val="clear" w:color="auto" w:fill="auto"/>
            <w:noWrap/>
            <w:vAlign w:val="center"/>
            <w:hideMark/>
          </w:tcPr>
          <w:p w14:paraId="22F368B3"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single" w:sz="4" w:space="0" w:color="auto"/>
              <w:left w:val="nil"/>
              <w:bottom w:val="nil"/>
              <w:right w:val="single" w:sz="4" w:space="0" w:color="auto"/>
            </w:tcBorders>
            <w:shd w:val="clear" w:color="auto" w:fill="auto"/>
            <w:noWrap/>
            <w:vAlign w:val="center"/>
            <w:hideMark/>
          </w:tcPr>
          <w:p w14:paraId="6F045BD6"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10.30</w:t>
            </w:r>
          </w:p>
        </w:tc>
        <w:tc>
          <w:tcPr>
            <w:tcW w:w="1360" w:type="dxa"/>
            <w:tcBorders>
              <w:top w:val="single" w:sz="4" w:space="0" w:color="auto"/>
              <w:left w:val="nil"/>
              <w:bottom w:val="nil"/>
              <w:right w:val="single" w:sz="4" w:space="0" w:color="auto"/>
            </w:tcBorders>
            <w:shd w:val="clear" w:color="auto" w:fill="auto"/>
            <w:noWrap/>
            <w:vAlign w:val="center"/>
            <w:hideMark/>
          </w:tcPr>
          <w:p w14:paraId="1544258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264.280</w:t>
            </w:r>
          </w:p>
        </w:tc>
        <w:tc>
          <w:tcPr>
            <w:tcW w:w="1540" w:type="dxa"/>
            <w:tcBorders>
              <w:top w:val="single" w:sz="4" w:space="0" w:color="auto"/>
              <w:left w:val="nil"/>
              <w:bottom w:val="nil"/>
              <w:right w:val="single" w:sz="4" w:space="0" w:color="auto"/>
            </w:tcBorders>
            <w:shd w:val="clear" w:color="auto" w:fill="auto"/>
            <w:noWrap/>
            <w:vAlign w:val="center"/>
            <w:hideMark/>
          </w:tcPr>
          <w:p w14:paraId="72600DB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2722.083</w:t>
            </w:r>
          </w:p>
        </w:tc>
      </w:tr>
      <w:tr w:rsidR="00864299" w:rsidRPr="00864299" w14:paraId="07615427" w14:textId="77777777" w:rsidTr="00DE3569">
        <w:trPr>
          <w:trHeight w:val="630"/>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40CD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41CDA385"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Մանրահատիկ</w:t>
            </w:r>
            <w:r w:rsidRPr="00864299">
              <w:rPr>
                <w:rFonts w:ascii="Arial Armenian" w:hAnsi="Arial Armenian" w:cs="Arial"/>
                <w:sz w:val="16"/>
                <w:szCs w:val="16"/>
              </w:rPr>
              <w:t xml:space="preserve"> </w:t>
            </w:r>
            <w:r w:rsidRPr="00864299">
              <w:rPr>
                <w:rFonts w:ascii="Arial" w:hAnsi="Arial" w:cs="Arial"/>
                <w:sz w:val="16"/>
                <w:szCs w:val="16"/>
              </w:rPr>
              <w:t>ասֆալտաբետոնե</w:t>
            </w:r>
            <w:r w:rsidRPr="00864299">
              <w:rPr>
                <w:rFonts w:ascii="Arial Armenian" w:hAnsi="Arial Armenian" w:cs="Arial"/>
                <w:sz w:val="16"/>
                <w:szCs w:val="16"/>
              </w:rPr>
              <w:t xml:space="preserve"> </w:t>
            </w:r>
            <w:r w:rsidRPr="00864299">
              <w:rPr>
                <w:rFonts w:ascii="Arial" w:hAnsi="Arial" w:cs="Arial"/>
                <w:sz w:val="16"/>
                <w:szCs w:val="16"/>
              </w:rPr>
              <w:t>ծածկույթի</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 xml:space="preserve">  /</w:t>
            </w:r>
            <w:r w:rsidRPr="00864299">
              <w:rPr>
                <w:rFonts w:ascii="Arial" w:hAnsi="Arial" w:cs="Arial"/>
                <w:sz w:val="16"/>
                <w:szCs w:val="16"/>
              </w:rPr>
              <w:t>ներառյալ</w:t>
            </w:r>
            <w:r w:rsidRPr="00864299">
              <w:rPr>
                <w:rFonts w:ascii="Arial Armenian" w:hAnsi="Arial Armenian" w:cs="Arial"/>
                <w:sz w:val="16"/>
                <w:szCs w:val="16"/>
              </w:rPr>
              <w:t xml:space="preserve"> </w:t>
            </w:r>
            <w:r w:rsidRPr="00864299">
              <w:rPr>
                <w:rFonts w:ascii="Arial" w:hAnsi="Arial" w:cs="Arial"/>
                <w:sz w:val="16"/>
                <w:szCs w:val="16"/>
              </w:rPr>
              <w:t>իջատեղիները</w:t>
            </w:r>
            <w:r w:rsidRPr="00864299">
              <w:rPr>
                <w:rFonts w:ascii="Arial Armenian" w:hAnsi="Arial Armenian" w:cs="Arial"/>
                <w:sz w:val="16"/>
                <w:szCs w:val="16"/>
              </w:rPr>
              <w:t xml:space="preserve">/ </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տիպի</w:t>
            </w:r>
            <w:r w:rsidRPr="00864299">
              <w:rPr>
                <w:rFonts w:ascii="Arial Armenian" w:hAnsi="Arial Armenian" w:cs="Arial"/>
                <w:sz w:val="16"/>
                <w:szCs w:val="16"/>
              </w:rPr>
              <w:t xml:space="preserve"> </w:t>
            </w:r>
            <w:r w:rsidRPr="00864299">
              <w:rPr>
                <w:rFonts w:ascii="Arial" w:hAnsi="Arial" w:cs="Arial"/>
                <w:sz w:val="16"/>
                <w:szCs w:val="16"/>
              </w:rPr>
              <w:t>վերին</w:t>
            </w:r>
            <w:r w:rsidRPr="00864299">
              <w:rPr>
                <w:rFonts w:ascii="Arial Armenian" w:hAnsi="Arial Armenian" w:cs="Arial"/>
                <w:sz w:val="16"/>
                <w:szCs w:val="16"/>
              </w:rPr>
              <w:t xml:space="preserve"> </w:t>
            </w:r>
            <w:r w:rsidRPr="00864299">
              <w:rPr>
                <w:rFonts w:ascii="Arial" w:hAnsi="Arial" w:cs="Arial"/>
                <w:sz w:val="16"/>
                <w:szCs w:val="16"/>
              </w:rPr>
              <w:t>շերտ</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0906F21F"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14:paraId="6A8349B4"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2506.50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49AF724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5.173</w:t>
            </w:r>
          </w:p>
        </w:tc>
        <w:tc>
          <w:tcPr>
            <w:tcW w:w="1540" w:type="dxa"/>
            <w:tcBorders>
              <w:top w:val="single" w:sz="4" w:space="0" w:color="auto"/>
              <w:left w:val="nil"/>
              <w:bottom w:val="nil"/>
              <w:right w:val="single" w:sz="4" w:space="0" w:color="auto"/>
            </w:tcBorders>
            <w:shd w:val="clear" w:color="auto" w:fill="auto"/>
            <w:noWrap/>
            <w:vAlign w:val="center"/>
            <w:hideMark/>
          </w:tcPr>
          <w:p w14:paraId="6AC0F41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12966.186</w:t>
            </w:r>
          </w:p>
        </w:tc>
      </w:tr>
      <w:tr w:rsidR="00864299" w:rsidRPr="00864299" w14:paraId="1DB2726E"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BE6135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11</w:t>
            </w:r>
          </w:p>
        </w:tc>
        <w:tc>
          <w:tcPr>
            <w:tcW w:w="4660" w:type="dxa"/>
            <w:tcBorders>
              <w:top w:val="nil"/>
              <w:left w:val="nil"/>
              <w:bottom w:val="nil"/>
              <w:right w:val="single" w:sz="4" w:space="0" w:color="auto"/>
            </w:tcBorders>
            <w:shd w:val="clear" w:color="auto" w:fill="auto"/>
            <w:vAlign w:val="center"/>
            <w:hideMark/>
          </w:tcPr>
          <w:p w14:paraId="047FD848"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Դիտահորերի</w:t>
            </w:r>
            <w:r w:rsidRPr="00864299">
              <w:rPr>
                <w:rFonts w:ascii="Arial Armenian" w:hAnsi="Arial Armenian" w:cs="Arial"/>
                <w:sz w:val="16"/>
                <w:szCs w:val="16"/>
              </w:rPr>
              <w:t xml:space="preserve"> </w:t>
            </w:r>
            <w:r w:rsidRPr="00864299">
              <w:rPr>
                <w:rFonts w:ascii="Arial" w:hAnsi="Arial" w:cs="Arial"/>
                <w:sz w:val="16"/>
                <w:szCs w:val="16"/>
              </w:rPr>
              <w:t>ե</w:t>
            </w:r>
            <w:r w:rsidRPr="00864299">
              <w:rPr>
                <w:rFonts w:ascii="Arial Armenian" w:hAnsi="Arial Armenian" w:cs="Arial"/>
                <w:sz w:val="16"/>
                <w:szCs w:val="16"/>
              </w:rPr>
              <w:t>/</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ծածկի</w:t>
            </w:r>
            <w:r w:rsidRPr="00864299">
              <w:rPr>
                <w:rFonts w:ascii="Arial Armenian" w:hAnsi="Arial Armenian" w:cs="Arial"/>
                <w:sz w:val="16"/>
                <w:szCs w:val="16"/>
              </w:rPr>
              <w:t xml:space="preserve"> </w:t>
            </w:r>
            <w:r w:rsidRPr="00864299">
              <w:rPr>
                <w:rFonts w:ascii="Arial" w:hAnsi="Arial" w:cs="Arial"/>
                <w:sz w:val="16"/>
                <w:szCs w:val="16"/>
              </w:rPr>
              <w:t>սալերի</w:t>
            </w:r>
            <w:r w:rsidRPr="00864299">
              <w:rPr>
                <w:rFonts w:ascii="Arial Armenian" w:hAnsi="Arial Armenian" w:cs="Arial"/>
                <w:sz w:val="16"/>
                <w:szCs w:val="16"/>
              </w:rPr>
              <w:t xml:space="preserve"> </w:t>
            </w:r>
            <w:r w:rsidRPr="00864299">
              <w:rPr>
                <w:rFonts w:ascii="Arial" w:hAnsi="Arial" w:cs="Arial"/>
                <w:sz w:val="16"/>
                <w:szCs w:val="16"/>
              </w:rPr>
              <w:t>ապամոնտաժում</w:t>
            </w:r>
            <w:r w:rsidRPr="00864299">
              <w:rPr>
                <w:rFonts w:ascii="Arial Armenian" w:hAnsi="Arial Armenian" w:cs="Arial"/>
                <w:sz w:val="16"/>
                <w:szCs w:val="16"/>
              </w:rPr>
              <w:t>-</w:t>
            </w:r>
            <w:r w:rsidRPr="00864299">
              <w:rPr>
                <w:rFonts w:ascii="Arial" w:hAnsi="Arial" w:cs="Arial"/>
                <w:sz w:val="16"/>
                <w:szCs w:val="16"/>
              </w:rPr>
              <w:t>մոնտաժում</w:t>
            </w:r>
          </w:p>
        </w:tc>
        <w:tc>
          <w:tcPr>
            <w:tcW w:w="820" w:type="dxa"/>
            <w:tcBorders>
              <w:top w:val="nil"/>
              <w:left w:val="nil"/>
              <w:bottom w:val="nil"/>
              <w:right w:val="single" w:sz="4" w:space="0" w:color="auto"/>
            </w:tcBorders>
            <w:shd w:val="clear" w:color="auto" w:fill="auto"/>
            <w:vAlign w:val="center"/>
            <w:hideMark/>
          </w:tcPr>
          <w:p w14:paraId="3798EB11"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հատ</w:t>
            </w:r>
          </w:p>
        </w:tc>
        <w:tc>
          <w:tcPr>
            <w:tcW w:w="940" w:type="dxa"/>
            <w:tcBorders>
              <w:top w:val="nil"/>
              <w:left w:val="nil"/>
              <w:bottom w:val="single" w:sz="4" w:space="0" w:color="auto"/>
              <w:right w:val="single" w:sz="4" w:space="0" w:color="auto"/>
            </w:tcBorders>
            <w:shd w:val="clear" w:color="auto" w:fill="auto"/>
            <w:noWrap/>
            <w:vAlign w:val="center"/>
            <w:hideMark/>
          </w:tcPr>
          <w:p w14:paraId="007ECBC3"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5.00</w:t>
            </w:r>
          </w:p>
        </w:tc>
        <w:tc>
          <w:tcPr>
            <w:tcW w:w="1360" w:type="dxa"/>
            <w:tcBorders>
              <w:top w:val="nil"/>
              <w:left w:val="nil"/>
              <w:bottom w:val="single" w:sz="4" w:space="0" w:color="auto"/>
              <w:right w:val="single" w:sz="4" w:space="0" w:color="auto"/>
            </w:tcBorders>
            <w:shd w:val="clear" w:color="auto" w:fill="auto"/>
            <w:noWrap/>
            <w:vAlign w:val="center"/>
            <w:hideMark/>
          </w:tcPr>
          <w:p w14:paraId="1B5BB07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3.092</w:t>
            </w:r>
          </w:p>
        </w:tc>
        <w:tc>
          <w:tcPr>
            <w:tcW w:w="1540" w:type="dxa"/>
            <w:tcBorders>
              <w:top w:val="single" w:sz="4" w:space="0" w:color="auto"/>
              <w:left w:val="nil"/>
              <w:bottom w:val="nil"/>
              <w:right w:val="single" w:sz="4" w:space="0" w:color="auto"/>
            </w:tcBorders>
            <w:shd w:val="clear" w:color="auto" w:fill="auto"/>
            <w:noWrap/>
            <w:vAlign w:val="center"/>
            <w:hideMark/>
          </w:tcPr>
          <w:p w14:paraId="278E6B2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15.458</w:t>
            </w:r>
          </w:p>
        </w:tc>
      </w:tr>
      <w:tr w:rsidR="00864299" w:rsidRPr="00864299" w14:paraId="49409486"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1DCB65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12</w:t>
            </w:r>
          </w:p>
        </w:tc>
        <w:tc>
          <w:tcPr>
            <w:tcW w:w="4660" w:type="dxa"/>
            <w:tcBorders>
              <w:top w:val="single" w:sz="4" w:space="0" w:color="auto"/>
              <w:left w:val="nil"/>
              <w:bottom w:val="nil"/>
              <w:right w:val="single" w:sz="4" w:space="0" w:color="auto"/>
            </w:tcBorders>
            <w:shd w:val="clear" w:color="auto" w:fill="auto"/>
            <w:vAlign w:val="center"/>
            <w:hideMark/>
          </w:tcPr>
          <w:p w14:paraId="6B4B4D80"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Դիտահորերի</w:t>
            </w:r>
            <w:r w:rsidRPr="00864299">
              <w:rPr>
                <w:rFonts w:ascii="Arial Armenian" w:hAnsi="Arial Armenian" w:cs="Arial"/>
                <w:sz w:val="16"/>
                <w:szCs w:val="16"/>
              </w:rPr>
              <w:t xml:space="preserve"> </w:t>
            </w:r>
            <w:r w:rsidRPr="00864299">
              <w:rPr>
                <w:rFonts w:ascii="Arial" w:hAnsi="Arial" w:cs="Arial"/>
                <w:sz w:val="16"/>
                <w:szCs w:val="16"/>
              </w:rPr>
              <w:t>պատերի</w:t>
            </w:r>
            <w:r w:rsidRPr="00864299">
              <w:rPr>
                <w:rFonts w:ascii="Arial Armenian" w:hAnsi="Arial Armenian" w:cs="Arial"/>
                <w:sz w:val="16"/>
                <w:szCs w:val="16"/>
              </w:rPr>
              <w:t xml:space="preserve"> </w:t>
            </w:r>
            <w:r w:rsidRPr="00864299">
              <w:rPr>
                <w:rFonts w:ascii="Arial" w:hAnsi="Arial" w:cs="Arial"/>
                <w:sz w:val="16"/>
                <w:szCs w:val="16"/>
              </w:rPr>
              <w:t>բարձրացում</w:t>
            </w:r>
          </w:p>
        </w:tc>
        <w:tc>
          <w:tcPr>
            <w:tcW w:w="820" w:type="dxa"/>
            <w:tcBorders>
              <w:top w:val="single" w:sz="4" w:space="0" w:color="auto"/>
              <w:left w:val="nil"/>
              <w:bottom w:val="nil"/>
              <w:right w:val="single" w:sz="4" w:space="0" w:color="auto"/>
            </w:tcBorders>
            <w:shd w:val="clear" w:color="auto" w:fill="auto"/>
            <w:vAlign w:val="center"/>
            <w:hideMark/>
          </w:tcPr>
          <w:p w14:paraId="42E92AA0"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0615112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0.20</w:t>
            </w:r>
          </w:p>
        </w:tc>
        <w:tc>
          <w:tcPr>
            <w:tcW w:w="1360" w:type="dxa"/>
            <w:tcBorders>
              <w:top w:val="nil"/>
              <w:left w:val="nil"/>
              <w:bottom w:val="single" w:sz="4" w:space="0" w:color="auto"/>
              <w:right w:val="single" w:sz="4" w:space="0" w:color="auto"/>
            </w:tcBorders>
            <w:shd w:val="clear" w:color="auto" w:fill="auto"/>
            <w:noWrap/>
            <w:vAlign w:val="center"/>
            <w:hideMark/>
          </w:tcPr>
          <w:p w14:paraId="71407EA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59.018</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5248ADC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11.804</w:t>
            </w:r>
          </w:p>
        </w:tc>
      </w:tr>
      <w:tr w:rsidR="00864299" w:rsidRPr="00864299" w14:paraId="7F9CCF14"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D8EA69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13</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749A5E8C"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Կողնակների</w:t>
            </w:r>
            <w:r w:rsidRPr="00864299">
              <w:rPr>
                <w:rFonts w:ascii="Arial Armenian" w:hAnsi="Arial Armenian" w:cs="Arial"/>
                <w:sz w:val="16"/>
                <w:szCs w:val="16"/>
              </w:rPr>
              <w:t xml:space="preserve"> </w:t>
            </w:r>
            <w:r w:rsidRPr="00864299">
              <w:rPr>
                <w:rFonts w:ascii="Arial" w:hAnsi="Arial" w:cs="Arial"/>
                <w:sz w:val="16"/>
                <w:szCs w:val="16"/>
              </w:rPr>
              <w:t>լրացում</w:t>
            </w:r>
            <w:r w:rsidRPr="00864299">
              <w:rPr>
                <w:rFonts w:ascii="Arial Armenian" w:hAnsi="Arial Armenian" w:cs="Arial"/>
                <w:sz w:val="16"/>
                <w:szCs w:val="16"/>
              </w:rPr>
              <w:t xml:space="preserve"> </w:t>
            </w:r>
            <w:r w:rsidRPr="00864299">
              <w:rPr>
                <w:rFonts w:ascii="Arial" w:hAnsi="Arial" w:cs="Arial"/>
                <w:sz w:val="16"/>
                <w:szCs w:val="16"/>
              </w:rPr>
              <w:t>ավազակոպիճով</w:t>
            </w:r>
            <w:r w:rsidRPr="00864299">
              <w:rPr>
                <w:rFonts w:ascii="Arial Armenian" w:hAnsi="Arial Armenian" w:cs="Arial"/>
                <w:sz w:val="16"/>
                <w:szCs w:val="16"/>
              </w:rPr>
              <w:t xml:space="preserve"> h=10</w:t>
            </w:r>
            <w:r w:rsidRPr="00864299">
              <w:rPr>
                <w:rFonts w:ascii="Arial" w:hAnsi="Arial" w:cs="Arial"/>
                <w:sz w:val="16"/>
                <w:szCs w:val="16"/>
              </w:rPr>
              <w:t>սմ</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612A23A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w:t>
            </w:r>
            <w:r w:rsidRPr="00864299">
              <w:rPr>
                <w:rFonts w:ascii="Arial" w:hAnsi="Arial" w:cs="Arial"/>
                <w:sz w:val="16"/>
                <w:szCs w:val="16"/>
              </w:rPr>
              <w:t>մ</w:t>
            </w:r>
            <w:r w:rsidRPr="00864299">
              <w:rPr>
                <w:rFonts w:ascii="Calibri" w:hAnsi="Calibri" w:cs="Calibri"/>
                <w:sz w:val="16"/>
                <w:szCs w:val="16"/>
              </w:rPr>
              <w:t>²</w:t>
            </w:r>
          </w:p>
        </w:tc>
        <w:tc>
          <w:tcPr>
            <w:tcW w:w="940" w:type="dxa"/>
            <w:tcBorders>
              <w:top w:val="nil"/>
              <w:left w:val="nil"/>
              <w:bottom w:val="single" w:sz="4" w:space="0" w:color="auto"/>
              <w:right w:val="single" w:sz="4" w:space="0" w:color="auto"/>
            </w:tcBorders>
            <w:shd w:val="clear" w:color="auto" w:fill="auto"/>
            <w:noWrap/>
            <w:vAlign w:val="center"/>
            <w:hideMark/>
          </w:tcPr>
          <w:p w14:paraId="28A7D01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7.92</w:t>
            </w:r>
          </w:p>
        </w:tc>
        <w:tc>
          <w:tcPr>
            <w:tcW w:w="1360" w:type="dxa"/>
            <w:tcBorders>
              <w:top w:val="nil"/>
              <w:left w:val="nil"/>
              <w:bottom w:val="single" w:sz="4" w:space="0" w:color="auto"/>
              <w:right w:val="single" w:sz="4" w:space="0" w:color="auto"/>
            </w:tcBorders>
            <w:shd w:val="clear" w:color="auto" w:fill="auto"/>
            <w:noWrap/>
            <w:vAlign w:val="center"/>
            <w:hideMark/>
          </w:tcPr>
          <w:p w14:paraId="48E78C5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48.673</w:t>
            </w:r>
          </w:p>
        </w:tc>
        <w:tc>
          <w:tcPr>
            <w:tcW w:w="1540" w:type="dxa"/>
            <w:tcBorders>
              <w:top w:val="nil"/>
              <w:left w:val="nil"/>
              <w:bottom w:val="single" w:sz="4" w:space="0" w:color="auto"/>
              <w:right w:val="single" w:sz="4" w:space="0" w:color="auto"/>
            </w:tcBorders>
            <w:shd w:val="clear" w:color="auto" w:fill="auto"/>
            <w:noWrap/>
            <w:vAlign w:val="center"/>
            <w:hideMark/>
          </w:tcPr>
          <w:p w14:paraId="76002BC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385.487</w:t>
            </w:r>
          </w:p>
        </w:tc>
      </w:tr>
      <w:tr w:rsidR="00864299" w:rsidRPr="00864299" w14:paraId="2F2C9DB0" w14:textId="77777777" w:rsidTr="001723F7">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DC12548"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nil"/>
              <w:left w:val="nil"/>
              <w:bottom w:val="single" w:sz="4" w:space="0" w:color="auto"/>
              <w:right w:val="single" w:sz="4" w:space="0" w:color="auto"/>
            </w:tcBorders>
            <w:shd w:val="clear" w:color="auto" w:fill="auto"/>
            <w:vAlign w:val="center"/>
            <w:hideMark/>
          </w:tcPr>
          <w:p w14:paraId="35C00E1A"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p>
        </w:tc>
        <w:tc>
          <w:tcPr>
            <w:tcW w:w="820" w:type="dxa"/>
            <w:tcBorders>
              <w:top w:val="nil"/>
              <w:left w:val="nil"/>
              <w:bottom w:val="single" w:sz="4" w:space="0" w:color="auto"/>
              <w:right w:val="single" w:sz="4" w:space="0" w:color="auto"/>
            </w:tcBorders>
            <w:shd w:val="clear" w:color="auto" w:fill="auto"/>
            <w:vAlign w:val="center"/>
          </w:tcPr>
          <w:p w14:paraId="23E9D835" w14:textId="191EE6F7" w:rsidR="00864299" w:rsidRPr="00864299" w:rsidRDefault="00864299" w:rsidP="00864299">
            <w:pPr>
              <w:jc w:val="right"/>
              <w:rPr>
                <w:rFonts w:ascii="Arial Armenian" w:hAnsi="Arial Armenian" w:cs="Arial"/>
                <w:b/>
                <w:bCs/>
              </w:rPr>
            </w:pPr>
          </w:p>
        </w:tc>
        <w:tc>
          <w:tcPr>
            <w:tcW w:w="940" w:type="dxa"/>
            <w:tcBorders>
              <w:top w:val="nil"/>
              <w:left w:val="nil"/>
              <w:bottom w:val="single" w:sz="4" w:space="0" w:color="auto"/>
              <w:right w:val="single" w:sz="4" w:space="0" w:color="auto"/>
            </w:tcBorders>
            <w:shd w:val="clear" w:color="auto" w:fill="auto"/>
            <w:vAlign w:val="center"/>
          </w:tcPr>
          <w:p w14:paraId="5D183E25" w14:textId="7CF68A27" w:rsidR="00864299" w:rsidRPr="00864299" w:rsidRDefault="00864299" w:rsidP="00864299">
            <w:pPr>
              <w:rPr>
                <w:rFonts w:ascii="Arial Armenian" w:hAnsi="Arial Armenian" w:cs="Arial"/>
                <w:b/>
                <w:bCs/>
              </w:rPr>
            </w:pPr>
          </w:p>
        </w:tc>
        <w:tc>
          <w:tcPr>
            <w:tcW w:w="1360" w:type="dxa"/>
            <w:tcBorders>
              <w:top w:val="nil"/>
              <w:left w:val="nil"/>
              <w:bottom w:val="single" w:sz="4" w:space="0" w:color="auto"/>
              <w:right w:val="single" w:sz="4" w:space="0" w:color="auto"/>
            </w:tcBorders>
            <w:shd w:val="clear" w:color="auto" w:fill="auto"/>
            <w:vAlign w:val="center"/>
            <w:hideMark/>
          </w:tcPr>
          <w:p w14:paraId="061509EE"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540" w:type="dxa"/>
            <w:tcBorders>
              <w:top w:val="nil"/>
              <w:left w:val="nil"/>
              <w:bottom w:val="single" w:sz="4" w:space="0" w:color="auto"/>
              <w:right w:val="single" w:sz="4" w:space="0" w:color="auto"/>
            </w:tcBorders>
            <w:shd w:val="clear" w:color="auto" w:fill="auto"/>
            <w:vAlign w:val="center"/>
            <w:hideMark/>
          </w:tcPr>
          <w:p w14:paraId="702AA5EE" w14:textId="77777777" w:rsidR="00864299" w:rsidRPr="00864299" w:rsidRDefault="00864299" w:rsidP="00864299">
            <w:pPr>
              <w:jc w:val="center"/>
              <w:rPr>
                <w:rFonts w:ascii="Arial Armenian" w:hAnsi="Arial Armenian" w:cs="Arial"/>
                <w:b/>
                <w:bCs/>
              </w:rPr>
            </w:pPr>
            <w:r w:rsidRPr="00864299">
              <w:rPr>
                <w:rFonts w:ascii="Arial Armenian" w:hAnsi="Arial Armenian" w:cs="Arial"/>
                <w:b/>
                <w:bCs/>
              </w:rPr>
              <w:t>25844.69</w:t>
            </w:r>
          </w:p>
        </w:tc>
      </w:tr>
      <w:tr w:rsidR="00864299" w:rsidRPr="00864299" w14:paraId="6C7325BB" w14:textId="77777777" w:rsidTr="00DE3569">
        <w:trPr>
          <w:trHeight w:val="195"/>
        </w:trPr>
        <w:tc>
          <w:tcPr>
            <w:tcW w:w="476" w:type="dxa"/>
            <w:tcBorders>
              <w:top w:val="nil"/>
              <w:left w:val="single" w:sz="4" w:space="0" w:color="auto"/>
              <w:bottom w:val="nil"/>
              <w:right w:val="single" w:sz="4" w:space="0" w:color="auto"/>
            </w:tcBorders>
            <w:shd w:val="clear" w:color="auto" w:fill="auto"/>
            <w:vAlign w:val="center"/>
            <w:hideMark/>
          </w:tcPr>
          <w:p w14:paraId="5DAA371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c>
          <w:tcPr>
            <w:tcW w:w="4660" w:type="dxa"/>
            <w:tcBorders>
              <w:top w:val="nil"/>
              <w:left w:val="nil"/>
              <w:bottom w:val="nil"/>
              <w:right w:val="single" w:sz="4" w:space="0" w:color="auto"/>
            </w:tcBorders>
            <w:shd w:val="clear" w:color="auto" w:fill="auto"/>
            <w:vAlign w:val="center"/>
            <w:hideMark/>
          </w:tcPr>
          <w:p w14:paraId="66103223" w14:textId="77777777" w:rsidR="00864299" w:rsidRPr="00864299" w:rsidRDefault="00864299" w:rsidP="00864299">
            <w:pPr>
              <w:jc w:val="center"/>
              <w:rPr>
                <w:rFonts w:ascii="Arial Armenian" w:hAnsi="Arial Armenian" w:cs="Arial"/>
                <w:b/>
                <w:bCs/>
                <w:sz w:val="22"/>
                <w:szCs w:val="22"/>
              </w:rPr>
            </w:pPr>
            <w:r w:rsidRPr="00864299">
              <w:rPr>
                <w:rFonts w:ascii="Arial" w:hAnsi="Arial" w:cs="Arial"/>
                <w:b/>
                <w:bCs/>
                <w:sz w:val="22"/>
                <w:szCs w:val="22"/>
              </w:rPr>
              <w:t>Ջրվեժ</w:t>
            </w:r>
            <w:r w:rsidRPr="00864299">
              <w:rPr>
                <w:rFonts w:ascii="Arial Armenian" w:hAnsi="Arial Armenian" w:cs="Arial"/>
                <w:b/>
                <w:bCs/>
                <w:sz w:val="22"/>
                <w:szCs w:val="22"/>
              </w:rPr>
              <w:t xml:space="preserve"> 44-</w:t>
            </w:r>
            <w:r w:rsidRPr="00864299">
              <w:rPr>
                <w:rFonts w:ascii="Arial" w:hAnsi="Arial" w:cs="Arial"/>
                <w:b/>
                <w:bCs/>
                <w:sz w:val="22"/>
                <w:szCs w:val="22"/>
              </w:rPr>
              <w:t>րդ</w:t>
            </w:r>
            <w:r w:rsidRPr="00864299">
              <w:rPr>
                <w:rFonts w:ascii="Arial Armenian" w:hAnsi="Arial Armenian" w:cs="Arial"/>
                <w:b/>
                <w:bCs/>
                <w:sz w:val="22"/>
                <w:szCs w:val="22"/>
              </w:rPr>
              <w:t xml:space="preserve"> </w:t>
            </w:r>
            <w:r w:rsidRPr="00864299">
              <w:rPr>
                <w:rFonts w:ascii="Arial" w:hAnsi="Arial" w:cs="Arial"/>
                <w:b/>
                <w:bCs/>
                <w:sz w:val="22"/>
                <w:szCs w:val="22"/>
              </w:rPr>
              <w:t>փողոց</w:t>
            </w:r>
            <w:r w:rsidRPr="00864299">
              <w:rPr>
                <w:rFonts w:ascii="Arial Armenian" w:hAnsi="Arial Armenian" w:cs="Arial"/>
                <w:b/>
                <w:bCs/>
                <w:sz w:val="22"/>
                <w:szCs w:val="22"/>
              </w:rPr>
              <w:t xml:space="preserve"> L=242,5 </w:t>
            </w:r>
            <w:r w:rsidRPr="00864299">
              <w:rPr>
                <w:rFonts w:ascii="Arial" w:hAnsi="Arial" w:cs="Arial"/>
                <w:b/>
                <w:bCs/>
                <w:sz w:val="22"/>
                <w:szCs w:val="22"/>
              </w:rPr>
              <w:t>մ</w:t>
            </w:r>
          </w:p>
        </w:tc>
        <w:tc>
          <w:tcPr>
            <w:tcW w:w="820" w:type="dxa"/>
            <w:tcBorders>
              <w:top w:val="nil"/>
              <w:left w:val="nil"/>
              <w:bottom w:val="nil"/>
              <w:right w:val="single" w:sz="4" w:space="0" w:color="auto"/>
            </w:tcBorders>
            <w:shd w:val="clear" w:color="auto" w:fill="auto"/>
            <w:noWrap/>
            <w:vAlign w:val="center"/>
            <w:hideMark/>
          </w:tcPr>
          <w:p w14:paraId="16605F2E"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940" w:type="dxa"/>
            <w:tcBorders>
              <w:top w:val="nil"/>
              <w:left w:val="nil"/>
              <w:bottom w:val="nil"/>
              <w:right w:val="single" w:sz="4" w:space="0" w:color="auto"/>
            </w:tcBorders>
            <w:shd w:val="clear" w:color="auto" w:fill="auto"/>
            <w:noWrap/>
            <w:vAlign w:val="center"/>
            <w:hideMark/>
          </w:tcPr>
          <w:p w14:paraId="0A3021D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360" w:type="dxa"/>
            <w:tcBorders>
              <w:top w:val="nil"/>
              <w:left w:val="nil"/>
              <w:bottom w:val="nil"/>
              <w:right w:val="single" w:sz="4" w:space="0" w:color="auto"/>
            </w:tcBorders>
            <w:shd w:val="clear" w:color="auto" w:fill="auto"/>
            <w:noWrap/>
            <w:vAlign w:val="center"/>
            <w:hideMark/>
          </w:tcPr>
          <w:p w14:paraId="738FA699"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540" w:type="dxa"/>
            <w:tcBorders>
              <w:top w:val="nil"/>
              <w:left w:val="nil"/>
              <w:bottom w:val="nil"/>
              <w:right w:val="single" w:sz="4" w:space="0" w:color="auto"/>
            </w:tcBorders>
            <w:shd w:val="clear" w:color="auto" w:fill="auto"/>
            <w:noWrap/>
            <w:vAlign w:val="center"/>
            <w:hideMark/>
          </w:tcPr>
          <w:p w14:paraId="68F725D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r>
      <w:tr w:rsidR="00864299" w:rsidRPr="00864299" w14:paraId="5EB93C9E" w14:textId="77777777" w:rsidTr="00DE3569">
        <w:trPr>
          <w:trHeight w:val="19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187B707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w:t>
            </w:r>
          </w:p>
        </w:tc>
        <w:tc>
          <w:tcPr>
            <w:tcW w:w="4660" w:type="dxa"/>
            <w:tcBorders>
              <w:top w:val="single" w:sz="4" w:space="0" w:color="auto"/>
              <w:left w:val="nil"/>
              <w:bottom w:val="nil"/>
              <w:right w:val="single" w:sz="4" w:space="0" w:color="auto"/>
            </w:tcBorders>
            <w:shd w:val="clear" w:color="auto" w:fill="auto"/>
            <w:vAlign w:val="center"/>
            <w:hideMark/>
          </w:tcPr>
          <w:p w14:paraId="5296770C"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Ճանապարհի</w:t>
            </w:r>
            <w:r w:rsidRPr="00864299">
              <w:rPr>
                <w:rFonts w:ascii="Arial Armenian" w:hAnsi="Arial Armenian" w:cs="Arial"/>
                <w:sz w:val="16"/>
                <w:szCs w:val="16"/>
              </w:rPr>
              <w:t xml:space="preserve"> </w:t>
            </w:r>
            <w:r w:rsidRPr="00864299">
              <w:rPr>
                <w:rFonts w:ascii="Arial" w:hAnsi="Arial" w:cs="Arial"/>
                <w:sz w:val="16"/>
                <w:szCs w:val="16"/>
              </w:rPr>
              <w:t>հագուստի</w:t>
            </w:r>
            <w:r w:rsidRPr="00864299">
              <w:rPr>
                <w:rFonts w:ascii="Arial Armenian" w:hAnsi="Arial Armenian" w:cs="Arial"/>
                <w:sz w:val="16"/>
                <w:szCs w:val="16"/>
              </w:rPr>
              <w:t xml:space="preserve"> </w:t>
            </w:r>
            <w:r w:rsidRPr="00864299">
              <w:rPr>
                <w:rFonts w:ascii="Arial" w:hAnsi="Arial" w:cs="Arial"/>
                <w:sz w:val="16"/>
                <w:szCs w:val="16"/>
              </w:rPr>
              <w:t>պաստառի</w:t>
            </w:r>
            <w:r w:rsidRPr="00864299">
              <w:rPr>
                <w:rFonts w:ascii="Arial Armenian" w:hAnsi="Arial Armenian" w:cs="Arial"/>
                <w:sz w:val="16"/>
                <w:szCs w:val="16"/>
              </w:rPr>
              <w:t xml:space="preserve"> </w:t>
            </w:r>
            <w:r w:rsidRPr="00864299">
              <w:rPr>
                <w:rFonts w:ascii="Arial" w:hAnsi="Arial" w:cs="Arial"/>
                <w:sz w:val="16"/>
                <w:szCs w:val="16"/>
              </w:rPr>
              <w:t>քանդում</w:t>
            </w:r>
            <w:r w:rsidRPr="00864299">
              <w:rPr>
                <w:rFonts w:ascii="Arial Armenian" w:hAnsi="Arial Armenian" w:cs="Arial"/>
                <w:sz w:val="16"/>
                <w:szCs w:val="16"/>
              </w:rPr>
              <w:t xml:space="preserve"> </w:t>
            </w:r>
            <w:r w:rsidRPr="00864299">
              <w:rPr>
                <w:rFonts w:ascii="Arial" w:hAnsi="Arial" w:cs="Arial"/>
                <w:sz w:val="16"/>
                <w:szCs w:val="16"/>
              </w:rPr>
              <w:t>բուլդոզերով՝</w:t>
            </w:r>
            <w:r w:rsidRPr="00864299">
              <w:rPr>
                <w:rFonts w:ascii="Arial Armenian" w:hAnsi="Arial Armenian" w:cs="Arial"/>
                <w:sz w:val="16"/>
                <w:szCs w:val="16"/>
              </w:rPr>
              <w:t xml:space="preserve"> </w:t>
            </w:r>
            <w:r w:rsidRPr="00864299">
              <w:rPr>
                <w:rFonts w:ascii="Arial" w:hAnsi="Arial" w:cs="Arial"/>
                <w:sz w:val="16"/>
                <w:szCs w:val="16"/>
              </w:rPr>
              <w:t>կուտակումով</w:t>
            </w:r>
          </w:p>
        </w:tc>
        <w:tc>
          <w:tcPr>
            <w:tcW w:w="820" w:type="dxa"/>
            <w:tcBorders>
              <w:top w:val="single" w:sz="4" w:space="0" w:color="auto"/>
              <w:left w:val="nil"/>
              <w:bottom w:val="nil"/>
              <w:right w:val="single" w:sz="4" w:space="0" w:color="auto"/>
            </w:tcBorders>
            <w:shd w:val="clear" w:color="auto" w:fill="auto"/>
            <w:noWrap/>
            <w:vAlign w:val="center"/>
            <w:hideMark/>
          </w:tcPr>
          <w:p w14:paraId="7161DDD3"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single" w:sz="4" w:space="0" w:color="auto"/>
              <w:left w:val="nil"/>
              <w:bottom w:val="nil"/>
              <w:right w:val="single" w:sz="4" w:space="0" w:color="auto"/>
            </w:tcBorders>
            <w:shd w:val="clear" w:color="auto" w:fill="auto"/>
            <w:noWrap/>
            <w:vAlign w:val="center"/>
            <w:hideMark/>
          </w:tcPr>
          <w:p w14:paraId="5287D905"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497.620</w:t>
            </w:r>
          </w:p>
        </w:tc>
        <w:tc>
          <w:tcPr>
            <w:tcW w:w="1360" w:type="dxa"/>
            <w:tcBorders>
              <w:top w:val="single" w:sz="4" w:space="0" w:color="auto"/>
              <w:left w:val="nil"/>
              <w:bottom w:val="nil"/>
              <w:right w:val="single" w:sz="4" w:space="0" w:color="auto"/>
            </w:tcBorders>
            <w:shd w:val="clear" w:color="auto" w:fill="auto"/>
            <w:noWrap/>
            <w:vAlign w:val="center"/>
            <w:hideMark/>
          </w:tcPr>
          <w:p w14:paraId="409D67E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0.112</w:t>
            </w:r>
          </w:p>
        </w:tc>
        <w:tc>
          <w:tcPr>
            <w:tcW w:w="1540" w:type="dxa"/>
            <w:tcBorders>
              <w:top w:val="single" w:sz="4" w:space="0" w:color="auto"/>
              <w:left w:val="nil"/>
              <w:bottom w:val="nil"/>
              <w:right w:val="single" w:sz="4" w:space="0" w:color="auto"/>
            </w:tcBorders>
            <w:shd w:val="clear" w:color="auto" w:fill="auto"/>
            <w:noWrap/>
            <w:vAlign w:val="center"/>
            <w:hideMark/>
          </w:tcPr>
          <w:p w14:paraId="71A8405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55.494</w:t>
            </w:r>
          </w:p>
        </w:tc>
      </w:tr>
      <w:tr w:rsidR="00864299" w:rsidRPr="00864299" w14:paraId="3BB80876" w14:textId="77777777" w:rsidTr="00DE3569">
        <w:trPr>
          <w:trHeight w:val="19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035772B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w:t>
            </w:r>
          </w:p>
        </w:tc>
        <w:tc>
          <w:tcPr>
            <w:tcW w:w="4660" w:type="dxa"/>
            <w:tcBorders>
              <w:top w:val="single" w:sz="4" w:space="0" w:color="auto"/>
              <w:left w:val="nil"/>
              <w:bottom w:val="nil"/>
              <w:right w:val="single" w:sz="4" w:space="0" w:color="auto"/>
            </w:tcBorders>
            <w:shd w:val="clear" w:color="auto" w:fill="auto"/>
            <w:vAlign w:val="center"/>
            <w:hideMark/>
          </w:tcPr>
          <w:p w14:paraId="4CD8668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Քանդված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20</w:t>
            </w:r>
            <w:r w:rsidRPr="00864299">
              <w:rPr>
                <w:rFonts w:ascii="Arial" w:hAnsi="Arial" w:cs="Arial"/>
                <w:sz w:val="16"/>
                <w:szCs w:val="16"/>
              </w:rPr>
              <w:t>մ</w:t>
            </w:r>
            <w:r w:rsidRPr="00864299">
              <w:rPr>
                <w:rFonts w:ascii="Arial Armenian" w:hAnsi="Arial Armenian" w:cs="Arial"/>
                <w:sz w:val="16"/>
                <w:szCs w:val="16"/>
              </w:rPr>
              <w:t xml:space="preserve"> </w:t>
            </w:r>
            <w:r w:rsidRPr="00864299">
              <w:rPr>
                <w:rFonts w:ascii="Arial" w:hAnsi="Arial" w:cs="Arial"/>
                <w:sz w:val="16"/>
                <w:szCs w:val="16"/>
              </w:rPr>
              <w:t>բուլդոզերով</w:t>
            </w:r>
            <w:r w:rsidRPr="00864299">
              <w:rPr>
                <w:rFonts w:ascii="Arial Armenian" w:hAnsi="Arial Armenian" w:cs="Arial"/>
                <w:sz w:val="16"/>
                <w:szCs w:val="16"/>
              </w:rPr>
              <w:t xml:space="preserve"> </w:t>
            </w:r>
            <w:r w:rsidRPr="00864299">
              <w:rPr>
                <w:rFonts w:ascii="Arial" w:hAnsi="Arial" w:cs="Arial"/>
                <w:sz w:val="16"/>
                <w:szCs w:val="16"/>
              </w:rPr>
              <w:t>լիցքեր</w:t>
            </w:r>
            <w:r w:rsidRPr="00864299">
              <w:rPr>
                <w:rFonts w:ascii="Arial Armenian" w:hAnsi="Arial Armenian" w:cs="Arial"/>
                <w:sz w:val="16"/>
                <w:szCs w:val="16"/>
              </w:rPr>
              <w:t xml:space="preserve">     </w:t>
            </w:r>
          </w:p>
        </w:tc>
        <w:tc>
          <w:tcPr>
            <w:tcW w:w="820" w:type="dxa"/>
            <w:tcBorders>
              <w:top w:val="single" w:sz="4" w:space="0" w:color="auto"/>
              <w:left w:val="nil"/>
              <w:bottom w:val="nil"/>
              <w:right w:val="single" w:sz="4" w:space="0" w:color="auto"/>
            </w:tcBorders>
            <w:shd w:val="clear" w:color="auto" w:fill="auto"/>
            <w:noWrap/>
            <w:vAlign w:val="center"/>
            <w:hideMark/>
          </w:tcPr>
          <w:p w14:paraId="24E1AAD9"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single" w:sz="4" w:space="0" w:color="auto"/>
              <w:left w:val="nil"/>
              <w:bottom w:val="nil"/>
              <w:right w:val="single" w:sz="4" w:space="0" w:color="auto"/>
            </w:tcBorders>
            <w:shd w:val="clear" w:color="auto" w:fill="auto"/>
            <w:noWrap/>
            <w:vAlign w:val="center"/>
            <w:hideMark/>
          </w:tcPr>
          <w:p w14:paraId="006418F5"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0.960</w:t>
            </w:r>
          </w:p>
        </w:tc>
        <w:tc>
          <w:tcPr>
            <w:tcW w:w="1360" w:type="dxa"/>
            <w:tcBorders>
              <w:top w:val="single" w:sz="4" w:space="0" w:color="auto"/>
              <w:left w:val="nil"/>
              <w:bottom w:val="nil"/>
              <w:right w:val="single" w:sz="4" w:space="0" w:color="auto"/>
            </w:tcBorders>
            <w:shd w:val="clear" w:color="auto" w:fill="auto"/>
            <w:noWrap/>
            <w:vAlign w:val="center"/>
            <w:hideMark/>
          </w:tcPr>
          <w:p w14:paraId="1B1E257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0.190</w:t>
            </w:r>
          </w:p>
        </w:tc>
        <w:tc>
          <w:tcPr>
            <w:tcW w:w="1540" w:type="dxa"/>
            <w:tcBorders>
              <w:top w:val="single" w:sz="4" w:space="0" w:color="auto"/>
              <w:left w:val="nil"/>
              <w:bottom w:val="nil"/>
              <w:right w:val="single" w:sz="4" w:space="0" w:color="auto"/>
            </w:tcBorders>
            <w:shd w:val="clear" w:color="auto" w:fill="auto"/>
            <w:noWrap/>
            <w:vAlign w:val="center"/>
            <w:hideMark/>
          </w:tcPr>
          <w:p w14:paraId="6E90952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0.183</w:t>
            </w:r>
          </w:p>
        </w:tc>
      </w:tr>
      <w:tr w:rsidR="00864299" w:rsidRPr="00864299" w14:paraId="48954ACB" w14:textId="77777777" w:rsidTr="00DE3569">
        <w:trPr>
          <w:trHeight w:val="195"/>
        </w:trPr>
        <w:tc>
          <w:tcPr>
            <w:tcW w:w="476" w:type="dxa"/>
            <w:tcBorders>
              <w:top w:val="single" w:sz="4" w:space="0" w:color="auto"/>
              <w:left w:val="single" w:sz="4" w:space="0" w:color="auto"/>
              <w:bottom w:val="nil"/>
              <w:right w:val="single" w:sz="4" w:space="0" w:color="auto"/>
            </w:tcBorders>
            <w:shd w:val="clear" w:color="auto" w:fill="auto"/>
            <w:vAlign w:val="center"/>
            <w:hideMark/>
          </w:tcPr>
          <w:p w14:paraId="1E296F5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w:t>
            </w:r>
          </w:p>
        </w:tc>
        <w:tc>
          <w:tcPr>
            <w:tcW w:w="4660" w:type="dxa"/>
            <w:tcBorders>
              <w:top w:val="single" w:sz="4" w:space="0" w:color="auto"/>
              <w:left w:val="nil"/>
              <w:bottom w:val="nil"/>
              <w:right w:val="single" w:sz="4" w:space="0" w:color="auto"/>
            </w:tcBorders>
            <w:shd w:val="clear" w:color="auto" w:fill="auto"/>
            <w:vAlign w:val="center"/>
            <w:hideMark/>
          </w:tcPr>
          <w:p w14:paraId="36A1E3C1"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Կուտակված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մշակում</w:t>
            </w:r>
            <w:r w:rsidRPr="00864299">
              <w:rPr>
                <w:rFonts w:ascii="Arial Armenian" w:hAnsi="Arial Armenian" w:cs="Arial"/>
                <w:sz w:val="16"/>
                <w:szCs w:val="16"/>
              </w:rPr>
              <w:t xml:space="preserve"> </w:t>
            </w:r>
            <w:r w:rsidRPr="00864299">
              <w:rPr>
                <w:rFonts w:ascii="Arial" w:hAnsi="Arial" w:cs="Arial"/>
                <w:sz w:val="16"/>
                <w:szCs w:val="16"/>
              </w:rPr>
              <w:t>էքսկավատորով</w:t>
            </w:r>
            <w:r w:rsidRPr="00864299">
              <w:rPr>
                <w:rFonts w:ascii="Arial Armenian" w:hAnsi="Arial Armenian" w:cs="Arial"/>
                <w:sz w:val="16"/>
                <w:szCs w:val="16"/>
              </w:rPr>
              <w:t xml:space="preserve"> (0,65</w:t>
            </w:r>
            <w:r w:rsidRPr="00864299">
              <w:rPr>
                <w:rFonts w:ascii="Arial" w:hAnsi="Arial" w:cs="Arial"/>
                <w:sz w:val="16"/>
                <w:szCs w:val="16"/>
              </w:rPr>
              <w:t>մ</w:t>
            </w:r>
            <w:r w:rsidRPr="00864299">
              <w:rPr>
                <w:rFonts w:ascii="Arial Armenian" w:hAnsi="Arial Armenian" w:cs="Arial"/>
                <w:sz w:val="16"/>
                <w:szCs w:val="16"/>
              </w:rPr>
              <w:t>3),</w:t>
            </w:r>
            <w:r w:rsidRPr="00864299">
              <w:rPr>
                <w:rFonts w:ascii="Arial" w:hAnsi="Arial" w:cs="Arial"/>
                <w:sz w:val="16"/>
                <w:szCs w:val="16"/>
              </w:rPr>
              <w:t>բարձելով</w:t>
            </w:r>
            <w:r w:rsidRPr="00864299">
              <w:rPr>
                <w:rFonts w:ascii="Arial Armenian" w:hAnsi="Arial Armenian" w:cs="Arial"/>
                <w:sz w:val="16"/>
                <w:szCs w:val="16"/>
              </w:rPr>
              <w:t xml:space="preserve"> </w:t>
            </w:r>
            <w:r w:rsidRPr="00864299">
              <w:rPr>
                <w:rFonts w:ascii="Arial" w:hAnsi="Arial" w:cs="Arial"/>
                <w:sz w:val="16"/>
                <w:szCs w:val="16"/>
              </w:rPr>
              <w:t>ա</w:t>
            </w:r>
            <w:r w:rsidRPr="00864299">
              <w:rPr>
                <w:rFonts w:ascii="Arial Armenian" w:hAnsi="Arial Armenian" w:cs="Arial"/>
                <w:sz w:val="16"/>
                <w:szCs w:val="16"/>
              </w:rPr>
              <w:t>/</w:t>
            </w:r>
            <w:r w:rsidRPr="00864299">
              <w:rPr>
                <w:rFonts w:ascii="Arial" w:hAnsi="Arial" w:cs="Arial"/>
                <w:sz w:val="16"/>
                <w:szCs w:val="16"/>
              </w:rPr>
              <w:t>ինքնաթափ</w:t>
            </w:r>
            <w:r w:rsidRPr="00864299">
              <w:rPr>
                <w:rFonts w:ascii="Arial Armenian" w:hAnsi="Arial Armenian" w:cs="Arial"/>
                <w:sz w:val="16"/>
                <w:szCs w:val="16"/>
              </w:rPr>
              <w:t xml:space="preserve"> </w:t>
            </w:r>
            <w:r w:rsidRPr="00864299">
              <w:rPr>
                <w:rFonts w:ascii="Arial" w:hAnsi="Arial" w:cs="Arial"/>
                <w:sz w:val="16"/>
                <w:szCs w:val="16"/>
              </w:rPr>
              <w:t>մեքենաների</w:t>
            </w:r>
            <w:r w:rsidRPr="00864299">
              <w:rPr>
                <w:rFonts w:ascii="Arial Armenian" w:hAnsi="Arial Armenian" w:cs="Arial"/>
                <w:sz w:val="16"/>
                <w:szCs w:val="16"/>
              </w:rPr>
              <w:t xml:space="preserve"> </w:t>
            </w:r>
            <w:r w:rsidRPr="00864299">
              <w:rPr>
                <w:rFonts w:ascii="Arial" w:hAnsi="Arial" w:cs="Arial"/>
                <w:sz w:val="16"/>
                <w:szCs w:val="16"/>
              </w:rPr>
              <w:t>վրա</w:t>
            </w:r>
          </w:p>
        </w:tc>
        <w:tc>
          <w:tcPr>
            <w:tcW w:w="820" w:type="dxa"/>
            <w:tcBorders>
              <w:top w:val="single" w:sz="4" w:space="0" w:color="auto"/>
              <w:left w:val="nil"/>
              <w:bottom w:val="nil"/>
              <w:right w:val="single" w:sz="4" w:space="0" w:color="auto"/>
            </w:tcBorders>
            <w:shd w:val="clear" w:color="auto" w:fill="auto"/>
            <w:noWrap/>
            <w:vAlign w:val="center"/>
            <w:hideMark/>
          </w:tcPr>
          <w:p w14:paraId="7BAB39F4"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single" w:sz="4" w:space="0" w:color="auto"/>
              <w:left w:val="nil"/>
              <w:bottom w:val="nil"/>
              <w:right w:val="single" w:sz="4" w:space="0" w:color="auto"/>
            </w:tcBorders>
            <w:shd w:val="clear" w:color="auto" w:fill="auto"/>
            <w:noWrap/>
            <w:vAlign w:val="center"/>
            <w:hideMark/>
          </w:tcPr>
          <w:p w14:paraId="72DB337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496.660</w:t>
            </w:r>
          </w:p>
        </w:tc>
        <w:tc>
          <w:tcPr>
            <w:tcW w:w="1360" w:type="dxa"/>
            <w:tcBorders>
              <w:top w:val="single" w:sz="4" w:space="0" w:color="auto"/>
              <w:left w:val="nil"/>
              <w:bottom w:val="nil"/>
              <w:right w:val="single" w:sz="4" w:space="0" w:color="auto"/>
            </w:tcBorders>
            <w:shd w:val="clear" w:color="auto" w:fill="auto"/>
            <w:noWrap/>
            <w:vAlign w:val="center"/>
            <w:hideMark/>
          </w:tcPr>
          <w:p w14:paraId="5E5300F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0.616</w:t>
            </w:r>
          </w:p>
        </w:tc>
        <w:tc>
          <w:tcPr>
            <w:tcW w:w="1540" w:type="dxa"/>
            <w:tcBorders>
              <w:top w:val="single" w:sz="4" w:space="0" w:color="auto"/>
              <w:left w:val="nil"/>
              <w:bottom w:val="nil"/>
              <w:right w:val="single" w:sz="4" w:space="0" w:color="auto"/>
            </w:tcBorders>
            <w:shd w:val="clear" w:color="auto" w:fill="auto"/>
            <w:noWrap/>
            <w:vAlign w:val="center"/>
            <w:hideMark/>
          </w:tcPr>
          <w:p w14:paraId="3159441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305.743</w:t>
            </w:r>
          </w:p>
        </w:tc>
      </w:tr>
      <w:tr w:rsidR="00864299" w:rsidRPr="00864299" w14:paraId="580F48AC" w14:textId="77777777" w:rsidTr="00DE3569">
        <w:trPr>
          <w:trHeight w:val="285"/>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328F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w:t>
            </w:r>
          </w:p>
        </w:tc>
        <w:tc>
          <w:tcPr>
            <w:tcW w:w="4660" w:type="dxa"/>
            <w:tcBorders>
              <w:top w:val="single" w:sz="4" w:space="0" w:color="auto"/>
              <w:left w:val="nil"/>
              <w:bottom w:val="nil"/>
              <w:right w:val="single" w:sz="4" w:space="0" w:color="auto"/>
            </w:tcBorders>
            <w:shd w:val="clear" w:color="auto" w:fill="auto"/>
            <w:vAlign w:val="center"/>
            <w:hideMark/>
          </w:tcPr>
          <w:p w14:paraId="512634D6"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Ավելորդ</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7</w:t>
            </w:r>
            <w:r w:rsidRPr="00864299">
              <w:rPr>
                <w:rFonts w:ascii="Arial" w:hAnsi="Arial" w:cs="Arial"/>
                <w:sz w:val="16"/>
                <w:szCs w:val="16"/>
              </w:rPr>
              <w:t>կմ</w:t>
            </w:r>
            <w:r w:rsidRPr="00864299">
              <w:rPr>
                <w:rFonts w:ascii="Arial Armenian" w:hAnsi="Arial Armenian" w:cs="Arial"/>
                <w:sz w:val="16"/>
                <w:szCs w:val="16"/>
              </w:rPr>
              <w:t xml:space="preserve"> </w:t>
            </w:r>
            <w:r w:rsidRPr="00864299">
              <w:rPr>
                <w:rFonts w:ascii="Arial" w:hAnsi="Arial" w:cs="Arial"/>
                <w:sz w:val="16"/>
                <w:szCs w:val="16"/>
              </w:rPr>
              <w:t>հեռ</w:t>
            </w:r>
            <w:r w:rsidRPr="00864299">
              <w:rPr>
                <w:rFonts w:ascii="Arial Armenian" w:hAnsi="Arial Armenian" w:cs="Arial"/>
                <w:sz w:val="16"/>
                <w:szCs w:val="16"/>
              </w:rPr>
              <w:t>.</w:t>
            </w:r>
            <w:r w:rsidRPr="00864299">
              <w:rPr>
                <w:rFonts w:ascii="Arial" w:hAnsi="Arial" w:cs="Arial"/>
                <w:sz w:val="16"/>
                <w:szCs w:val="16"/>
              </w:rPr>
              <w:t>վրա</w:t>
            </w:r>
            <w:r w:rsidRPr="00864299">
              <w:rPr>
                <w:rFonts w:ascii="Arial Armenian" w:hAnsi="Arial Armenian" w:cs="Arial"/>
                <w:sz w:val="16"/>
                <w:szCs w:val="16"/>
              </w:rPr>
              <w:t xml:space="preserve">  </w:t>
            </w:r>
            <w:r w:rsidRPr="00864299">
              <w:rPr>
                <w:rFonts w:ascii="Arial" w:hAnsi="Arial" w:cs="Arial"/>
                <w:sz w:val="16"/>
                <w:szCs w:val="16"/>
              </w:rPr>
              <w:t>լցակույտ</w:t>
            </w:r>
            <w:r w:rsidRPr="00864299">
              <w:rPr>
                <w:rFonts w:ascii="Arial Armenian" w:hAnsi="Arial Armenian" w:cs="Arial"/>
                <w:sz w:val="16"/>
                <w:szCs w:val="16"/>
              </w:rPr>
              <w:t xml:space="preserve">  </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41C5D1AE"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14:paraId="5D09D52E"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893.99</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5D441EC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2.994</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195E773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2676.414</w:t>
            </w:r>
          </w:p>
        </w:tc>
      </w:tr>
      <w:tr w:rsidR="00864299" w:rsidRPr="00864299" w14:paraId="2E5677D8" w14:textId="77777777" w:rsidTr="00DE3569">
        <w:trPr>
          <w:trHeight w:val="19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D63DF5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5B7B621F"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Աշխատանք</w:t>
            </w:r>
            <w:r w:rsidRPr="00864299">
              <w:rPr>
                <w:rFonts w:ascii="Arial Armenian" w:hAnsi="Arial Armenian" w:cs="Arial"/>
                <w:sz w:val="16"/>
                <w:szCs w:val="16"/>
              </w:rPr>
              <w:t xml:space="preserve"> </w:t>
            </w:r>
            <w:r w:rsidRPr="00864299">
              <w:rPr>
                <w:rFonts w:ascii="Arial" w:hAnsi="Arial" w:cs="Arial"/>
                <w:sz w:val="16"/>
                <w:szCs w:val="16"/>
              </w:rPr>
              <w:t>լցակույտում</w:t>
            </w:r>
          </w:p>
        </w:tc>
        <w:tc>
          <w:tcPr>
            <w:tcW w:w="820" w:type="dxa"/>
            <w:tcBorders>
              <w:top w:val="nil"/>
              <w:left w:val="nil"/>
              <w:bottom w:val="single" w:sz="4" w:space="0" w:color="auto"/>
              <w:right w:val="single" w:sz="4" w:space="0" w:color="auto"/>
            </w:tcBorders>
            <w:shd w:val="clear" w:color="auto" w:fill="auto"/>
            <w:noWrap/>
            <w:vAlign w:val="center"/>
            <w:hideMark/>
          </w:tcPr>
          <w:p w14:paraId="2770197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128E2B79"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496.66</w:t>
            </w:r>
          </w:p>
        </w:tc>
        <w:tc>
          <w:tcPr>
            <w:tcW w:w="1360" w:type="dxa"/>
            <w:tcBorders>
              <w:top w:val="nil"/>
              <w:left w:val="nil"/>
              <w:bottom w:val="single" w:sz="4" w:space="0" w:color="auto"/>
              <w:right w:val="single" w:sz="4" w:space="0" w:color="auto"/>
            </w:tcBorders>
            <w:shd w:val="clear" w:color="auto" w:fill="auto"/>
            <w:noWrap/>
            <w:vAlign w:val="center"/>
            <w:hideMark/>
          </w:tcPr>
          <w:p w14:paraId="732685B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0.055</w:t>
            </w:r>
          </w:p>
        </w:tc>
        <w:tc>
          <w:tcPr>
            <w:tcW w:w="1540" w:type="dxa"/>
            <w:tcBorders>
              <w:top w:val="nil"/>
              <w:left w:val="nil"/>
              <w:bottom w:val="single" w:sz="4" w:space="0" w:color="auto"/>
              <w:right w:val="single" w:sz="4" w:space="0" w:color="auto"/>
            </w:tcBorders>
            <w:shd w:val="clear" w:color="auto" w:fill="auto"/>
            <w:noWrap/>
            <w:vAlign w:val="center"/>
            <w:hideMark/>
          </w:tcPr>
          <w:p w14:paraId="27E59A2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27.469</w:t>
            </w:r>
          </w:p>
        </w:tc>
      </w:tr>
      <w:tr w:rsidR="00864299" w:rsidRPr="00864299" w14:paraId="6E71459E" w14:textId="77777777" w:rsidTr="00DE3569">
        <w:trPr>
          <w:trHeight w:val="19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640787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w:t>
            </w:r>
          </w:p>
        </w:tc>
        <w:tc>
          <w:tcPr>
            <w:tcW w:w="4660" w:type="dxa"/>
            <w:tcBorders>
              <w:top w:val="nil"/>
              <w:left w:val="nil"/>
              <w:bottom w:val="single" w:sz="4" w:space="0" w:color="auto"/>
              <w:right w:val="single" w:sz="4" w:space="0" w:color="auto"/>
            </w:tcBorders>
            <w:shd w:val="clear" w:color="auto" w:fill="auto"/>
            <w:vAlign w:val="center"/>
            <w:hideMark/>
          </w:tcPr>
          <w:p w14:paraId="325AC673"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Հողածածկույթի</w:t>
            </w:r>
            <w:r w:rsidRPr="00864299">
              <w:rPr>
                <w:rFonts w:ascii="Arial Armenian" w:hAnsi="Arial Armenian" w:cs="Arial"/>
                <w:sz w:val="16"/>
                <w:szCs w:val="16"/>
              </w:rPr>
              <w:t xml:space="preserve"> </w:t>
            </w:r>
            <w:r w:rsidRPr="00864299">
              <w:rPr>
                <w:rFonts w:ascii="Arial" w:hAnsi="Arial" w:cs="Arial"/>
                <w:sz w:val="16"/>
                <w:szCs w:val="16"/>
              </w:rPr>
              <w:t>հարթեցում</w:t>
            </w:r>
            <w:r w:rsidRPr="00864299">
              <w:rPr>
                <w:rFonts w:ascii="Arial Armenian" w:hAnsi="Arial Armenian" w:cs="Arial"/>
                <w:sz w:val="16"/>
                <w:szCs w:val="16"/>
              </w:rPr>
              <w:t xml:space="preserve"> </w:t>
            </w:r>
            <w:r w:rsidRPr="00864299">
              <w:rPr>
                <w:rFonts w:ascii="Arial" w:hAnsi="Arial" w:cs="Arial"/>
                <w:sz w:val="16"/>
                <w:szCs w:val="16"/>
              </w:rPr>
              <w:t>մեխանիզմով</w:t>
            </w:r>
          </w:p>
        </w:tc>
        <w:tc>
          <w:tcPr>
            <w:tcW w:w="820" w:type="dxa"/>
            <w:tcBorders>
              <w:top w:val="nil"/>
              <w:left w:val="nil"/>
              <w:bottom w:val="single" w:sz="4" w:space="0" w:color="auto"/>
              <w:right w:val="single" w:sz="4" w:space="0" w:color="auto"/>
            </w:tcBorders>
            <w:shd w:val="clear" w:color="auto" w:fill="auto"/>
            <w:vAlign w:val="center"/>
            <w:hideMark/>
          </w:tcPr>
          <w:p w14:paraId="5F7BF35B"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noWrap/>
            <w:vAlign w:val="center"/>
            <w:hideMark/>
          </w:tcPr>
          <w:p w14:paraId="3133D223"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1478.40</w:t>
            </w:r>
          </w:p>
        </w:tc>
        <w:tc>
          <w:tcPr>
            <w:tcW w:w="1360" w:type="dxa"/>
            <w:tcBorders>
              <w:top w:val="nil"/>
              <w:left w:val="nil"/>
              <w:bottom w:val="single" w:sz="4" w:space="0" w:color="auto"/>
              <w:right w:val="single" w:sz="4" w:space="0" w:color="auto"/>
            </w:tcBorders>
            <w:shd w:val="clear" w:color="auto" w:fill="auto"/>
            <w:noWrap/>
            <w:vAlign w:val="center"/>
            <w:hideMark/>
          </w:tcPr>
          <w:p w14:paraId="2C1147A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0.017</w:t>
            </w:r>
          </w:p>
        </w:tc>
        <w:tc>
          <w:tcPr>
            <w:tcW w:w="1540" w:type="dxa"/>
            <w:tcBorders>
              <w:top w:val="nil"/>
              <w:left w:val="nil"/>
              <w:bottom w:val="single" w:sz="4" w:space="0" w:color="auto"/>
              <w:right w:val="single" w:sz="4" w:space="0" w:color="auto"/>
            </w:tcBorders>
            <w:shd w:val="clear" w:color="auto" w:fill="auto"/>
            <w:noWrap/>
            <w:vAlign w:val="center"/>
            <w:hideMark/>
          </w:tcPr>
          <w:p w14:paraId="2DF6C1B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24.896</w:t>
            </w:r>
          </w:p>
        </w:tc>
      </w:tr>
      <w:tr w:rsidR="00864299" w:rsidRPr="00864299" w14:paraId="372AB223" w14:textId="77777777" w:rsidTr="00DE3569">
        <w:trPr>
          <w:trHeight w:val="19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A889F9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lastRenderedPageBreak/>
              <w:t>7</w:t>
            </w:r>
          </w:p>
        </w:tc>
        <w:tc>
          <w:tcPr>
            <w:tcW w:w="4660" w:type="dxa"/>
            <w:tcBorders>
              <w:top w:val="nil"/>
              <w:left w:val="nil"/>
              <w:bottom w:val="single" w:sz="4" w:space="0" w:color="auto"/>
              <w:right w:val="single" w:sz="4" w:space="0" w:color="auto"/>
            </w:tcBorders>
            <w:shd w:val="clear" w:color="auto" w:fill="auto"/>
            <w:vAlign w:val="center"/>
            <w:hideMark/>
          </w:tcPr>
          <w:p w14:paraId="365EE13C"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Ավազակոպճային</w:t>
            </w:r>
            <w:r w:rsidRPr="00864299">
              <w:rPr>
                <w:rFonts w:ascii="Arial Armenian" w:hAnsi="Arial Armenian" w:cs="Arial"/>
                <w:sz w:val="16"/>
                <w:szCs w:val="16"/>
              </w:rPr>
              <w:t xml:space="preserve"> </w:t>
            </w:r>
            <w:r w:rsidRPr="00864299">
              <w:rPr>
                <w:rFonts w:ascii="Arial" w:hAnsi="Arial" w:cs="Arial"/>
                <w:sz w:val="16"/>
                <w:szCs w:val="16"/>
              </w:rPr>
              <w:t>նախաշերտի</w:t>
            </w:r>
            <w:r w:rsidRPr="00864299">
              <w:rPr>
                <w:rFonts w:ascii="Arial Armenian" w:hAnsi="Arial Armenian" w:cs="Arial"/>
                <w:sz w:val="16"/>
                <w:szCs w:val="16"/>
              </w:rPr>
              <w:t xml:space="preserve"> </w:t>
            </w:r>
            <w:r w:rsidRPr="00864299">
              <w:rPr>
                <w:rFonts w:ascii="Arial" w:hAnsi="Arial" w:cs="Arial"/>
                <w:sz w:val="16"/>
                <w:szCs w:val="16"/>
              </w:rPr>
              <w:t>կառուցում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հաստությամբ՝տոփանումով</w:t>
            </w:r>
          </w:p>
        </w:tc>
        <w:tc>
          <w:tcPr>
            <w:tcW w:w="820" w:type="dxa"/>
            <w:tcBorders>
              <w:top w:val="nil"/>
              <w:left w:val="nil"/>
              <w:bottom w:val="single" w:sz="4" w:space="0" w:color="auto"/>
              <w:right w:val="single" w:sz="4" w:space="0" w:color="auto"/>
            </w:tcBorders>
            <w:shd w:val="clear" w:color="auto" w:fill="auto"/>
            <w:noWrap/>
            <w:vAlign w:val="center"/>
            <w:hideMark/>
          </w:tcPr>
          <w:p w14:paraId="70F386E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498BFA8E"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73.90</w:t>
            </w:r>
          </w:p>
        </w:tc>
        <w:tc>
          <w:tcPr>
            <w:tcW w:w="1360" w:type="dxa"/>
            <w:tcBorders>
              <w:top w:val="nil"/>
              <w:left w:val="nil"/>
              <w:bottom w:val="single" w:sz="4" w:space="0" w:color="auto"/>
              <w:right w:val="single" w:sz="4" w:space="0" w:color="auto"/>
            </w:tcBorders>
            <w:shd w:val="clear" w:color="auto" w:fill="auto"/>
            <w:noWrap/>
            <w:vAlign w:val="center"/>
            <w:hideMark/>
          </w:tcPr>
          <w:p w14:paraId="1A17E5F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8.039</w:t>
            </w:r>
          </w:p>
        </w:tc>
        <w:tc>
          <w:tcPr>
            <w:tcW w:w="1540" w:type="dxa"/>
            <w:tcBorders>
              <w:top w:val="nil"/>
              <w:left w:val="nil"/>
              <w:bottom w:val="single" w:sz="4" w:space="0" w:color="auto"/>
              <w:right w:val="single" w:sz="4" w:space="0" w:color="auto"/>
            </w:tcBorders>
            <w:shd w:val="clear" w:color="auto" w:fill="auto"/>
            <w:noWrap/>
            <w:vAlign w:val="center"/>
            <w:hideMark/>
          </w:tcPr>
          <w:p w14:paraId="21DD058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594.050</w:t>
            </w:r>
          </w:p>
        </w:tc>
      </w:tr>
      <w:tr w:rsidR="00864299" w:rsidRPr="00864299" w14:paraId="40DFDA91" w14:textId="77777777" w:rsidTr="00DE3569">
        <w:trPr>
          <w:trHeight w:val="28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C00C03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w:t>
            </w:r>
          </w:p>
        </w:tc>
        <w:tc>
          <w:tcPr>
            <w:tcW w:w="4660" w:type="dxa"/>
            <w:tcBorders>
              <w:top w:val="nil"/>
              <w:left w:val="nil"/>
              <w:bottom w:val="single" w:sz="4" w:space="0" w:color="auto"/>
              <w:right w:val="single" w:sz="4" w:space="0" w:color="auto"/>
            </w:tcBorders>
            <w:shd w:val="clear" w:color="auto" w:fill="auto"/>
            <w:vAlign w:val="center"/>
            <w:hideMark/>
          </w:tcPr>
          <w:p w14:paraId="43DB774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Խ</w:t>
            </w:r>
            <w:r w:rsidRPr="00864299">
              <w:rPr>
                <w:rFonts w:ascii="Arial Armenian" w:hAnsi="Arial Armenian" w:cs="Arial Armenian"/>
                <w:sz w:val="16"/>
                <w:szCs w:val="16"/>
              </w:rPr>
              <w:t>×Ç</w:t>
            </w:r>
            <w:r w:rsidRPr="00864299">
              <w:rPr>
                <w:rFonts w:ascii="Arial Armenian" w:hAnsi="Arial Armenian" w:cs="Arial"/>
                <w:sz w:val="16"/>
                <w:szCs w:val="16"/>
              </w:rPr>
              <w:t xml:space="preserve"> ß»ñïÇ </w:t>
            </w:r>
            <w:r w:rsidRPr="00864299">
              <w:rPr>
                <w:rFonts w:ascii="Arial" w:hAnsi="Arial" w:cs="Arial"/>
                <w:sz w:val="16"/>
                <w:szCs w:val="16"/>
              </w:rPr>
              <w:t>պատրաստում</w:t>
            </w:r>
            <w:r w:rsidRPr="00864299">
              <w:rPr>
                <w:rFonts w:ascii="Arial Armenian" w:hAnsi="Arial Armenian" w:cs="Arial"/>
                <w:sz w:val="16"/>
                <w:szCs w:val="16"/>
              </w:rPr>
              <w:t xml:space="preserve"> 15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p>
        </w:tc>
        <w:tc>
          <w:tcPr>
            <w:tcW w:w="820" w:type="dxa"/>
            <w:tcBorders>
              <w:top w:val="nil"/>
              <w:left w:val="nil"/>
              <w:bottom w:val="single" w:sz="4" w:space="0" w:color="auto"/>
              <w:right w:val="single" w:sz="4" w:space="0" w:color="auto"/>
            </w:tcBorders>
            <w:shd w:val="clear" w:color="auto" w:fill="auto"/>
            <w:vAlign w:val="center"/>
            <w:hideMark/>
          </w:tcPr>
          <w:p w14:paraId="557B51D4"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vAlign w:val="center"/>
            <w:hideMark/>
          </w:tcPr>
          <w:p w14:paraId="76FF21F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1478.4</w:t>
            </w:r>
          </w:p>
        </w:tc>
        <w:tc>
          <w:tcPr>
            <w:tcW w:w="1360" w:type="dxa"/>
            <w:tcBorders>
              <w:top w:val="nil"/>
              <w:left w:val="nil"/>
              <w:bottom w:val="single" w:sz="4" w:space="0" w:color="auto"/>
              <w:right w:val="single" w:sz="4" w:space="0" w:color="auto"/>
            </w:tcBorders>
            <w:shd w:val="clear" w:color="auto" w:fill="auto"/>
            <w:noWrap/>
            <w:vAlign w:val="center"/>
            <w:hideMark/>
          </w:tcPr>
          <w:p w14:paraId="34C69C1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1.565</w:t>
            </w:r>
          </w:p>
        </w:tc>
        <w:tc>
          <w:tcPr>
            <w:tcW w:w="1540" w:type="dxa"/>
            <w:tcBorders>
              <w:top w:val="nil"/>
              <w:left w:val="nil"/>
              <w:bottom w:val="single" w:sz="4" w:space="0" w:color="auto"/>
              <w:right w:val="single" w:sz="4" w:space="0" w:color="auto"/>
            </w:tcBorders>
            <w:shd w:val="clear" w:color="auto" w:fill="auto"/>
            <w:noWrap/>
            <w:vAlign w:val="center"/>
            <w:hideMark/>
          </w:tcPr>
          <w:p w14:paraId="425E90A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2313.196</w:t>
            </w:r>
          </w:p>
        </w:tc>
      </w:tr>
      <w:tr w:rsidR="00864299" w:rsidRPr="00864299" w14:paraId="225CCF7A"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6D0B13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9</w:t>
            </w:r>
          </w:p>
        </w:tc>
        <w:tc>
          <w:tcPr>
            <w:tcW w:w="4660" w:type="dxa"/>
            <w:tcBorders>
              <w:top w:val="nil"/>
              <w:left w:val="nil"/>
              <w:bottom w:val="nil"/>
              <w:right w:val="single" w:sz="4" w:space="0" w:color="auto"/>
            </w:tcBorders>
            <w:shd w:val="clear" w:color="auto" w:fill="auto"/>
            <w:vAlign w:val="center"/>
            <w:hideMark/>
          </w:tcPr>
          <w:p w14:paraId="6F2C2C5A"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Բիտումի</w:t>
            </w:r>
            <w:r w:rsidRPr="00864299">
              <w:rPr>
                <w:rFonts w:ascii="Arial Armenian" w:hAnsi="Arial Armenian" w:cs="Arial"/>
                <w:sz w:val="16"/>
                <w:szCs w:val="16"/>
              </w:rPr>
              <w:t xml:space="preserve"> </w:t>
            </w:r>
            <w:r w:rsidRPr="00864299">
              <w:rPr>
                <w:rFonts w:ascii="Arial" w:hAnsi="Arial" w:cs="Arial"/>
                <w:sz w:val="16"/>
                <w:szCs w:val="16"/>
              </w:rPr>
              <w:t>տարածում</w:t>
            </w:r>
            <w:r w:rsidRPr="00864299">
              <w:rPr>
                <w:rFonts w:ascii="Arial Armenian" w:hAnsi="Arial Armenian" w:cs="Arial"/>
                <w:sz w:val="16"/>
                <w:szCs w:val="16"/>
              </w:rPr>
              <w:t xml:space="preserve">  4.12</w:t>
            </w:r>
            <w:r w:rsidRPr="00864299">
              <w:rPr>
                <w:rFonts w:ascii="Arial" w:hAnsi="Arial" w:cs="Arial"/>
                <w:sz w:val="16"/>
                <w:szCs w:val="16"/>
              </w:rPr>
              <w:t>տ</w:t>
            </w:r>
            <w:r w:rsidRPr="00864299">
              <w:rPr>
                <w:rFonts w:ascii="Arial Armenian" w:hAnsi="Arial Armenian" w:cs="Arial"/>
                <w:sz w:val="16"/>
                <w:szCs w:val="16"/>
              </w:rPr>
              <w:t>/1000</w:t>
            </w:r>
            <w:r w:rsidRPr="00864299">
              <w:rPr>
                <w:rFonts w:ascii="Arial" w:hAnsi="Arial" w:cs="Arial"/>
                <w:sz w:val="16"/>
                <w:szCs w:val="16"/>
              </w:rPr>
              <w:t>մ</w:t>
            </w:r>
            <w:r w:rsidRPr="00864299">
              <w:rPr>
                <w:rFonts w:ascii="Arial Armenian" w:hAnsi="Arial Armenian" w:cs="Arial"/>
                <w:sz w:val="16"/>
                <w:szCs w:val="16"/>
              </w:rPr>
              <w:t xml:space="preserve">2 </w:t>
            </w:r>
          </w:p>
        </w:tc>
        <w:tc>
          <w:tcPr>
            <w:tcW w:w="820" w:type="dxa"/>
            <w:tcBorders>
              <w:top w:val="nil"/>
              <w:left w:val="nil"/>
              <w:bottom w:val="nil"/>
              <w:right w:val="single" w:sz="4" w:space="0" w:color="auto"/>
            </w:tcBorders>
            <w:shd w:val="clear" w:color="auto" w:fill="auto"/>
            <w:noWrap/>
            <w:vAlign w:val="center"/>
            <w:hideMark/>
          </w:tcPr>
          <w:p w14:paraId="0CAE6592"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nil"/>
              <w:right w:val="single" w:sz="4" w:space="0" w:color="auto"/>
            </w:tcBorders>
            <w:shd w:val="clear" w:color="auto" w:fill="auto"/>
            <w:noWrap/>
            <w:vAlign w:val="center"/>
            <w:hideMark/>
          </w:tcPr>
          <w:p w14:paraId="197B42A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6.10000</w:t>
            </w:r>
          </w:p>
        </w:tc>
        <w:tc>
          <w:tcPr>
            <w:tcW w:w="1360" w:type="dxa"/>
            <w:tcBorders>
              <w:top w:val="nil"/>
              <w:left w:val="nil"/>
              <w:bottom w:val="single" w:sz="4" w:space="0" w:color="auto"/>
              <w:right w:val="single" w:sz="4" w:space="0" w:color="auto"/>
            </w:tcBorders>
            <w:shd w:val="clear" w:color="auto" w:fill="auto"/>
            <w:noWrap/>
            <w:vAlign w:val="center"/>
            <w:hideMark/>
          </w:tcPr>
          <w:p w14:paraId="28B96F8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264.280</w:t>
            </w:r>
          </w:p>
        </w:tc>
        <w:tc>
          <w:tcPr>
            <w:tcW w:w="1540" w:type="dxa"/>
            <w:tcBorders>
              <w:top w:val="nil"/>
              <w:left w:val="nil"/>
              <w:bottom w:val="single" w:sz="4" w:space="0" w:color="auto"/>
              <w:right w:val="single" w:sz="4" w:space="0" w:color="auto"/>
            </w:tcBorders>
            <w:shd w:val="clear" w:color="auto" w:fill="auto"/>
            <w:noWrap/>
            <w:vAlign w:val="center"/>
            <w:hideMark/>
          </w:tcPr>
          <w:p w14:paraId="6CF8DDA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1612.107</w:t>
            </w:r>
          </w:p>
        </w:tc>
      </w:tr>
      <w:tr w:rsidR="00864299" w:rsidRPr="00864299" w14:paraId="0028AC28"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D90339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00181182"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Մանրահատիկ</w:t>
            </w:r>
            <w:r w:rsidRPr="00864299">
              <w:rPr>
                <w:rFonts w:ascii="Arial Armenian" w:hAnsi="Arial Armenian" w:cs="Arial"/>
                <w:sz w:val="16"/>
                <w:szCs w:val="16"/>
              </w:rPr>
              <w:t xml:space="preserve"> </w:t>
            </w:r>
            <w:r w:rsidRPr="00864299">
              <w:rPr>
                <w:rFonts w:ascii="Arial" w:hAnsi="Arial" w:cs="Arial"/>
                <w:sz w:val="16"/>
                <w:szCs w:val="16"/>
              </w:rPr>
              <w:t>ասֆալտաբետոնե</w:t>
            </w:r>
            <w:r w:rsidRPr="00864299">
              <w:rPr>
                <w:rFonts w:ascii="Arial Armenian" w:hAnsi="Arial Armenian" w:cs="Arial"/>
                <w:sz w:val="16"/>
                <w:szCs w:val="16"/>
              </w:rPr>
              <w:t xml:space="preserve"> </w:t>
            </w:r>
            <w:r w:rsidRPr="00864299">
              <w:rPr>
                <w:rFonts w:ascii="Arial" w:hAnsi="Arial" w:cs="Arial"/>
                <w:sz w:val="16"/>
                <w:szCs w:val="16"/>
              </w:rPr>
              <w:t>ծածկույթի</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 xml:space="preserve"> </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տիպի</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3664600D"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43C5929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1478.4</w:t>
            </w:r>
          </w:p>
        </w:tc>
        <w:tc>
          <w:tcPr>
            <w:tcW w:w="1360" w:type="dxa"/>
            <w:tcBorders>
              <w:top w:val="nil"/>
              <w:left w:val="nil"/>
              <w:bottom w:val="single" w:sz="4" w:space="0" w:color="auto"/>
              <w:right w:val="single" w:sz="4" w:space="0" w:color="auto"/>
            </w:tcBorders>
            <w:shd w:val="clear" w:color="auto" w:fill="auto"/>
            <w:noWrap/>
            <w:vAlign w:val="center"/>
            <w:hideMark/>
          </w:tcPr>
          <w:p w14:paraId="0D947C8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5.173</w:t>
            </w:r>
          </w:p>
        </w:tc>
        <w:tc>
          <w:tcPr>
            <w:tcW w:w="1540" w:type="dxa"/>
            <w:tcBorders>
              <w:top w:val="nil"/>
              <w:left w:val="nil"/>
              <w:bottom w:val="single" w:sz="4" w:space="0" w:color="auto"/>
              <w:right w:val="single" w:sz="4" w:space="0" w:color="auto"/>
            </w:tcBorders>
            <w:shd w:val="clear" w:color="auto" w:fill="auto"/>
            <w:noWrap/>
            <w:vAlign w:val="center"/>
            <w:hideMark/>
          </w:tcPr>
          <w:p w14:paraId="1478FA5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7647.799</w:t>
            </w:r>
          </w:p>
        </w:tc>
      </w:tr>
      <w:tr w:rsidR="00864299" w:rsidRPr="00864299" w14:paraId="73956C07"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361382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11</w:t>
            </w:r>
          </w:p>
        </w:tc>
        <w:tc>
          <w:tcPr>
            <w:tcW w:w="4660" w:type="dxa"/>
            <w:tcBorders>
              <w:top w:val="nil"/>
              <w:left w:val="nil"/>
              <w:bottom w:val="single" w:sz="4" w:space="0" w:color="auto"/>
              <w:right w:val="single" w:sz="4" w:space="0" w:color="auto"/>
            </w:tcBorders>
            <w:shd w:val="clear" w:color="auto" w:fill="auto"/>
            <w:vAlign w:val="center"/>
            <w:hideMark/>
          </w:tcPr>
          <w:p w14:paraId="33B2E2F1"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Կողնակների</w:t>
            </w:r>
            <w:r w:rsidRPr="00864299">
              <w:rPr>
                <w:rFonts w:ascii="Arial Armenian" w:hAnsi="Arial Armenian" w:cs="Arial"/>
                <w:sz w:val="16"/>
                <w:szCs w:val="16"/>
              </w:rPr>
              <w:t xml:space="preserve"> </w:t>
            </w:r>
            <w:r w:rsidRPr="00864299">
              <w:rPr>
                <w:rFonts w:ascii="Arial" w:hAnsi="Arial" w:cs="Arial"/>
                <w:sz w:val="16"/>
                <w:szCs w:val="16"/>
              </w:rPr>
              <w:t>լրացում</w:t>
            </w:r>
            <w:r w:rsidRPr="00864299">
              <w:rPr>
                <w:rFonts w:ascii="Arial Armenian" w:hAnsi="Arial Armenian" w:cs="Arial"/>
                <w:sz w:val="16"/>
                <w:szCs w:val="16"/>
              </w:rPr>
              <w:t xml:space="preserve"> </w:t>
            </w:r>
            <w:r w:rsidRPr="00864299">
              <w:rPr>
                <w:rFonts w:ascii="Arial" w:hAnsi="Arial" w:cs="Arial"/>
                <w:sz w:val="16"/>
                <w:szCs w:val="16"/>
              </w:rPr>
              <w:t>ավազակոպիճով</w:t>
            </w:r>
            <w:r w:rsidRPr="00864299">
              <w:rPr>
                <w:rFonts w:ascii="Arial Armenian" w:hAnsi="Arial Armenian" w:cs="Arial"/>
                <w:sz w:val="16"/>
                <w:szCs w:val="16"/>
              </w:rPr>
              <w:t xml:space="preserve"> h=10</w:t>
            </w:r>
            <w:r w:rsidRPr="00864299">
              <w:rPr>
                <w:rFonts w:ascii="Arial" w:hAnsi="Arial" w:cs="Arial"/>
                <w:sz w:val="16"/>
                <w:szCs w:val="16"/>
              </w:rPr>
              <w:t>սմ</w:t>
            </w:r>
          </w:p>
        </w:tc>
        <w:tc>
          <w:tcPr>
            <w:tcW w:w="820" w:type="dxa"/>
            <w:tcBorders>
              <w:top w:val="nil"/>
              <w:left w:val="nil"/>
              <w:bottom w:val="single" w:sz="4" w:space="0" w:color="auto"/>
              <w:right w:val="single" w:sz="4" w:space="0" w:color="auto"/>
            </w:tcBorders>
            <w:shd w:val="clear" w:color="auto" w:fill="auto"/>
            <w:noWrap/>
            <w:vAlign w:val="center"/>
            <w:hideMark/>
          </w:tcPr>
          <w:p w14:paraId="70B90C1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w:t>
            </w:r>
            <w:r w:rsidRPr="00864299">
              <w:rPr>
                <w:rFonts w:ascii="Arial" w:hAnsi="Arial" w:cs="Arial"/>
                <w:sz w:val="16"/>
                <w:szCs w:val="16"/>
              </w:rPr>
              <w:t>մ</w:t>
            </w:r>
            <w:r w:rsidRPr="00864299">
              <w:rPr>
                <w:rFonts w:ascii="Calibri" w:hAnsi="Calibri" w:cs="Calibri"/>
                <w:sz w:val="16"/>
                <w:szCs w:val="16"/>
              </w:rPr>
              <w:t>²</w:t>
            </w:r>
          </w:p>
        </w:tc>
        <w:tc>
          <w:tcPr>
            <w:tcW w:w="940" w:type="dxa"/>
            <w:tcBorders>
              <w:top w:val="nil"/>
              <w:left w:val="nil"/>
              <w:bottom w:val="single" w:sz="4" w:space="0" w:color="auto"/>
              <w:right w:val="single" w:sz="4" w:space="0" w:color="auto"/>
            </w:tcBorders>
            <w:shd w:val="clear" w:color="auto" w:fill="auto"/>
            <w:vAlign w:val="center"/>
            <w:hideMark/>
          </w:tcPr>
          <w:p w14:paraId="0610E43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4.85</w:t>
            </w:r>
          </w:p>
        </w:tc>
        <w:tc>
          <w:tcPr>
            <w:tcW w:w="1360" w:type="dxa"/>
            <w:tcBorders>
              <w:top w:val="nil"/>
              <w:left w:val="nil"/>
              <w:bottom w:val="single" w:sz="4" w:space="0" w:color="auto"/>
              <w:right w:val="single" w:sz="4" w:space="0" w:color="auto"/>
            </w:tcBorders>
            <w:shd w:val="clear" w:color="auto" w:fill="auto"/>
            <w:noWrap/>
            <w:vAlign w:val="center"/>
            <w:hideMark/>
          </w:tcPr>
          <w:p w14:paraId="510EAA3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48.673</w:t>
            </w:r>
          </w:p>
        </w:tc>
        <w:tc>
          <w:tcPr>
            <w:tcW w:w="1540" w:type="dxa"/>
            <w:tcBorders>
              <w:top w:val="nil"/>
              <w:left w:val="nil"/>
              <w:bottom w:val="single" w:sz="4" w:space="0" w:color="auto"/>
              <w:right w:val="single" w:sz="4" w:space="0" w:color="auto"/>
            </w:tcBorders>
            <w:shd w:val="clear" w:color="auto" w:fill="auto"/>
            <w:noWrap/>
            <w:vAlign w:val="center"/>
            <w:hideMark/>
          </w:tcPr>
          <w:p w14:paraId="3AA5540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236.062</w:t>
            </w:r>
          </w:p>
        </w:tc>
      </w:tr>
      <w:tr w:rsidR="00864299" w:rsidRPr="00864299" w14:paraId="475F01C1" w14:textId="77777777" w:rsidTr="00DE3569">
        <w:trPr>
          <w:trHeight w:val="30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65E406E"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nil"/>
              <w:left w:val="nil"/>
              <w:bottom w:val="single" w:sz="4" w:space="0" w:color="auto"/>
              <w:right w:val="single" w:sz="4" w:space="0" w:color="auto"/>
            </w:tcBorders>
            <w:shd w:val="clear" w:color="auto" w:fill="auto"/>
            <w:vAlign w:val="center"/>
            <w:hideMark/>
          </w:tcPr>
          <w:p w14:paraId="28DA876A"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p>
        </w:tc>
        <w:tc>
          <w:tcPr>
            <w:tcW w:w="820" w:type="dxa"/>
            <w:tcBorders>
              <w:top w:val="nil"/>
              <w:left w:val="nil"/>
              <w:bottom w:val="single" w:sz="4" w:space="0" w:color="auto"/>
              <w:right w:val="single" w:sz="4" w:space="0" w:color="auto"/>
            </w:tcBorders>
            <w:shd w:val="clear" w:color="auto" w:fill="auto"/>
            <w:vAlign w:val="center"/>
            <w:hideMark/>
          </w:tcPr>
          <w:p w14:paraId="6289C3F9"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940" w:type="dxa"/>
            <w:tcBorders>
              <w:top w:val="nil"/>
              <w:left w:val="nil"/>
              <w:bottom w:val="single" w:sz="4" w:space="0" w:color="auto"/>
              <w:right w:val="single" w:sz="4" w:space="0" w:color="auto"/>
            </w:tcBorders>
            <w:shd w:val="clear" w:color="auto" w:fill="auto"/>
            <w:vAlign w:val="center"/>
            <w:hideMark/>
          </w:tcPr>
          <w:p w14:paraId="5A3018D2"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360" w:type="dxa"/>
            <w:tcBorders>
              <w:top w:val="nil"/>
              <w:left w:val="nil"/>
              <w:bottom w:val="single" w:sz="4" w:space="0" w:color="auto"/>
              <w:right w:val="single" w:sz="4" w:space="0" w:color="auto"/>
            </w:tcBorders>
            <w:shd w:val="clear" w:color="auto" w:fill="auto"/>
            <w:vAlign w:val="center"/>
            <w:hideMark/>
          </w:tcPr>
          <w:p w14:paraId="023529AD"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540" w:type="dxa"/>
            <w:tcBorders>
              <w:top w:val="nil"/>
              <w:left w:val="nil"/>
              <w:bottom w:val="single" w:sz="4" w:space="0" w:color="auto"/>
              <w:right w:val="single" w:sz="4" w:space="0" w:color="auto"/>
            </w:tcBorders>
            <w:shd w:val="clear" w:color="auto" w:fill="auto"/>
            <w:vAlign w:val="center"/>
            <w:hideMark/>
          </w:tcPr>
          <w:p w14:paraId="4C8C8F37" w14:textId="77777777" w:rsidR="00864299" w:rsidRPr="00864299" w:rsidRDefault="00864299" w:rsidP="00864299">
            <w:pPr>
              <w:jc w:val="center"/>
              <w:rPr>
                <w:rFonts w:ascii="Arial Armenian" w:hAnsi="Arial Armenian" w:cs="Arial"/>
                <w:b/>
                <w:bCs/>
              </w:rPr>
            </w:pPr>
            <w:r w:rsidRPr="00864299">
              <w:rPr>
                <w:rFonts w:ascii="Arial Armenian" w:hAnsi="Arial Armenian" w:cs="Arial"/>
                <w:b/>
                <w:bCs/>
              </w:rPr>
              <w:t>15493.41</w:t>
            </w:r>
          </w:p>
        </w:tc>
      </w:tr>
      <w:tr w:rsidR="00864299" w:rsidRPr="00864299" w14:paraId="21D2FC40" w14:textId="77777777" w:rsidTr="00DE3569">
        <w:trPr>
          <w:trHeight w:val="57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2D3329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c>
          <w:tcPr>
            <w:tcW w:w="4660" w:type="dxa"/>
            <w:tcBorders>
              <w:top w:val="nil"/>
              <w:left w:val="nil"/>
              <w:bottom w:val="nil"/>
              <w:right w:val="single" w:sz="4" w:space="0" w:color="auto"/>
            </w:tcBorders>
            <w:shd w:val="clear" w:color="auto" w:fill="auto"/>
            <w:vAlign w:val="center"/>
            <w:hideMark/>
          </w:tcPr>
          <w:p w14:paraId="1B498149" w14:textId="77777777" w:rsidR="00864299" w:rsidRPr="00864299" w:rsidRDefault="00864299" w:rsidP="00864299">
            <w:pPr>
              <w:jc w:val="center"/>
              <w:rPr>
                <w:rFonts w:ascii="Arial Armenian" w:hAnsi="Arial Armenian" w:cs="Arial"/>
                <w:b/>
                <w:bCs/>
                <w:sz w:val="22"/>
                <w:szCs w:val="22"/>
              </w:rPr>
            </w:pPr>
            <w:r w:rsidRPr="00864299">
              <w:rPr>
                <w:rFonts w:ascii="Arial" w:hAnsi="Arial" w:cs="Arial"/>
                <w:b/>
                <w:bCs/>
                <w:sz w:val="22"/>
                <w:szCs w:val="22"/>
              </w:rPr>
              <w:t>Ձորաղբյուրի</w:t>
            </w:r>
            <w:r w:rsidRPr="00864299">
              <w:rPr>
                <w:rFonts w:ascii="Arial Armenian" w:hAnsi="Arial Armenian" w:cs="Arial"/>
                <w:b/>
                <w:bCs/>
                <w:sz w:val="22"/>
                <w:szCs w:val="22"/>
              </w:rPr>
              <w:t xml:space="preserve"> </w:t>
            </w:r>
            <w:r w:rsidRPr="00864299">
              <w:rPr>
                <w:rFonts w:ascii="Arial" w:hAnsi="Arial" w:cs="Arial"/>
                <w:b/>
                <w:bCs/>
                <w:sz w:val="22"/>
                <w:szCs w:val="22"/>
              </w:rPr>
              <w:t>Բարեկամության</w:t>
            </w:r>
            <w:r w:rsidRPr="00864299">
              <w:rPr>
                <w:rFonts w:ascii="Arial Armenian" w:hAnsi="Arial Armenian" w:cs="Arial"/>
                <w:b/>
                <w:bCs/>
                <w:sz w:val="22"/>
                <w:szCs w:val="22"/>
              </w:rPr>
              <w:t xml:space="preserve"> </w:t>
            </w:r>
            <w:r w:rsidRPr="00864299">
              <w:rPr>
                <w:rFonts w:ascii="Arial" w:hAnsi="Arial" w:cs="Arial"/>
                <w:b/>
                <w:bCs/>
                <w:sz w:val="22"/>
                <w:szCs w:val="22"/>
              </w:rPr>
              <w:t>փողոց</w:t>
            </w:r>
            <w:r w:rsidRPr="00864299">
              <w:rPr>
                <w:rFonts w:ascii="Arial Armenian" w:hAnsi="Arial Armenian" w:cs="Arial"/>
                <w:b/>
                <w:bCs/>
                <w:sz w:val="22"/>
                <w:szCs w:val="22"/>
              </w:rPr>
              <w:t xml:space="preserve"> 4</w:t>
            </w:r>
            <w:r w:rsidRPr="00864299">
              <w:rPr>
                <w:rFonts w:ascii="Arial" w:hAnsi="Arial" w:cs="Arial"/>
                <w:b/>
                <w:bCs/>
                <w:sz w:val="22"/>
                <w:szCs w:val="22"/>
              </w:rPr>
              <w:t>րդ</w:t>
            </w:r>
            <w:r w:rsidRPr="00864299">
              <w:rPr>
                <w:rFonts w:ascii="Arial Armenian" w:hAnsi="Arial Armenian" w:cs="Arial"/>
                <w:b/>
                <w:bCs/>
                <w:sz w:val="22"/>
                <w:szCs w:val="22"/>
              </w:rPr>
              <w:t xml:space="preserve"> </w:t>
            </w:r>
            <w:r w:rsidRPr="00864299">
              <w:rPr>
                <w:rFonts w:ascii="Arial" w:hAnsi="Arial" w:cs="Arial"/>
                <w:b/>
                <w:bCs/>
                <w:sz w:val="22"/>
                <w:szCs w:val="22"/>
              </w:rPr>
              <w:t>նրբանցք</w:t>
            </w:r>
            <w:r w:rsidRPr="00864299">
              <w:rPr>
                <w:rFonts w:ascii="Arial Armenian" w:hAnsi="Arial Armenian" w:cs="Arial"/>
                <w:b/>
                <w:bCs/>
                <w:sz w:val="22"/>
                <w:szCs w:val="22"/>
              </w:rPr>
              <w:t xml:space="preserve"> L=254 </w:t>
            </w:r>
            <w:r w:rsidRPr="00864299">
              <w:rPr>
                <w:rFonts w:ascii="Arial" w:hAnsi="Arial" w:cs="Arial"/>
                <w:b/>
                <w:bCs/>
                <w:sz w:val="22"/>
                <w:szCs w:val="22"/>
              </w:rPr>
              <w:t>մ</w:t>
            </w:r>
          </w:p>
        </w:tc>
        <w:tc>
          <w:tcPr>
            <w:tcW w:w="820" w:type="dxa"/>
            <w:tcBorders>
              <w:top w:val="nil"/>
              <w:left w:val="nil"/>
              <w:bottom w:val="single" w:sz="4" w:space="0" w:color="auto"/>
              <w:right w:val="single" w:sz="4" w:space="0" w:color="auto"/>
            </w:tcBorders>
            <w:shd w:val="clear" w:color="auto" w:fill="auto"/>
            <w:noWrap/>
            <w:vAlign w:val="center"/>
            <w:hideMark/>
          </w:tcPr>
          <w:p w14:paraId="6DF19599"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14:paraId="680504BE"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360" w:type="dxa"/>
            <w:tcBorders>
              <w:top w:val="nil"/>
              <w:left w:val="nil"/>
              <w:bottom w:val="nil"/>
              <w:right w:val="single" w:sz="4" w:space="0" w:color="auto"/>
            </w:tcBorders>
            <w:shd w:val="clear" w:color="auto" w:fill="auto"/>
            <w:noWrap/>
            <w:vAlign w:val="center"/>
            <w:hideMark/>
          </w:tcPr>
          <w:p w14:paraId="2393D819"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540" w:type="dxa"/>
            <w:tcBorders>
              <w:top w:val="nil"/>
              <w:left w:val="nil"/>
              <w:bottom w:val="single" w:sz="4" w:space="0" w:color="auto"/>
              <w:right w:val="single" w:sz="4" w:space="0" w:color="auto"/>
            </w:tcBorders>
            <w:shd w:val="clear" w:color="auto" w:fill="auto"/>
            <w:noWrap/>
            <w:vAlign w:val="center"/>
            <w:hideMark/>
          </w:tcPr>
          <w:p w14:paraId="79D6003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r>
      <w:tr w:rsidR="00864299" w:rsidRPr="00864299" w14:paraId="64271C15"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623D4A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w:t>
            </w:r>
          </w:p>
        </w:tc>
        <w:tc>
          <w:tcPr>
            <w:tcW w:w="4660" w:type="dxa"/>
            <w:tcBorders>
              <w:top w:val="single" w:sz="4" w:space="0" w:color="auto"/>
              <w:left w:val="nil"/>
              <w:bottom w:val="nil"/>
              <w:right w:val="single" w:sz="4" w:space="0" w:color="auto"/>
            </w:tcBorders>
            <w:shd w:val="clear" w:color="auto" w:fill="auto"/>
            <w:vAlign w:val="center"/>
            <w:hideMark/>
          </w:tcPr>
          <w:p w14:paraId="17A0F2DE"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Ճանապարհի</w:t>
            </w:r>
            <w:r w:rsidRPr="00864299">
              <w:rPr>
                <w:rFonts w:ascii="Arial Armenian" w:hAnsi="Arial Armenian" w:cs="Arial"/>
                <w:sz w:val="16"/>
                <w:szCs w:val="16"/>
              </w:rPr>
              <w:t xml:space="preserve"> </w:t>
            </w:r>
            <w:r w:rsidRPr="00864299">
              <w:rPr>
                <w:rFonts w:ascii="Arial" w:hAnsi="Arial" w:cs="Arial"/>
                <w:sz w:val="16"/>
                <w:szCs w:val="16"/>
              </w:rPr>
              <w:t>հագուստի</w:t>
            </w:r>
            <w:r w:rsidRPr="00864299">
              <w:rPr>
                <w:rFonts w:ascii="Arial Armenian" w:hAnsi="Arial Armenian" w:cs="Arial"/>
                <w:sz w:val="16"/>
                <w:szCs w:val="16"/>
              </w:rPr>
              <w:t xml:space="preserve"> </w:t>
            </w:r>
            <w:r w:rsidRPr="00864299">
              <w:rPr>
                <w:rFonts w:ascii="Arial" w:hAnsi="Arial" w:cs="Arial"/>
                <w:sz w:val="16"/>
                <w:szCs w:val="16"/>
              </w:rPr>
              <w:t>պաստառի</w:t>
            </w:r>
            <w:r w:rsidRPr="00864299">
              <w:rPr>
                <w:rFonts w:ascii="Arial Armenian" w:hAnsi="Arial Armenian" w:cs="Arial"/>
                <w:sz w:val="16"/>
                <w:szCs w:val="16"/>
              </w:rPr>
              <w:t xml:space="preserve"> </w:t>
            </w:r>
            <w:r w:rsidRPr="00864299">
              <w:rPr>
                <w:rFonts w:ascii="Arial" w:hAnsi="Arial" w:cs="Arial"/>
                <w:sz w:val="16"/>
                <w:szCs w:val="16"/>
              </w:rPr>
              <w:t>քանդում</w:t>
            </w:r>
            <w:r w:rsidRPr="00864299">
              <w:rPr>
                <w:rFonts w:ascii="Arial Armenian" w:hAnsi="Arial Armenian" w:cs="Arial"/>
                <w:sz w:val="16"/>
                <w:szCs w:val="16"/>
              </w:rPr>
              <w:t xml:space="preserve"> </w:t>
            </w:r>
            <w:r w:rsidRPr="00864299">
              <w:rPr>
                <w:rFonts w:ascii="Arial" w:hAnsi="Arial" w:cs="Arial"/>
                <w:sz w:val="16"/>
                <w:szCs w:val="16"/>
              </w:rPr>
              <w:t>բուլդոզերով՝</w:t>
            </w:r>
            <w:r w:rsidRPr="00864299">
              <w:rPr>
                <w:rFonts w:ascii="Arial Armenian" w:hAnsi="Arial Armenian" w:cs="Arial"/>
                <w:sz w:val="16"/>
                <w:szCs w:val="16"/>
              </w:rPr>
              <w:t xml:space="preserve"> </w:t>
            </w:r>
            <w:r w:rsidRPr="00864299">
              <w:rPr>
                <w:rFonts w:ascii="Arial" w:hAnsi="Arial" w:cs="Arial"/>
                <w:sz w:val="16"/>
                <w:szCs w:val="16"/>
              </w:rPr>
              <w:t>կուտակումով</w:t>
            </w:r>
          </w:p>
        </w:tc>
        <w:tc>
          <w:tcPr>
            <w:tcW w:w="820" w:type="dxa"/>
            <w:tcBorders>
              <w:top w:val="nil"/>
              <w:left w:val="nil"/>
              <w:bottom w:val="single" w:sz="4" w:space="0" w:color="auto"/>
              <w:right w:val="single" w:sz="4" w:space="0" w:color="auto"/>
            </w:tcBorders>
            <w:shd w:val="clear" w:color="auto" w:fill="auto"/>
            <w:noWrap/>
            <w:vAlign w:val="center"/>
            <w:hideMark/>
          </w:tcPr>
          <w:p w14:paraId="1491E1FA"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3B96F78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431.000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29A3E43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0.115</w:t>
            </w:r>
          </w:p>
        </w:tc>
        <w:tc>
          <w:tcPr>
            <w:tcW w:w="1540" w:type="dxa"/>
            <w:tcBorders>
              <w:top w:val="nil"/>
              <w:left w:val="nil"/>
              <w:bottom w:val="single" w:sz="4" w:space="0" w:color="auto"/>
              <w:right w:val="single" w:sz="4" w:space="0" w:color="auto"/>
            </w:tcBorders>
            <w:shd w:val="clear" w:color="auto" w:fill="auto"/>
            <w:noWrap/>
            <w:vAlign w:val="center"/>
            <w:hideMark/>
          </w:tcPr>
          <w:p w14:paraId="0F7705D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49.383</w:t>
            </w:r>
          </w:p>
        </w:tc>
      </w:tr>
      <w:tr w:rsidR="00864299" w:rsidRPr="00864299" w14:paraId="6EBBBF6A"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B6D46D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w:t>
            </w:r>
          </w:p>
        </w:tc>
        <w:tc>
          <w:tcPr>
            <w:tcW w:w="4660" w:type="dxa"/>
            <w:tcBorders>
              <w:top w:val="single" w:sz="4" w:space="0" w:color="auto"/>
              <w:left w:val="nil"/>
              <w:bottom w:val="nil"/>
              <w:right w:val="single" w:sz="4" w:space="0" w:color="auto"/>
            </w:tcBorders>
            <w:shd w:val="clear" w:color="auto" w:fill="auto"/>
            <w:vAlign w:val="center"/>
            <w:hideMark/>
          </w:tcPr>
          <w:p w14:paraId="3A429D10"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Կուտակված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մշակում</w:t>
            </w:r>
            <w:r w:rsidRPr="00864299">
              <w:rPr>
                <w:rFonts w:ascii="Arial Armenian" w:hAnsi="Arial Armenian" w:cs="Arial"/>
                <w:sz w:val="16"/>
                <w:szCs w:val="16"/>
              </w:rPr>
              <w:t xml:space="preserve"> </w:t>
            </w:r>
            <w:r w:rsidRPr="00864299">
              <w:rPr>
                <w:rFonts w:ascii="Arial" w:hAnsi="Arial" w:cs="Arial"/>
                <w:sz w:val="16"/>
                <w:szCs w:val="16"/>
              </w:rPr>
              <w:t>էքսկավատորով</w:t>
            </w:r>
            <w:r w:rsidRPr="00864299">
              <w:rPr>
                <w:rFonts w:ascii="Arial Armenian" w:hAnsi="Arial Armenian" w:cs="Arial"/>
                <w:sz w:val="16"/>
                <w:szCs w:val="16"/>
              </w:rPr>
              <w:t xml:space="preserve"> (0,65</w:t>
            </w:r>
            <w:r w:rsidRPr="00864299">
              <w:rPr>
                <w:rFonts w:ascii="Arial" w:hAnsi="Arial" w:cs="Arial"/>
                <w:sz w:val="16"/>
                <w:szCs w:val="16"/>
              </w:rPr>
              <w:t>մ</w:t>
            </w:r>
            <w:r w:rsidRPr="00864299">
              <w:rPr>
                <w:rFonts w:ascii="Arial Armenian" w:hAnsi="Arial Armenian" w:cs="Arial"/>
                <w:sz w:val="16"/>
                <w:szCs w:val="16"/>
              </w:rPr>
              <w:t>3),</w:t>
            </w:r>
            <w:r w:rsidRPr="00864299">
              <w:rPr>
                <w:rFonts w:ascii="Arial" w:hAnsi="Arial" w:cs="Arial"/>
                <w:sz w:val="16"/>
                <w:szCs w:val="16"/>
              </w:rPr>
              <w:t>բարձելով</w:t>
            </w:r>
            <w:r w:rsidRPr="00864299">
              <w:rPr>
                <w:rFonts w:ascii="Arial Armenian" w:hAnsi="Arial Armenian" w:cs="Arial"/>
                <w:sz w:val="16"/>
                <w:szCs w:val="16"/>
              </w:rPr>
              <w:t xml:space="preserve"> </w:t>
            </w:r>
            <w:r w:rsidRPr="00864299">
              <w:rPr>
                <w:rFonts w:ascii="Arial" w:hAnsi="Arial" w:cs="Arial"/>
                <w:sz w:val="16"/>
                <w:szCs w:val="16"/>
              </w:rPr>
              <w:t>ա</w:t>
            </w:r>
            <w:r w:rsidRPr="00864299">
              <w:rPr>
                <w:rFonts w:ascii="Arial Armenian" w:hAnsi="Arial Armenian" w:cs="Arial"/>
                <w:sz w:val="16"/>
                <w:szCs w:val="16"/>
              </w:rPr>
              <w:t>/</w:t>
            </w:r>
            <w:r w:rsidRPr="00864299">
              <w:rPr>
                <w:rFonts w:ascii="Arial" w:hAnsi="Arial" w:cs="Arial"/>
                <w:sz w:val="16"/>
                <w:szCs w:val="16"/>
              </w:rPr>
              <w:t>ինքնաթափ</w:t>
            </w:r>
            <w:r w:rsidRPr="00864299">
              <w:rPr>
                <w:rFonts w:ascii="Arial Armenian" w:hAnsi="Arial Armenian" w:cs="Arial"/>
                <w:sz w:val="16"/>
                <w:szCs w:val="16"/>
              </w:rPr>
              <w:t xml:space="preserve"> </w:t>
            </w:r>
            <w:r w:rsidRPr="00864299">
              <w:rPr>
                <w:rFonts w:ascii="Arial" w:hAnsi="Arial" w:cs="Arial"/>
                <w:sz w:val="16"/>
                <w:szCs w:val="16"/>
              </w:rPr>
              <w:t>մեքենաների</w:t>
            </w:r>
            <w:r w:rsidRPr="00864299">
              <w:rPr>
                <w:rFonts w:ascii="Arial Armenian" w:hAnsi="Arial Armenian" w:cs="Arial"/>
                <w:sz w:val="16"/>
                <w:szCs w:val="16"/>
              </w:rPr>
              <w:t xml:space="preserve"> </w:t>
            </w:r>
            <w:r w:rsidRPr="00864299">
              <w:rPr>
                <w:rFonts w:ascii="Arial" w:hAnsi="Arial" w:cs="Arial"/>
                <w:sz w:val="16"/>
                <w:szCs w:val="16"/>
              </w:rPr>
              <w:t>վրա</w:t>
            </w:r>
          </w:p>
        </w:tc>
        <w:tc>
          <w:tcPr>
            <w:tcW w:w="820" w:type="dxa"/>
            <w:tcBorders>
              <w:top w:val="nil"/>
              <w:left w:val="nil"/>
              <w:bottom w:val="single" w:sz="4" w:space="0" w:color="auto"/>
              <w:right w:val="single" w:sz="4" w:space="0" w:color="auto"/>
            </w:tcBorders>
            <w:shd w:val="clear" w:color="auto" w:fill="auto"/>
            <w:noWrap/>
            <w:vAlign w:val="center"/>
            <w:hideMark/>
          </w:tcPr>
          <w:p w14:paraId="28904030"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40FB2EF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431.000</w:t>
            </w:r>
          </w:p>
        </w:tc>
        <w:tc>
          <w:tcPr>
            <w:tcW w:w="1360" w:type="dxa"/>
            <w:tcBorders>
              <w:top w:val="nil"/>
              <w:left w:val="nil"/>
              <w:bottom w:val="single" w:sz="4" w:space="0" w:color="auto"/>
              <w:right w:val="single" w:sz="4" w:space="0" w:color="auto"/>
            </w:tcBorders>
            <w:shd w:val="clear" w:color="auto" w:fill="auto"/>
            <w:noWrap/>
            <w:vAlign w:val="center"/>
            <w:hideMark/>
          </w:tcPr>
          <w:p w14:paraId="7F45255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0.195</w:t>
            </w:r>
          </w:p>
        </w:tc>
        <w:tc>
          <w:tcPr>
            <w:tcW w:w="1540" w:type="dxa"/>
            <w:tcBorders>
              <w:top w:val="nil"/>
              <w:left w:val="nil"/>
              <w:bottom w:val="single" w:sz="4" w:space="0" w:color="auto"/>
              <w:right w:val="single" w:sz="4" w:space="0" w:color="auto"/>
            </w:tcBorders>
            <w:shd w:val="clear" w:color="auto" w:fill="auto"/>
            <w:noWrap/>
            <w:vAlign w:val="center"/>
            <w:hideMark/>
          </w:tcPr>
          <w:p w14:paraId="1AB6B7F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84.184</w:t>
            </w:r>
          </w:p>
        </w:tc>
      </w:tr>
      <w:tr w:rsidR="00864299" w:rsidRPr="00864299" w14:paraId="795C5672"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3AB330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w:t>
            </w:r>
          </w:p>
        </w:tc>
        <w:tc>
          <w:tcPr>
            <w:tcW w:w="4660" w:type="dxa"/>
            <w:tcBorders>
              <w:top w:val="single" w:sz="4" w:space="0" w:color="auto"/>
              <w:left w:val="nil"/>
              <w:bottom w:val="nil"/>
              <w:right w:val="single" w:sz="4" w:space="0" w:color="auto"/>
            </w:tcBorders>
            <w:shd w:val="clear" w:color="auto" w:fill="auto"/>
            <w:vAlign w:val="center"/>
            <w:hideMark/>
          </w:tcPr>
          <w:p w14:paraId="49D2692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Ավելորդ</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7</w:t>
            </w:r>
            <w:r w:rsidRPr="00864299">
              <w:rPr>
                <w:rFonts w:ascii="Arial" w:hAnsi="Arial" w:cs="Arial"/>
                <w:sz w:val="16"/>
                <w:szCs w:val="16"/>
              </w:rPr>
              <w:t>կմ</w:t>
            </w:r>
            <w:r w:rsidRPr="00864299">
              <w:rPr>
                <w:rFonts w:ascii="Arial Armenian" w:hAnsi="Arial Armenian" w:cs="Arial"/>
                <w:sz w:val="16"/>
                <w:szCs w:val="16"/>
              </w:rPr>
              <w:t xml:space="preserve"> </w:t>
            </w:r>
            <w:r w:rsidRPr="00864299">
              <w:rPr>
                <w:rFonts w:ascii="Arial" w:hAnsi="Arial" w:cs="Arial"/>
                <w:sz w:val="16"/>
                <w:szCs w:val="16"/>
              </w:rPr>
              <w:t>հեռ</w:t>
            </w:r>
            <w:r w:rsidRPr="00864299">
              <w:rPr>
                <w:rFonts w:ascii="Arial Armenian" w:hAnsi="Arial Armenian" w:cs="Arial"/>
                <w:sz w:val="16"/>
                <w:szCs w:val="16"/>
              </w:rPr>
              <w:t>.</w:t>
            </w:r>
            <w:r w:rsidRPr="00864299">
              <w:rPr>
                <w:rFonts w:ascii="Arial" w:hAnsi="Arial" w:cs="Arial"/>
                <w:sz w:val="16"/>
                <w:szCs w:val="16"/>
              </w:rPr>
              <w:t>վրա</w:t>
            </w:r>
            <w:r w:rsidRPr="00864299">
              <w:rPr>
                <w:rFonts w:ascii="Arial Armenian" w:hAnsi="Arial Armenian" w:cs="Arial"/>
                <w:sz w:val="16"/>
                <w:szCs w:val="16"/>
              </w:rPr>
              <w:t xml:space="preserve">  </w:t>
            </w:r>
            <w:r w:rsidRPr="00864299">
              <w:rPr>
                <w:rFonts w:ascii="Arial" w:hAnsi="Arial" w:cs="Arial"/>
                <w:sz w:val="16"/>
                <w:szCs w:val="16"/>
              </w:rPr>
              <w:t>լցակույտ</w:t>
            </w:r>
            <w:r w:rsidRPr="00864299">
              <w:rPr>
                <w:rFonts w:ascii="Arial Armenian" w:hAnsi="Arial Armenian" w:cs="Arial"/>
                <w:sz w:val="16"/>
                <w:szCs w:val="16"/>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14:paraId="281867BE"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single" w:sz="4" w:space="0" w:color="auto"/>
              <w:right w:val="single" w:sz="4" w:space="0" w:color="auto"/>
            </w:tcBorders>
            <w:shd w:val="clear" w:color="auto" w:fill="auto"/>
            <w:noWrap/>
            <w:vAlign w:val="center"/>
            <w:hideMark/>
          </w:tcPr>
          <w:p w14:paraId="4B50997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775.80</w:t>
            </w:r>
          </w:p>
        </w:tc>
        <w:tc>
          <w:tcPr>
            <w:tcW w:w="1360" w:type="dxa"/>
            <w:tcBorders>
              <w:top w:val="nil"/>
              <w:left w:val="nil"/>
              <w:bottom w:val="single" w:sz="4" w:space="0" w:color="auto"/>
              <w:right w:val="single" w:sz="4" w:space="0" w:color="auto"/>
            </w:tcBorders>
            <w:shd w:val="clear" w:color="auto" w:fill="auto"/>
            <w:noWrap/>
            <w:vAlign w:val="center"/>
            <w:hideMark/>
          </w:tcPr>
          <w:p w14:paraId="6E1B97C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3.076</w:t>
            </w:r>
          </w:p>
        </w:tc>
        <w:tc>
          <w:tcPr>
            <w:tcW w:w="1540" w:type="dxa"/>
            <w:tcBorders>
              <w:top w:val="nil"/>
              <w:left w:val="nil"/>
              <w:bottom w:val="single" w:sz="4" w:space="0" w:color="auto"/>
              <w:right w:val="single" w:sz="4" w:space="0" w:color="auto"/>
            </w:tcBorders>
            <w:shd w:val="clear" w:color="auto" w:fill="auto"/>
            <w:noWrap/>
            <w:vAlign w:val="center"/>
            <w:hideMark/>
          </w:tcPr>
          <w:p w14:paraId="339BC18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2386.316</w:t>
            </w:r>
          </w:p>
        </w:tc>
      </w:tr>
      <w:tr w:rsidR="00864299" w:rsidRPr="00864299" w14:paraId="0B932B3C"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66D3DA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07E36C1E"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Աշխատանք</w:t>
            </w:r>
            <w:r w:rsidRPr="00864299">
              <w:rPr>
                <w:rFonts w:ascii="Arial Armenian" w:hAnsi="Arial Armenian" w:cs="Arial"/>
                <w:sz w:val="16"/>
                <w:szCs w:val="16"/>
              </w:rPr>
              <w:t xml:space="preserve"> </w:t>
            </w:r>
            <w:r w:rsidRPr="00864299">
              <w:rPr>
                <w:rFonts w:ascii="Arial" w:hAnsi="Arial" w:cs="Arial"/>
                <w:sz w:val="16"/>
                <w:szCs w:val="16"/>
              </w:rPr>
              <w:t>լցակույտում</w:t>
            </w:r>
          </w:p>
        </w:tc>
        <w:tc>
          <w:tcPr>
            <w:tcW w:w="820" w:type="dxa"/>
            <w:tcBorders>
              <w:top w:val="nil"/>
              <w:left w:val="nil"/>
              <w:bottom w:val="single" w:sz="4" w:space="0" w:color="auto"/>
              <w:right w:val="single" w:sz="4" w:space="0" w:color="auto"/>
            </w:tcBorders>
            <w:shd w:val="clear" w:color="auto" w:fill="auto"/>
            <w:noWrap/>
            <w:vAlign w:val="center"/>
            <w:hideMark/>
          </w:tcPr>
          <w:p w14:paraId="3AB767B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2912560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431.00</w:t>
            </w:r>
          </w:p>
        </w:tc>
        <w:tc>
          <w:tcPr>
            <w:tcW w:w="1360" w:type="dxa"/>
            <w:tcBorders>
              <w:top w:val="nil"/>
              <w:left w:val="nil"/>
              <w:bottom w:val="single" w:sz="4" w:space="0" w:color="auto"/>
              <w:right w:val="single" w:sz="4" w:space="0" w:color="auto"/>
            </w:tcBorders>
            <w:shd w:val="clear" w:color="auto" w:fill="auto"/>
            <w:noWrap/>
            <w:vAlign w:val="center"/>
            <w:hideMark/>
          </w:tcPr>
          <w:p w14:paraId="3F7C45F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0.056</w:t>
            </w:r>
          </w:p>
        </w:tc>
        <w:tc>
          <w:tcPr>
            <w:tcW w:w="1540" w:type="dxa"/>
            <w:tcBorders>
              <w:top w:val="nil"/>
              <w:left w:val="nil"/>
              <w:bottom w:val="single" w:sz="4" w:space="0" w:color="auto"/>
              <w:right w:val="single" w:sz="4" w:space="0" w:color="auto"/>
            </w:tcBorders>
            <w:shd w:val="clear" w:color="auto" w:fill="auto"/>
            <w:noWrap/>
            <w:vAlign w:val="center"/>
            <w:hideMark/>
          </w:tcPr>
          <w:p w14:paraId="1D95816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24.041</w:t>
            </w:r>
          </w:p>
        </w:tc>
      </w:tr>
      <w:tr w:rsidR="00864299" w:rsidRPr="00864299" w14:paraId="5B4DB231"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7EE613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w:t>
            </w:r>
          </w:p>
        </w:tc>
        <w:tc>
          <w:tcPr>
            <w:tcW w:w="4660" w:type="dxa"/>
            <w:tcBorders>
              <w:top w:val="nil"/>
              <w:left w:val="nil"/>
              <w:bottom w:val="single" w:sz="4" w:space="0" w:color="auto"/>
              <w:right w:val="single" w:sz="4" w:space="0" w:color="auto"/>
            </w:tcBorders>
            <w:shd w:val="clear" w:color="auto" w:fill="auto"/>
            <w:vAlign w:val="center"/>
            <w:hideMark/>
          </w:tcPr>
          <w:p w14:paraId="7F1401DF"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Հողածածկույթի</w:t>
            </w:r>
            <w:r w:rsidRPr="00864299">
              <w:rPr>
                <w:rFonts w:ascii="Arial Armenian" w:hAnsi="Arial Armenian" w:cs="Arial"/>
                <w:sz w:val="16"/>
                <w:szCs w:val="16"/>
              </w:rPr>
              <w:t xml:space="preserve"> </w:t>
            </w:r>
            <w:r w:rsidRPr="00864299">
              <w:rPr>
                <w:rFonts w:ascii="Arial" w:hAnsi="Arial" w:cs="Arial"/>
                <w:sz w:val="16"/>
                <w:szCs w:val="16"/>
              </w:rPr>
              <w:t>հարթեցում</w:t>
            </w:r>
            <w:r w:rsidRPr="00864299">
              <w:rPr>
                <w:rFonts w:ascii="Arial Armenian" w:hAnsi="Arial Armenian" w:cs="Arial"/>
                <w:sz w:val="16"/>
                <w:szCs w:val="16"/>
              </w:rPr>
              <w:t xml:space="preserve"> </w:t>
            </w:r>
            <w:r w:rsidRPr="00864299">
              <w:rPr>
                <w:rFonts w:ascii="Arial" w:hAnsi="Arial" w:cs="Arial"/>
                <w:sz w:val="16"/>
                <w:szCs w:val="16"/>
              </w:rPr>
              <w:t>մեխանիզմով</w:t>
            </w:r>
          </w:p>
        </w:tc>
        <w:tc>
          <w:tcPr>
            <w:tcW w:w="820" w:type="dxa"/>
            <w:tcBorders>
              <w:top w:val="nil"/>
              <w:left w:val="nil"/>
              <w:bottom w:val="single" w:sz="4" w:space="0" w:color="auto"/>
              <w:right w:val="single" w:sz="4" w:space="0" w:color="auto"/>
            </w:tcBorders>
            <w:shd w:val="clear" w:color="auto" w:fill="auto"/>
            <w:vAlign w:val="center"/>
            <w:hideMark/>
          </w:tcPr>
          <w:p w14:paraId="3D98BD20"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noWrap/>
            <w:vAlign w:val="center"/>
            <w:hideMark/>
          </w:tcPr>
          <w:p w14:paraId="279C4AD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1385.20</w:t>
            </w:r>
          </w:p>
        </w:tc>
        <w:tc>
          <w:tcPr>
            <w:tcW w:w="1360" w:type="dxa"/>
            <w:tcBorders>
              <w:top w:val="nil"/>
              <w:left w:val="nil"/>
              <w:bottom w:val="single" w:sz="4" w:space="0" w:color="auto"/>
              <w:right w:val="single" w:sz="4" w:space="0" w:color="auto"/>
            </w:tcBorders>
            <w:shd w:val="clear" w:color="auto" w:fill="auto"/>
            <w:noWrap/>
            <w:vAlign w:val="center"/>
            <w:hideMark/>
          </w:tcPr>
          <w:p w14:paraId="31F1031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0.017</w:t>
            </w:r>
          </w:p>
        </w:tc>
        <w:tc>
          <w:tcPr>
            <w:tcW w:w="1540" w:type="dxa"/>
            <w:tcBorders>
              <w:top w:val="nil"/>
              <w:left w:val="nil"/>
              <w:bottom w:val="single" w:sz="4" w:space="0" w:color="auto"/>
              <w:right w:val="single" w:sz="4" w:space="0" w:color="auto"/>
            </w:tcBorders>
            <w:shd w:val="clear" w:color="auto" w:fill="auto"/>
            <w:noWrap/>
            <w:vAlign w:val="center"/>
            <w:hideMark/>
          </w:tcPr>
          <w:p w14:paraId="0611288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23.967</w:t>
            </w:r>
          </w:p>
        </w:tc>
      </w:tr>
      <w:tr w:rsidR="00864299" w:rsidRPr="00864299" w14:paraId="4841BE5A"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EB9DD2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w:t>
            </w:r>
          </w:p>
        </w:tc>
        <w:tc>
          <w:tcPr>
            <w:tcW w:w="4660" w:type="dxa"/>
            <w:tcBorders>
              <w:top w:val="nil"/>
              <w:left w:val="nil"/>
              <w:bottom w:val="single" w:sz="4" w:space="0" w:color="auto"/>
              <w:right w:val="single" w:sz="4" w:space="0" w:color="auto"/>
            </w:tcBorders>
            <w:shd w:val="clear" w:color="auto" w:fill="auto"/>
            <w:vAlign w:val="center"/>
            <w:hideMark/>
          </w:tcPr>
          <w:p w14:paraId="4B6571AA"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Ավազակոպճային</w:t>
            </w:r>
            <w:r w:rsidRPr="00864299">
              <w:rPr>
                <w:rFonts w:ascii="Arial Armenian" w:hAnsi="Arial Armenian" w:cs="Arial"/>
                <w:sz w:val="16"/>
                <w:szCs w:val="16"/>
              </w:rPr>
              <w:t xml:space="preserve"> </w:t>
            </w:r>
            <w:r w:rsidRPr="00864299">
              <w:rPr>
                <w:rFonts w:ascii="Arial" w:hAnsi="Arial" w:cs="Arial"/>
                <w:sz w:val="16"/>
                <w:szCs w:val="16"/>
              </w:rPr>
              <w:t>նախաշերտի</w:t>
            </w:r>
            <w:r w:rsidRPr="00864299">
              <w:rPr>
                <w:rFonts w:ascii="Arial Armenian" w:hAnsi="Arial Armenian" w:cs="Arial"/>
                <w:sz w:val="16"/>
                <w:szCs w:val="16"/>
              </w:rPr>
              <w:t xml:space="preserve"> </w:t>
            </w:r>
            <w:r w:rsidRPr="00864299">
              <w:rPr>
                <w:rFonts w:ascii="Arial" w:hAnsi="Arial" w:cs="Arial"/>
                <w:sz w:val="16"/>
                <w:szCs w:val="16"/>
              </w:rPr>
              <w:t>կառուցում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հաստությամբ՝տոփանումով</w:t>
            </w:r>
          </w:p>
        </w:tc>
        <w:tc>
          <w:tcPr>
            <w:tcW w:w="820" w:type="dxa"/>
            <w:tcBorders>
              <w:top w:val="nil"/>
              <w:left w:val="nil"/>
              <w:bottom w:val="single" w:sz="4" w:space="0" w:color="auto"/>
              <w:right w:val="single" w:sz="4" w:space="0" w:color="auto"/>
            </w:tcBorders>
            <w:shd w:val="clear" w:color="auto" w:fill="auto"/>
            <w:noWrap/>
            <w:vAlign w:val="center"/>
            <w:hideMark/>
          </w:tcPr>
          <w:p w14:paraId="0DC65A7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0D88E9D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69.30</w:t>
            </w:r>
          </w:p>
        </w:tc>
        <w:tc>
          <w:tcPr>
            <w:tcW w:w="1360" w:type="dxa"/>
            <w:tcBorders>
              <w:top w:val="nil"/>
              <w:left w:val="nil"/>
              <w:bottom w:val="single" w:sz="4" w:space="0" w:color="auto"/>
              <w:right w:val="single" w:sz="4" w:space="0" w:color="auto"/>
            </w:tcBorders>
            <w:shd w:val="clear" w:color="auto" w:fill="auto"/>
            <w:noWrap/>
            <w:vAlign w:val="center"/>
            <w:hideMark/>
          </w:tcPr>
          <w:p w14:paraId="58806EF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8.024</w:t>
            </w:r>
          </w:p>
        </w:tc>
        <w:tc>
          <w:tcPr>
            <w:tcW w:w="1540" w:type="dxa"/>
            <w:tcBorders>
              <w:top w:val="nil"/>
              <w:left w:val="nil"/>
              <w:bottom w:val="single" w:sz="4" w:space="0" w:color="auto"/>
              <w:right w:val="single" w:sz="4" w:space="0" w:color="auto"/>
            </w:tcBorders>
            <w:shd w:val="clear" w:color="auto" w:fill="auto"/>
            <w:noWrap/>
            <w:vAlign w:val="center"/>
            <w:hideMark/>
          </w:tcPr>
          <w:p w14:paraId="522DF5F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556.066</w:t>
            </w:r>
          </w:p>
        </w:tc>
      </w:tr>
      <w:tr w:rsidR="00864299" w:rsidRPr="00864299" w14:paraId="1FF87257"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D30505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w:t>
            </w:r>
          </w:p>
        </w:tc>
        <w:tc>
          <w:tcPr>
            <w:tcW w:w="4660" w:type="dxa"/>
            <w:tcBorders>
              <w:top w:val="nil"/>
              <w:left w:val="nil"/>
              <w:bottom w:val="single" w:sz="4" w:space="0" w:color="auto"/>
              <w:right w:val="single" w:sz="4" w:space="0" w:color="auto"/>
            </w:tcBorders>
            <w:shd w:val="clear" w:color="auto" w:fill="auto"/>
            <w:vAlign w:val="center"/>
            <w:hideMark/>
          </w:tcPr>
          <w:p w14:paraId="61863A85"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Խ</w:t>
            </w:r>
            <w:r w:rsidRPr="00864299">
              <w:rPr>
                <w:rFonts w:ascii="Arial Armenian" w:hAnsi="Arial Armenian" w:cs="Arial Armenian"/>
                <w:sz w:val="16"/>
                <w:szCs w:val="16"/>
              </w:rPr>
              <w:t>×Ç</w:t>
            </w:r>
            <w:r w:rsidRPr="00864299">
              <w:rPr>
                <w:rFonts w:ascii="Arial Armenian" w:hAnsi="Arial Armenian" w:cs="Arial"/>
                <w:sz w:val="16"/>
                <w:szCs w:val="16"/>
              </w:rPr>
              <w:t xml:space="preserve"> ß»ñïÇ </w:t>
            </w:r>
            <w:r w:rsidRPr="00864299">
              <w:rPr>
                <w:rFonts w:ascii="Arial" w:hAnsi="Arial" w:cs="Arial"/>
                <w:sz w:val="16"/>
                <w:szCs w:val="16"/>
              </w:rPr>
              <w:t>պատրաստում</w:t>
            </w:r>
            <w:r w:rsidRPr="00864299">
              <w:rPr>
                <w:rFonts w:ascii="Arial Armenian" w:hAnsi="Arial Armenian" w:cs="Arial"/>
                <w:sz w:val="16"/>
                <w:szCs w:val="16"/>
              </w:rPr>
              <w:t xml:space="preserve"> 15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p>
        </w:tc>
        <w:tc>
          <w:tcPr>
            <w:tcW w:w="820" w:type="dxa"/>
            <w:tcBorders>
              <w:top w:val="nil"/>
              <w:left w:val="nil"/>
              <w:bottom w:val="single" w:sz="4" w:space="0" w:color="auto"/>
              <w:right w:val="single" w:sz="4" w:space="0" w:color="auto"/>
            </w:tcBorders>
            <w:shd w:val="clear" w:color="auto" w:fill="auto"/>
            <w:vAlign w:val="center"/>
            <w:hideMark/>
          </w:tcPr>
          <w:p w14:paraId="757FED42"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vAlign w:val="center"/>
            <w:hideMark/>
          </w:tcPr>
          <w:p w14:paraId="47BE013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1385.2</w:t>
            </w:r>
          </w:p>
        </w:tc>
        <w:tc>
          <w:tcPr>
            <w:tcW w:w="1360" w:type="dxa"/>
            <w:tcBorders>
              <w:top w:val="nil"/>
              <w:left w:val="nil"/>
              <w:bottom w:val="single" w:sz="4" w:space="0" w:color="auto"/>
              <w:right w:val="single" w:sz="4" w:space="0" w:color="auto"/>
            </w:tcBorders>
            <w:shd w:val="clear" w:color="auto" w:fill="auto"/>
            <w:noWrap/>
            <w:vAlign w:val="center"/>
            <w:hideMark/>
          </w:tcPr>
          <w:p w14:paraId="5F41D87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1.567</w:t>
            </w:r>
          </w:p>
        </w:tc>
        <w:tc>
          <w:tcPr>
            <w:tcW w:w="1540" w:type="dxa"/>
            <w:tcBorders>
              <w:top w:val="nil"/>
              <w:left w:val="nil"/>
              <w:bottom w:val="single" w:sz="4" w:space="0" w:color="auto"/>
              <w:right w:val="single" w:sz="4" w:space="0" w:color="auto"/>
            </w:tcBorders>
            <w:shd w:val="clear" w:color="auto" w:fill="auto"/>
            <w:noWrap/>
            <w:vAlign w:val="center"/>
            <w:hideMark/>
          </w:tcPr>
          <w:p w14:paraId="7C1A81F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2170.677</w:t>
            </w:r>
          </w:p>
        </w:tc>
      </w:tr>
      <w:tr w:rsidR="00864299" w:rsidRPr="00864299" w14:paraId="39F81FAA"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947417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w:t>
            </w:r>
          </w:p>
        </w:tc>
        <w:tc>
          <w:tcPr>
            <w:tcW w:w="4660" w:type="dxa"/>
            <w:tcBorders>
              <w:top w:val="nil"/>
              <w:left w:val="nil"/>
              <w:bottom w:val="nil"/>
              <w:right w:val="single" w:sz="4" w:space="0" w:color="auto"/>
            </w:tcBorders>
            <w:shd w:val="clear" w:color="auto" w:fill="auto"/>
            <w:vAlign w:val="center"/>
            <w:hideMark/>
          </w:tcPr>
          <w:p w14:paraId="5DA6F4C7"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Բիտումի</w:t>
            </w:r>
            <w:r w:rsidRPr="00864299">
              <w:rPr>
                <w:rFonts w:ascii="Arial Armenian" w:hAnsi="Arial Armenian" w:cs="Arial"/>
                <w:sz w:val="16"/>
                <w:szCs w:val="16"/>
              </w:rPr>
              <w:t xml:space="preserve"> </w:t>
            </w:r>
            <w:r w:rsidRPr="00864299">
              <w:rPr>
                <w:rFonts w:ascii="Arial" w:hAnsi="Arial" w:cs="Arial"/>
                <w:sz w:val="16"/>
                <w:szCs w:val="16"/>
              </w:rPr>
              <w:t>տարածում</w:t>
            </w:r>
            <w:r w:rsidRPr="00864299">
              <w:rPr>
                <w:rFonts w:ascii="Arial Armenian" w:hAnsi="Arial Armenian" w:cs="Arial"/>
                <w:sz w:val="16"/>
                <w:szCs w:val="16"/>
              </w:rPr>
              <w:t xml:space="preserve">  4.12</w:t>
            </w:r>
            <w:r w:rsidRPr="00864299">
              <w:rPr>
                <w:rFonts w:ascii="Arial" w:hAnsi="Arial" w:cs="Arial"/>
                <w:sz w:val="16"/>
                <w:szCs w:val="16"/>
              </w:rPr>
              <w:t>տ</w:t>
            </w:r>
            <w:r w:rsidRPr="00864299">
              <w:rPr>
                <w:rFonts w:ascii="Arial Armenian" w:hAnsi="Arial Armenian" w:cs="Arial"/>
                <w:sz w:val="16"/>
                <w:szCs w:val="16"/>
              </w:rPr>
              <w:t>/1000</w:t>
            </w:r>
            <w:r w:rsidRPr="00864299">
              <w:rPr>
                <w:rFonts w:ascii="Arial" w:hAnsi="Arial" w:cs="Arial"/>
                <w:sz w:val="16"/>
                <w:szCs w:val="16"/>
              </w:rPr>
              <w:t>մ</w:t>
            </w:r>
            <w:r w:rsidRPr="00864299">
              <w:rPr>
                <w:rFonts w:ascii="Arial Armenian" w:hAnsi="Arial Armenian" w:cs="Arial"/>
                <w:sz w:val="16"/>
                <w:szCs w:val="16"/>
              </w:rPr>
              <w:t xml:space="preserve">2 </w:t>
            </w:r>
          </w:p>
        </w:tc>
        <w:tc>
          <w:tcPr>
            <w:tcW w:w="820" w:type="dxa"/>
            <w:tcBorders>
              <w:top w:val="nil"/>
              <w:left w:val="nil"/>
              <w:bottom w:val="nil"/>
              <w:right w:val="single" w:sz="4" w:space="0" w:color="auto"/>
            </w:tcBorders>
            <w:shd w:val="clear" w:color="auto" w:fill="auto"/>
            <w:noWrap/>
            <w:vAlign w:val="center"/>
            <w:hideMark/>
          </w:tcPr>
          <w:p w14:paraId="690956E0"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nil"/>
              <w:right w:val="single" w:sz="4" w:space="0" w:color="auto"/>
            </w:tcBorders>
            <w:shd w:val="clear" w:color="auto" w:fill="auto"/>
            <w:noWrap/>
            <w:vAlign w:val="center"/>
            <w:hideMark/>
          </w:tcPr>
          <w:p w14:paraId="2656AE6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5.70</w:t>
            </w:r>
          </w:p>
        </w:tc>
        <w:tc>
          <w:tcPr>
            <w:tcW w:w="1360" w:type="dxa"/>
            <w:tcBorders>
              <w:top w:val="nil"/>
              <w:left w:val="nil"/>
              <w:bottom w:val="single" w:sz="4" w:space="0" w:color="auto"/>
              <w:right w:val="single" w:sz="4" w:space="0" w:color="auto"/>
            </w:tcBorders>
            <w:shd w:val="clear" w:color="auto" w:fill="auto"/>
            <w:noWrap/>
            <w:vAlign w:val="center"/>
            <w:hideMark/>
          </w:tcPr>
          <w:p w14:paraId="666CCBB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264.506</w:t>
            </w:r>
          </w:p>
        </w:tc>
        <w:tc>
          <w:tcPr>
            <w:tcW w:w="1540" w:type="dxa"/>
            <w:tcBorders>
              <w:top w:val="nil"/>
              <w:left w:val="nil"/>
              <w:bottom w:val="single" w:sz="4" w:space="0" w:color="auto"/>
              <w:right w:val="single" w:sz="4" w:space="0" w:color="auto"/>
            </w:tcBorders>
            <w:shd w:val="clear" w:color="auto" w:fill="auto"/>
            <w:noWrap/>
            <w:vAlign w:val="center"/>
            <w:hideMark/>
          </w:tcPr>
          <w:p w14:paraId="76D08E8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1507.683</w:t>
            </w:r>
          </w:p>
        </w:tc>
      </w:tr>
      <w:tr w:rsidR="00864299" w:rsidRPr="00864299" w14:paraId="31ADF52D"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EE3A22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9</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7DCFE956"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Մանրահատիկ</w:t>
            </w:r>
            <w:r w:rsidRPr="00864299">
              <w:rPr>
                <w:rFonts w:ascii="Arial Armenian" w:hAnsi="Arial Armenian" w:cs="Arial"/>
                <w:sz w:val="16"/>
                <w:szCs w:val="16"/>
              </w:rPr>
              <w:t xml:space="preserve"> </w:t>
            </w:r>
            <w:r w:rsidRPr="00864299">
              <w:rPr>
                <w:rFonts w:ascii="Arial" w:hAnsi="Arial" w:cs="Arial"/>
                <w:sz w:val="16"/>
                <w:szCs w:val="16"/>
              </w:rPr>
              <w:t>ասֆալտաբետոնե</w:t>
            </w:r>
            <w:r w:rsidRPr="00864299">
              <w:rPr>
                <w:rFonts w:ascii="Arial Armenian" w:hAnsi="Arial Armenian" w:cs="Arial"/>
                <w:sz w:val="16"/>
                <w:szCs w:val="16"/>
              </w:rPr>
              <w:t xml:space="preserve"> </w:t>
            </w:r>
            <w:r w:rsidRPr="00864299">
              <w:rPr>
                <w:rFonts w:ascii="Arial" w:hAnsi="Arial" w:cs="Arial"/>
                <w:sz w:val="16"/>
                <w:szCs w:val="16"/>
              </w:rPr>
              <w:t>ծածկույթի</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 xml:space="preserve"> </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տիպի</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2C37732B"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6649F3E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1385.2</w:t>
            </w:r>
          </w:p>
        </w:tc>
        <w:tc>
          <w:tcPr>
            <w:tcW w:w="1360" w:type="dxa"/>
            <w:tcBorders>
              <w:top w:val="nil"/>
              <w:left w:val="nil"/>
              <w:bottom w:val="single" w:sz="4" w:space="0" w:color="auto"/>
              <w:right w:val="single" w:sz="4" w:space="0" w:color="auto"/>
            </w:tcBorders>
            <w:shd w:val="clear" w:color="auto" w:fill="auto"/>
            <w:noWrap/>
            <w:vAlign w:val="center"/>
            <w:hideMark/>
          </w:tcPr>
          <w:p w14:paraId="3E1E3F4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5.167</w:t>
            </w:r>
          </w:p>
        </w:tc>
        <w:tc>
          <w:tcPr>
            <w:tcW w:w="1540" w:type="dxa"/>
            <w:tcBorders>
              <w:top w:val="nil"/>
              <w:left w:val="nil"/>
              <w:bottom w:val="single" w:sz="4" w:space="0" w:color="auto"/>
              <w:right w:val="single" w:sz="4" w:space="0" w:color="auto"/>
            </w:tcBorders>
            <w:shd w:val="clear" w:color="auto" w:fill="auto"/>
            <w:noWrap/>
            <w:vAlign w:val="center"/>
            <w:hideMark/>
          </w:tcPr>
          <w:p w14:paraId="296F662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7157.520</w:t>
            </w:r>
          </w:p>
        </w:tc>
      </w:tr>
      <w:tr w:rsidR="00864299" w:rsidRPr="00864299" w14:paraId="0406B379"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9A39C7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w:t>
            </w:r>
          </w:p>
        </w:tc>
        <w:tc>
          <w:tcPr>
            <w:tcW w:w="4660" w:type="dxa"/>
            <w:tcBorders>
              <w:top w:val="nil"/>
              <w:left w:val="nil"/>
              <w:bottom w:val="single" w:sz="4" w:space="0" w:color="auto"/>
              <w:right w:val="single" w:sz="4" w:space="0" w:color="auto"/>
            </w:tcBorders>
            <w:shd w:val="clear" w:color="auto" w:fill="auto"/>
            <w:vAlign w:val="center"/>
            <w:hideMark/>
          </w:tcPr>
          <w:p w14:paraId="14B7126C"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Կողնակների</w:t>
            </w:r>
            <w:r w:rsidRPr="00864299">
              <w:rPr>
                <w:rFonts w:ascii="Arial Armenian" w:hAnsi="Arial Armenian" w:cs="Arial"/>
                <w:sz w:val="16"/>
                <w:szCs w:val="16"/>
              </w:rPr>
              <w:t xml:space="preserve"> </w:t>
            </w:r>
            <w:r w:rsidRPr="00864299">
              <w:rPr>
                <w:rFonts w:ascii="Arial" w:hAnsi="Arial" w:cs="Arial"/>
                <w:sz w:val="16"/>
                <w:szCs w:val="16"/>
              </w:rPr>
              <w:t>լրացում</w:t>
            </w:r>
            <w:r w:rsidRPr="00864299">
              <w:rPr>
                <w:rFonts w:ascii="Arial Armenian" w:hAnsi="Arial Armenian" w:cs="Arial"/>
                <w:sz w:val="16"/>
                <w:szCs w:val="16"/>
              </w:rPr>
              <w:t xml:space="preserve"> </w:t>
            </w:r>
            <w:r w:rsidRPr="00864299">
              <w:rPr>
                <w:rFonts w:ascii="Arial" w:hAnsi="Arial" w:cs="Arial"/>
                <w:sz w:val="16"/>
                <w:szCs w:val="16"/>
              </w:rPr>
              <w:t>ավազակոպիճով</w:t>
            </w:r>
            <w:r w:rsidRPr="00864299">
              <w:rPr>
                <w:rFonts w:ascii="Arial Armenian" w:hAnsi="Arial Armenian" w:cs="Arial"/>
                <w:sz w:val="16"/>
                <w:szCs w:val="16"/>
              </w:rPr>
              <w:t xml:space="preserve"> h=10</w:t>
            </w:r>
            <w:r w:rsidRPr="00864299">
              <w:rPr>
                <w:rFonts w:ascii="Arial" w:hAnsi="Arial" w:cs="Arial"/>
                <w:sz w:val="16"/>
                <w:szCs w:val="16"/>
              </w:rPr>
              <w:t>սմ</w:t>
            </w:r>
          </w:p>
        </w:tc>
        <w:tc>
          <w:tcPr>
            <w:tcW w:w="820" w:type="dxa"/>
            <w:tcBorders>
              <w:top w:val="nil"/>
              <w:left w:val="nil"/>
              <w:bottom w:val="single" w:sz="4" w:space="0" w:color="auto"/>
              <w:right w:val="single" w:sz="4" w:space="0" w:color="auto"/>
            </w:tcBorders>
            <w:shd w:val="clear" w:color="auto" w:fill="auto"/>
            <w:noWrap/>
            <w:vAlign w:val="center"/>
            <w:hideMark/>
          </w:tcPr>
          <w:p w14:paraId="4E4A76E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w:t>
            </w:r>
            <w:r w:rsidRPr="00864299">
              <w:rPr>
                <w:rFonts w:ascii="Arial" w:hAnsi="Arial" w:cs="Arial"/>
                <w:sz w:val="16"/>
                <w:szCs w:val="16"/>
              </w:rPr>
              <w:t>մ</w:t>
            </w:r>
            <w:r w:rsidRPr="00864299">
              <w:rPr>
                <w:rFonts w:ascii="Calibri" w:hAnsi="Calibri" w:cs="Calibri"/>
                <w:sz w:val="16"/>
                <w:szCs w:val="16"/>
              </w:rPr>
              <w:t>²</w:t>
            </w:r>
          </w:p>
        </w:tc>
        <w:tc>
          <w:tcPr>
            <w:tcW w:w="940" w:type="dxa"/>
            <w:tcBorders>
              <w:top w:val="nil"/>
              <w:left w:val="nil"/>
              <w:bottom w:val="single" w:sz="4" w:space="0" w:color="auto"/>
              <w:right w:val="single" w:sz="4" w:space="0" w:color="auto"/>
            </w:tcBorders>
            <w:shd w:val="clear" w:color="auto" w:fill="auto"/>
            <w:noWrap/>
            <w:vAlign w:val="center"/>
            <w:hideMark/>
          </w:tcPr>
          <w:p w14:paraId="19C0423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4.64</w:t>
            </w:r>
          </w:p>
        </w:tc>
        <w:tc>
          <w:tcPr>
            <w:tcW w:w="1360" w:type="dxa"/>
            <w:tcBorders>
              <w:top w:val="nil"/>
              <w:left w:val="nil"/>
              <w:bottom w:val="single" w:sz="4" w:space="0" w:color="auto"/>
              <w:right w:val="single" w:sz="4" w:space="0" w:color="auto"/>
            </w:tcBorders>
            <w:shd w:val="clear" w:color="auto" w:fill="auto"/>
            <w:noWrap/>
            <w:vAlign w:val="center"/>
            <w:hideMark/>
          </w:tcPr>
          <w:p w14:paraId="7FB886E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48.030</w:t>
            </w:r>
          </w:p>
        </w:tc>
        <w:tc>
          <w:tcPr>
            <w:tcW w:w="1540" w:type="dxa"/>
            <w:tcBorders>
              <w:top w:val="nil"/>
              <w:left w:val="nil"/>
              <w:bottom w:val="single" w:sz="4" w:space="0" w:color="auto"/>
              <w:right w:val="single" w:sz="4" w:space="0" w:color="auto"/>
            </w:tcBorders>
            <w:shd w:val="clear" w:color="auto" w:fill="auto"/>
            <w:noWrap/>
            <w:vAlign w:val="center"/>
            <w:hideMark/>
          </w:tcPr>
          <w:p w14:paraId="651C26B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222.860</w:t>
            </w:r>
          </w:p>
        </w:tc>
      </w:tr>
      <w:tr w:rsidR="00864299" w:rsidRPr="00864299" w14:paraId="1FC3DECE" w14:textId="77777777" w:rsidTr="00DE3569">
        <w:trPr>
          <w:trHeight w:val="30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01FCCC7"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nil"/>
              <w:left w:val="nil"/>
              <w:bottom w:val="single" w:sz="4" w:space="0" w:color="auto"/>
              <w:right w:val="single" w:sz="4" w:space="0" w:color="auto"/>
            </w:tcBorders>
            <w:shd w:val="clear" w:color="auto" w:fill="auto"/>
            <w:vAlign w:val="center"/>
            <w:hideMark/>
          </w:tcPr>
          <w:p w14:paraId="2EFF9B07"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p>
        </w:tc>
        <w:tc>
          <w:tcPr>
            <w:tcW w:w="820" w:type="dxa"/>
            <w:tcBorders>
              <w:top w:val="nil"/>
              <w:left w:val="nil"/>
              <w:bottom w:val="single" w:sz="4" w:space="0" w:color="auto"/>
              <w:right w:val="single" w:sz="4" w:space="0" w:color="auto"/>
            </w:tcBorders>
            <w:shd w:val="clear" w:color="auto" w:fill="auto"/>
            <w:vAlign w:val="center"/>
            <w:hideMark/>
          </w:tcPr>
          <w:p w14:paraId="1EEB1FE1"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940" w:type="dxa"/>
            <w:tcBorders>
              <w:top w:val="nil"/>
              <w:left w:val="nil"/>
              <w:bottom w:val="single" w:sz="4" w:space="0" w:color="auto"/>
              <w:right w:val="single" w:sz="4" w:space="0" w:color="auto"/>
            </w:tcBorders>
            <w:shd w:val="clear" w:color="auto" w:fill="auto"/>
            <w:vAlign w:val="center"/>
            <w:hideMark/>
          </w:tcPr>
          <w:p w14:paraId="3D32C764"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360" w:type="dxa"/>
            <w:tcBorders>
              <w:top w:val="nil"/>
              <w:left w:val="nil"/>
              <w:bottom w:val="single" w:sz="4" w:space="0" w:color="auto"/>
              <w:right w:val="single" w:sz="4" w:space="0" w:color="auto"/>
            </w:tcBorders>
            <w:shd w:val="clear" w:color="auto" w:fill="auto"/>
            <w:vAlign w:val="center"/>
            <w:hideMark/>
          </w:tcPr>
          <w:p w14:paraId="60181A32"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540" w:type="dxa"/>
            <w:tcBorders>
              <w:top w:val="nil"/>
              <w:left w:val="nil"/>
              <w:bottom w:val="single" w:sz="4" w:space="0" w:color="auto"/>
              <w:right w:val="single" w:sz="4" w:space="0" w:color="auto"/>
            </w:tcBorders>
            <w:shd w:val="clear" w:color="auto" w:fill="auto"/>
            <w:vAlign w:val="center"/>
            <w:hideMark/>
          </w:tcPr>
          <w:p w14:paraId="17B1EC53" w14:textId="77777777" w:rsidR="00864299" w:rsidRPr="00864299" w:rsidRDefault="00864299" w:rsidP="00864299">
            <w:pPr>
              <w:jc w:val="center"/>
              <w:rPr>
                <w:rFonts w:ascii="Arial Armenian" w:hAnsi="Arial Armenian" w:cs="Arial"/>
                <w:b/>
                <w:bCs/>
              </w:rPr>
            </w:pPr>
            <w:r w:rsidRPr="00864299">
              <w:rPr>
                <w:rFonts w:ascii="Arial Armenian" w:hAnsi="Arial Armenian" w:cs="Arial"/>
                <w:b/>
                <w:bCs/>
              </w:rPr>
              <w:t>14182.70</w:t>
            </w:r>
          </w:p>
        </w:tc>
      </w:tr>
      <w:tr w:rsidR="00864299" w:rsidRPr="00864299" w14:paraId="46DAA654" w14:textId="77777777" w:rsidTr="00DE3569">
        <w:trPr>
          <w:trHeight w:val="57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847569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c>
          <w:tcPr>
            <w:tcW w:w="4660" w:type="dxa"/>
            <w:tcBorders>
              <w:top w:val="nil"/>
              <w:left w:val="nil"/>
              <w:bottom w:val="nil"/>
              <w:right w:val="single" w:sz="4" w:space="0" w:color="auto"/>
            </w:tcBorders>
            <w:shd w:val="clear" w:color="auto" w:fill="auto"/>
            <w:vAlign w:val="center"/>
            <w:hideMark/>
          </w:tcPr>
          <w:p w14:paraId="23D1727D" w14:textId="77777777" w:rsidR="00864299" w:rsidRPr="00864299" w:rsidRDefault="00864299" w:rsidP="00864299">
            <w:pPr>
              <w:jc w:val="center"/>
              <w:rPr>
                <w:rFonts w:ascii="Arial Armenian" w:hAnsi="Arial Armenian" w:cs="Arial"/>
                <w:b/>
                <w:bCs/>
                <w:sz w:val="22"/>
                <w:szCs w:val="22"/>
              </w:rPr>
            </w:pPr>
            <w:r w:rsidRPr="00864299">
              <w:rPr>
                <w:rFonts w:ascii="Arial" w:hAnsi="Arial" w:cs="Arial"/>
                <w:b/>
                <w:bCs/>
                <w:sz w:val="22"/>
                <w:szCs w:val="22"/>
              </w:rPr>
              <w:t>Ձորաղբյուրի</w:t>
            </w:r>
            <w:r w:rsidRPr="00864299">
              <w:rPr>
                <w:rFonts w:ascii="Arial Armenian" w:hAnsi="Arial Armenian" w:cs="Arial"/>
                <w:b/>
                <w:bCs/>
                <w:sz w:val="22"/>
                <w:szCs w:val="22"/>
              </w:rPr>
              <w:t xml:space="preserve"> </w:t>
            </w:r>
            <w:r w:rsidRPr="00864299">
              <w:rPr>
                <w:rFonts w:ascii="Arial" w:hAnsi="Arial" w:cs="Arial"/>
                <w:b/>
                <w:bCs/>
                <w:sz w:val="22"/>
                <w:szCs w:val="22"/>
              </w:rPr>
              <w:t>Ազատության</w:t>
            </w:r>
            <w:r w:rsidRPr="00864299">
              <w:rPr>
                <w:rFonts w:ascii="Arial Armenian" w:hAnsi="Arial Armenian" w:cs="Arial"/>
                <w:b/>
                <w:bCs/>
                <w:sz w:val="22"/>
                <w:szCs w:val="22"/>
              </w:rPr>
              <w:t xml:space="preserve"> </w:t>
            </w:r>
            <w:r w:rsidRPr="00864299">
              <w:rPr>
                <w:rFonts w:ascii="Arial" w:hAnsi="Arial" w:cs="Arial"/>
                <w:b/>
                <w:bCs/>
                <w:sz w:val="22"/>
                <w:szCs w:val="22"/>
              </w:rPr>
              <w:t>փողոց</w:t>
            </w:r>
            <w:r w:rsidRPr="00864299">
              <w:rPr>
                <w:rFonts w:ascii="Arial Armenian" w:hAnsi="Arial Armenian" w:cs="Arial"/>
                <w:b/>
                <w:bCs/>
                <w:sz w:val="22"/>
                <w:szCs w:val="22"/>
              </w:rPr>
              <w:t xml:space="preserve">  4-</w:t>
            </w:r>
            <w:r w:rsidRPr="00864299">
              <w:rPr>
                <w:rFonts w:ascii="Arial" w:hAnsi="Arial" w:cs="Arial"/>
                <w:b/>
                <w:bCs/>
                <w:sz w:val="22"/>
                <w:szCs w:val="22"/>
              </w:rPr>
              <w:t>րդ</w:t>
            </w:r>
            <w:r w:rsidRPr="00864299">
              <w:rPr>
                <w:rFonts w:ascii="Arial Armenian" w:hAnsi="Arial Armenian" w:cs="Arial"/>
                <w:b/>
                <w:bCs/>
                <w:sz w:val="22"/>
                <w:szCs w:val="22"/>
              </w:rPr>
              <w:t xml:space="preserve"> </w:t>
            </w:r>
            <w:r w:rsidRPr="00864299">
              <w:rPr>
                <w:rFonts w:ascii="Arial" w:hAnsi="Arial" w:cs="Arial"/>
                <w:b/>
                <w:bCs/>
                <w:sz w:val="22"/>
                <w:szCs w:val="22"/>
              </w:rPr>
              <w:t>փակուղի</w:t>
            </w:r>
            <w:r w:rsidRPr="00864299">
              <w:rPr>
                <w:rFonts w:ascii="Arial Armenian" w:hAnsi="Arial Armenian" w:cs="Arial"/>
                <w:b/>
                <w:bCs/>
                <w:sz w:val="22"/>
                <w:szCs w:val="22"/>
              </w:rPr>
              <w:t xml:space="preserve"> L=91 </w:t>
            </w:r>
            <w:r w:rsidRPr="00864299">
              <w:rPr>
                <w:rFonts w:ascii="Arial" w:hAnsi="Arial" w:cs="Arial"/>
                <w:b/>
                <w:bCs/>
                <w:sz w:val="22"/>
                <w:szCs w:val="22"/>
              </w:rPr>
              <w:t>մ</w:t>
            </w:r>
          </w:p>
        </w:tc>
        <w:tc>
          <w:tcPr>
            <w:tcW w:w="820" w:type="dxa"/>
            <w:tcBorders>
              <w:top w:val="nil"/>
              <w:left w:val="nil"/>
              <w:bottom w:val="single" w:sz="4" w:space="0" w:color="auto"/>
              <w:right w:val="single" w:sz="4" w:space="0" w:color="auto"/>
            </w:tcBorders>
            <w:shd w:val="clear" w:color="auto" w:fill="auto"/>
            <w:noWrap/>
            <w:vAlign w:val="center"/>
            <w:hideMark/>
          </w:tcPr>
          <w:p w14:paraId="3521EF84"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14:paraId="71EE6714"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360" w:type="dxa"/>
            <w:tcBorders>
              <w:top w:val="nil"/>
              <w:left w:val="nil"/>
              <w:bottom w:val="nil"/>
              <w:right w:val="single" w:sz="4" w:space="0" w:color="auto"/>
            </w:tcBorders>
            <w:shd w:val="clear" w:color="auto" w:fill="auto"/>
            <w:noWrap/>
            <w:vAlign w:val="center"/>
            <w:hideMark/>
          </w:tcPr>
          <w:p w14:paraId="61F55915"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540" w:type="dxa"/>
            <w:tcBorders>
              <w:top w:val="nil"/>
              <w:left w:val="nil"/>
              <w:bottom w:val="single" w:sz="4" w:space="0" w:color="auto"/>
              <w:right w:val="single" w:sz="4" w:space="0" w:color="auto"/>
            </w:tcBorders>
            <w:shd w:val="clear" w:color="auto" w:fill="auto"/>
            <w:noWrap/>
            <w:vAlign w:val="center"/>
            <w:hideMark/>
          </w:tcPr>
          <w:p w14:paraId="1C676D5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r>
      <w:tr w:rsidR="00864299" w:rsidRPr="00864299" w14:paraId="787E28C5"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D2BCACB"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w:t>
            </w:r>
          </w:p>
        </w:tc>
        <w:tc>
          <w:tcPr>
            <w:tcW w:w="4660" w:type="dxa"/>
            <w:tcBorders>
              <w:top w:val="single" w:sz="4" w:space="0" w:color="auto"/>
              <w:left w:val="nil"/>
              <w:bottom w:val="nil"/>
              <w:right w:val="single" w:sz="4" w:space="0" w:color="auto"/>
            </w:tcBorders>
            <w:shd w:val="clear" w:color="auto" w:fill="auto"/>
            <w:vAlign w:val="center"/>
            <w:hideMark/>
          </w:tcPr>
          <w:p w14:paraId="240FA54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Ճանապարհի</w:t>
            </w:r>
            <w:r w:rsidRPr="00864299">
              <w:rPr>
                <w:rFonts w:ascii="Arial Armenian" w:hAnsi="Arial Armenian" w:cs="Arial"/>
                <w:sz w:val="16"/>
                <w:szCs w:val="16"/>
              </w:rPr>
              <w:t xml:space="preserve"> </w:t>
            </w:r>
            <w:r w:rsidRPr="00864299">
              <w:rPr>
                <w:rFonts w:ascii="Arial" w:hAnsi="Arial" w:cs="Arial"/>
                <w:sz w:val="16"/>
                <w:szCs w:val="16"/>
              </w:rPr>
              <w:t>հագուստի</w:t>
            </w:r>
            <w:r w:rsidRPr="00864299">
              <w:rPr>
                <w:rFonts w:ascii="Arial Armenian" w:hAnsi="Arial Armenian" w:cs="Arial"/>
                <w:sz w:val="16"/>
                <w:szCs w:val="16"/>
              </w:rPr>
              <w:t xml:space="preserve"> </w:t>
            </w:r>
            <w:r w:rsidRPr="00864299">
              <w:rPr>
                <w:rFonts w:ascii="Arial" w:hAnsi="Arial" w:cs="Arial"/>
                <w:sz w:val="16"/>
                <w:szCs w:val="16"/>
              </w:rPr>
              <w:t>պաստառի</w:t>
            </w:r>
            <w:r w:rsidRPr="00864299">
              <w:rPr>
                <w:rFonts w:ascii="Arial Armenian" w:hAnsi="Arial Armenian" w:cs="Arial"/>
                <w:sz w:val="16"/>
                <w:szCs w:val="16"/>
              </w:rPr>
              <w:t xml:space="preserve"> </w:t>
            </w:r>
            <w:r w:rsidRPr="00864299">
              <w:rPr>
                <w:rFonts w:ascii="Arial" w:hAnsi="Arial" w:cs="Arial"/>
                <w:sz w:val="16"/>
                <w:szCs w:val="16"/>
              </w:rPr>
              <w:t>քանդում</w:t>
            </w:r>
            <w:r w:rsidRPr="00864299">
              <w:rPr>
                <w:rFonts w:ascii="Arial Armenian" w:hAnsi="Arial Armenian" w:cs="Arial"/>
                <w:sz w:val="16"/>
                <w:szCs w:val="16"/>
              </w:rPr>
              <w:t xml:space="preserve"> </w:t>
            </w:r>
            <w:r w:rsidRPr="00864299">
              <w:rPr>
                <w:rFonts w:ascii="Arial" w:hAnsi="Arial" w:cs="Arial"/>
                <w:sz w:val="16"/>
                <w:szCs w:val="16"/>
              </w:rPr>
              <w:t>բուլդոզերով՝</w:t>
            </w:r>
            <w:r w:rsidRPr="00864299">
              <w:rPr>
                <w:rFonts w:ascii="Arial Armenian" w:hAnsi="Arial Armenian" w:cs="Arial"/>
                <w:sz w:val="16"/>
                <w:szCs w:val="16"/>
              </w:rPr>
              <w:t xml:space="preserve"> </w:t>
            </w:r>
            <w:r w:rsidRPr="00864299">
              <w:rPr>
                <w:rFonts w:ascii="Arial" w:hAnsi="Arial" w:cs="Arial"/>
                <w:sz w:val="16"/>
                <w:szCs w:val="16"/>
              </w:rPr>
              <w:t>կուտակումով</w:t>
            </w:r>
          </w:p>
        </w:tc>
        <w:tc>
          <w:tcPr>
            <w:tcW w:w="820" w:type="dxa"/>
            <w:tcBorders>
              <w:top w:val="nil"/>
              <w:left w:val="nil"/>
              <w:bottom w:val="single" w:sz="4" w:space="0" w:color="auto"/>
              <w:right w:val="single" w:sz="4" w:space="0" w:color="auto"/>
            </w:tcBorders>
            <w:shd w:val="clear" w:color="auto" w:fill="auto"/>
            <w:vAlign w:val="center"/>
            <w:hideMark/>
          </w:tcPr>
          <w:p w14:paraId="0743DB2D"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vAlign w:val="center"/>
            <w:hideMark/>
          </w:tcPr>
          <w:p w14:paraId="513C0D0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130.100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07CCFB3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0.115</w:t>
            </w:r>
          </w:p>
        </w:tc>
        <w:tc>
          <w:tcPr>
            <w:tcW w:w="1540" w:type="dxa"/>
            <w:tcBorders>
              <w:top w:val="nil"/>
              <w:left w:val="nil"/>
              <w:bottom w:val="single" w:sz="4" w:space="0" w:color="auto"/>
              <w:right w:val="single" w:sz="4" w:space="0" w:color="auto"/>
            </w:tcBorders>
            <w:shd w:val="clear" w:color="auto" w:fill="auto"/>
            <w:noWrap/>
            <w:vAlign w:val="center"/>
            <w:hideMark/>
          </w:tcPr>
          <w:p w14:paraId="5DCF65B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14.907</w:t>
            </w:r>
          </w:p>
        </w:tc>
      </w:tr>
      <w:tr w:rsidR="00864299" w:rsidRPr="00864299" w14:paraId="7BCE1C31"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AEF011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2</w:t>
            </w:r>
          </w:p>
        </w:tc>
        <w:tc>
          <w:tcPr>
            <w:tcW w:w="4660" w:type="dxa"/>
            <w:tcBorders>
              <w:top w:val="single" w:sz="4" w:space="0" w:color="auto"/>
              <w:left w:val="nil"/>
              <w:bottom w:val="nil"/>
              <w:right w:val="single" w:sz="4" w:space="0" w:color="auto"/>
            </w:tcBorders>
            <w:shd w:val="clear" w:color="auto" w:fill="auto"/>
            <w:vAlign w:val="center"/>
            <w:hideMark/>
          </w:tcPr>
          <w:p w14:paraId="5E0A463E"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Կուտակված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մշակում</w:t>
            </w:r>
            <w:r w:rsidRPr="00864299">
              <w:rPr>
                <w:rFonts w:ascii="Arial Armenian" w:hAnsi="Arial Armenian" w:cs="Arial"/>
                <w:sz w:val="16"/>
                <w:szCs w:val="16"/>
              </w:rPr>
              <w:t xml:space="preserve"> </w:t>
            </w:r>
            <w:r w:rsidRPr="00864299">
              <w:rPr>
                <w:rFonts w:ascii="Arial" w:hAnsi="Arial" w:cs="Arial"/>
                <w:sz w:val="16"/>
                <w:szCs w:val="16"/>
              </w:rPr>
              <w:t>էքսկավատորով</w:t>
            </w:r>
            <w:r w:rsidRPr="00864299">
              <w:rPr>
                <w:rFonts w:ascii="Arial Armenian" w:hAnsi="Arial Armenian" w:cs="Arial"/>
                <w:sz w:val="16"/>
                <w:szCs w:val="16"/>
              </w:rPr>
              <w:t xml:space="preserve"> (0,65</w:t>
            </w:r>
            <w:r w:rsidRPr="00864299">
              <w:rPr>
                <w:rFonts w:ascii="Arial" w:hAnsi="Arial" w:cs="Arial"/>
                <w:sz w:val="16"/>
                <w:szCs w:val="16"/>
              </w:rPr>
              <w:t>մ</w:t>
            </w:r>
            <w:r w:rsidRPr="00864299">
              <w:rPr>
                <w:rFonts w:ascii="Arial Armenian" w:hAnsi="Arial Armenian" w:cs="Arial"/>
                <w:sz w:val="16"/>
                <w:szCs w:val="16"/>
              </w:rPr>
              <w:t>3),</w:t>
            </w:r>
            <w:r w:rsidRPr="00864299">
              <w:rPr>
                <w:rFonts w:ascii="Arial" w:hAnsi="Arial" w:cs="Arial"/>
                <w:sz w:val="16"/>
                <w:szCs w:val="16"/>
              </w:rPr>
              <w:t>բարձելով</w:t>
            </w:r>
            <w:r w:rsidRPr="00864299">
              <w:rPr>
                <w:rFonts w:ascii="Arial Armenian" w:hAnsi="Arial Armenian" w:cs="Arial"/>
                <w:sz w:val="16"/>
                <w:szCs w:val="16"/>
              </w:rPr>
              <w:t xml:space="preserve"> </w:t>
            </w:r>
            <w:r w:rsidRPr="00864299">
              <w:rPr>
                <w:rFonts w:ascii="Arial" w:hAnsi="Arial" w:cs="Arial"/>
                <w:sz w:val="16"/>
                <w:szCs w:val="16"/>
              </w:rPr>
              <w:t>ա</w:t>
            </w:r>
            <w:r w:rsidRPr="00864299">
              <w:rPr>
                <w:rFonts w:ascii="Arial Armenian" w:hAnsi="Arial Armenian" w:cs="Arial"/>
                <w:sz w:val="16"/>
                <w:szCs w:val="16"/>
              </w:rPr>
              <w:t>/</w:t>
            </w:r>
            <w:r w:rsidRPr="00864299">
              <w:rPr>
                <w:rFonts w:ascii="Arial" w:hAnsi="Arial" w:cs="Arial"/>
                <w:sz w:val="16"/>
                <w:szCs w:val="16"/>
              </w:rPr>
              <w:t>ինքնաթափ</w:t>
            </w:r>
            <w:r w:rsidRPr="00864299">
              <w:rPr>
                <w:rFonts w:ascii="Arial Armenian" w:hAnsi="Arial Armenian" w:cs="Arial"/>
                <w:sz w:val="16"/>
                <w:szCs w:val="16"/>
              </w:rPr>
              <w:t xml:space="preserve"> </w:t>
            </w:r>
            <w:r w:rsidRPr="00864299">
              <w:rPr>
                <w:rFonts w:ascii="Arial" w:hAnsi="Arial" w:cs="Arial"/>
                <w:sz w:val="16"/>
                <w:szCs w:val="16"/>
              </w:rPr>
              <w:t>մեքենաների</w:t>
            </w:r>
            <w:r w:rsidRPr="00864299">
              <w:rPr>
                <w:rFonts w:ascii="Arial Armenian" w:hAnsi="Arial Armenian" w:cs="Arial"/>
                <w:sz w:val="16"/>
                <w:szCs w:val="16"/>
              </w:rPr>
              <w:t xml:space="preserve"> </w:t>
            </w:r>
            <w:r w:rsidRPr="00864299">
              <w:rPr>
                <w:rFonts w:ascii="Arial" w:hAnsi="Arial" w:cs="Arial"/>
                <w:sz w:val="16"/>
                <w:szCs w:val="16"/>
              </w:rPr>
              <w:t>վրա</w:t>
            </w:r>
          </w:p>
        </w:tc>
        <w:tc>
          <w:tcPr>
            <w:tcW w:w="820" w:type="dxa"/>
            <w:tcBorders>
              <w:top w:val="nil"/>
              <w:left w:val="nil"/>
              <w:bottom w:val="single" w:sz="4" w:space="0" w:color="auto"/>
              <w:right w:val="single" w:sz="4" w:space="0" w:color="auto"/>
            </w:tcBorders>
            <w:shd w:val="clear" w:color="auto" w:fill="auto"/>
            <w:noWrap/>
            <w:vAlign w:val="center"/>
            <w:hideMark/>
          </w:tcPr>
          <w:p w14:paraId="4B35A5C5"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642549F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130.100</w:t>
            </w:r>
          </w:p>
        </w:tc>
        <w:tc>
          <w:tcPr>
            <w:tcW w:w="1360" w:type="dxa"/>
            <w:tcBorders>
              <w:top w:val="nil"/>
              <w:left w:val="nil"/>
              <w:bottom w:val="single" w:sz="4" w:space="0" w:color="auto"/>
              <w:right w:val="single" w:sz="4" w:space="0" w:color="auto"/>
            </w:tcBorders>
            <w:shd w:val="clear" w:color="auto" w:fill="auto"/>
            <w:noWrap/>
            <w:vAlign w:val="center"/>
            <w:hideMark/>
          </w:tcPr>
          <w:p w14:paraId="0593429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0.629</w:t>
            </w:r>
          </w:p>
        </w:tc>
        <w:tc>
          <w:tcPr>
            <w:tcW w:w="1540" w:type="dxa"/>
            <w:tcBorders>
              <w:top w:val="nil"/>
              <w:left w:val="nil"/>
              <w:bottom w:val="single" w:sz="4" w:space="0" w:color="auto"/>
              <w:right w:val="single" w:sz="4" w:space="0" w:color="auto"/>
            </w:tcBorders>
            <w:shd w:val="clear" w:color="auto" w:fill="auto"/>
            <w:noWrap/>
            <w:vAlign w:val="center"/>
            <w:hideMark/>
          </w:tcPr>
          <w:p w14:paraId="7D6DE3E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81.781</w:t>
            </w:r>
          </w:p>
        </w:tc>
      </w:tr>
      <w:tr w:rsidR="00864299" w:rsidRPr="00864299" w14:paraId="729A4411"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D1C7206"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3</w:t>
            </w:r>
          </w:p>
        </w:tc>
        <w:tc>
          <w:tcPr>
            <w:tcW w:w="4660" w:type="dxa"/>
            <w:tcBorders>
              <w:top w:val="single" w:sz="4" w:space="0" w:color="auto"/>
              <w:left w:val="nil"/>
              <w:bottom w:val="nil"/>
              <w:right w:val="single" w:sz="4" w:space="0" w:color="auto"/>
            </w:tcBorders>
            <w:shd w:val="clear" w:color="auto" w:fill="auto"/>
            <w:vAlign w:val="center"/>
            <w:hideMark/>
          </w:tcPr>
          <w:p w14:paraId="374F0B26"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Ավելորդ</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7</w:t>
            </w:r>
            <w:r w:rsidRPr="00864299">
              <w:rPr>
                <w:rFonts w:ascii="Arial" w:hAnsi="Arial" w:cs="Arial"/>
                <w:sz w:val="16"/>
                <w:szCs w:val="16"/>
              </w:rPr>
              <w:t>կմ</w:t>
            </w:r>
            <w:r w:rsidRPr="00864299">
              <w:rPr>
                <w:rFonts w:ascii="Arial Armenian" w:hAnsi="Arial Armenian" w:cs="Arial"/>
                <w:sz w:val="16"/>
                <w:szCs w:val="16"/>
              </w:rPr>
              <w:t xml:space="preserve"> </w:t>
            </w:r>
            <w:r w:rsidRPr="00864299">
              <w:rPr>
                <w:rFonts w:ascii="Arial" w:hAnsi="Arial" w:cs="Arial"/>
                <w:sz w:val="16"/>
                <w:szCs w:val="16"/>
              </w:rPr>
              <w:t>հեռ</w:t>
            </w:r>
            <w:r w:rsidRPr="00864299">
              <w:rPr>
                <w:rFonts w:ascii="Arial Armenian" w:hAnsi="Arial Armenian" w:cs="Arial"/>
                <w:sz w:val="16"/>
                <w:szCs w:val="16"/>
              </w:rPr>
              <w:t>.</w:t>
            </w:r>
            <w:r w:rsidRPr="00864299">
              <w:rPr>
                <w:rFonts w:ascii="Arial" w:hAnsi="Arial" w:cs="Arial"/>
                <w:sz w:val="16"/>
                <w:szCs w:val="16"/>
              </w:rPr>
              <w:t>վրա</w:t>
            </w:r>
            <w:r w:rsidRPr="00864299">
              <w:rPr>
                <w:rFonts w:ascii="Arial Armenian" w:hAnsi="Arial Armenian" w:cs="Arial"/>
                <w:sz w:val="16"/>
                <w:szCs w:val="16"/>
              </w:rPr>
              <w:t xml:space="preserve">  </w:t>
            </w:r>
            <w:r w:rsidRPr="00864299">
              <w:rPr>
                <w:rFonts w:ascii="Arial" w:hAnsi="Arial" w:cs="Arial"/>
                <w:sz w:val="16"/>
                <w:szCs w:val="16"/>
              </w:rPr>
              <w:t>լցակույտ</w:t>
            </w:r>
            <w:r w:rsidRPr="00864299">
              <w:rPr>
                <w:rFonts w:ascii="Arial Armenian" w:hAnsi="Arial Armenian" w:cs="Arial"/>
                <w:sz w:val="16"/>
                <w:szCs w:val="16"/>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14:paraId="6E6B88C5"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single" w:sz="4" w:space="0" w:color="auto"/>
              <w:right w:val="single" w:sz="4" w:space="0" w:color="auto"/>
            </w:tcBorders>
            <w:shd w:val="clear" w:color="auto" w:fill="auto"/>
            <w:noWrap/>
            <w:vAlign w:val="center"/>
            <w:hideMark/>
          </w:tcPr>
          <w:p w14:paraId="2E6AD0D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234.18</w:t>
            </w:r>
          </w:p>
        </w:tc>
        <w:tc>
          <w:tcPr>
            <w:tcW w:w="1360" w:type="dxa"/>
            <w:tcBorders>
              <w:top w:val="nil"/>
              <w:left w:val="nil"/>
              <w:bottom w:val="single" w:sz="4" w:space="0" w:color="auto"/>
              <w:right w:val="single" w:sz="4" w:space="0" w:color="auto"/>
            </w:tcBorders>
            <w:shd w:val="clear" w:color="auto" w:fill="auto"/>
            <w:noWrap/>
            <w:vAlign w:val="center"/>
            <w:hideMark/>
          </w:tcPr>
          <w:p w14:paraId="52DAE23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3.076</w:t>
            </w:r>
          </w:p>
        </w:tc>
        <w:tc>
          <w:tcPr>
            <w:tcW w:w="1540" w:type="dxa"/>
            <w:tcBorders>
              <w:top w:val="nil"/>
              <w:left w:val="nil"/>
              <w:bottom w:val="single" w:sz="4" w:space="0" w:color="auto"/>
              <w:right w:val="single" w:sz="4" w:space="0" w:color="auto"/>
            </w:tcBorders>
            <w:shd w:val="clear" w:color="auto" w:fill="auto"/>
            <w:noWrap/>
            <w:vAlign w:val="center"/>
            <w:hideMark/>
          </w:tcPr>
          <w:p w14:paraId="3225E3A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720.324</w:t>
            </w:r>
          </w:p>
        </w:tc>
      </w:tr>
      <w:tr w:rsidR="00864299" w:rsidRPr="00864299" w14:paraId="7F64EDA0"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332434D"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4</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5A4CB60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Աշխատանք</w:t>
            </w:r>
            <w:r w:rsidRPr="00864299">
              <w:rPr>
                <w:rFonts w:ascii="Arial Armenian" w:hAnsi="Arial Armenian" w:cs="Arial"/>
                <w:sz w:val="16"/>
                <w:szCs w:val="16"/>
              </w:rPr>
              <w:t xml:space="preserve"> </w:t>
            </w:r>
            <w:r w:rsidRPr="00864299">
              <w:rPr>
                <w:rFonts w:ascii="Arial" w:hAnsi="Arial" w:cs="Arial"/>
                <w:sz w:val="16"/>
                <w:szCs w:val="16"/>
              </w:rPr>
              <w:t>լցակույտում</w:t>
            </w:r>
          </w:p>
        </w:tc>
        <w:tc>
          <w:tcPr>
            <w:tcW w:w="820" w:type="dxa"/>
            <w:tcBorders>
              <w:top w:val="nil"/>
              <w:left w:val="nil"/>
              <w:bottom w:val="single" w:sz="4" w:space="0" w:color="auto"/>
              <w:right w:val="single" w:sz="4" w:space="0" w:color="auto"/>
            </w:tcBorders>
            <w:shd w:val="clear" w:color="auto" w:fill="auto"/>
            <w:noWrap/>
            <w:vAlign w:val="center"/>
            <w:hideMark/>
          </w:tcPr>
          <w:p w14:paraId="4BEF978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4194512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130.10</w:t>
            </w:r>
          </w:p>
        </w:tc>
        <w:tc>
          <w:tcPr>
            <w:tcW w:w="1360" w:type="dxa"/>
            <w:tcBorders>
              <w:top w:val="nil"/>
              <w:left w:val="nil"/>
              <w:bottom w:val="single" w:sz="4" w:space="0" w:color="auto"/>
              <w:right w:val="single" w:sz="4" w:space="0" w:color="auto"/>
            </w:tcBorders>
            <w:shd w:val="clear" w:color="auto" w:fill="auto"/>
            <w:noWrap/>
            <w:vAlign w:val="center"/>
            <w:hideMark/>
          </w:tcPr>
          <w:p w14:paraId="71FB54A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0.056</w:t>
            </w:r>
          </w:p>
        </w:tc>
        <w:tc>
          <w:tcPr>
            <w:tcW w:w="1540" w:type="dxa"/>
            <w:tcBorders>
              <w:top w:val="nil"/>
              <w:left w:val="nil"/>
              <w:bottom w:val="single" w:sz="4" w:space="0" w:color="auto"/>
              <w:right w:val="single" w:sz="4" w:space="0" w:color="auto"/>
            </w:tcBorders>
            <w:shd w:val="clear" w:color="auto" w:fill="auto"/>
            <w:noWrap/>
            <w:vAlign w:val="center"/>
            <w:hideMark/>
          </w:tcPr>
          <w:p w14:paraId="51ECAAE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7.257</w:t>
            </w:r>
          </w:p>
        </w:tc>
      </w:tr>
      <w:tr w:rsidR="00864299" w:rsidRPr="00864299" w14:paraId="27A70443"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DFD1C8B"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5</w:t>
            </w:r>
          </w:p>
        </w:tc>
        <w:tc>
          <w:tcPr>
            <w:tcW w:w="4660" w:type="dxa"/>
            <w:tcBorders>
              <w:top w:val="nil"/>
              <w:left w:val="nil"/>
              <w:bottom w:val="single" w:sz="4" w:space="0" w:color="auto"/>
              <w:right w:val="single" w:sz="4" w:space="0" w:color="auto"/>
            </w:tcBorders>
            <w:shd w:val="clear" w:color="auto" w:fill="auto"/>
            <w:vAlign w:val="center"/>
            <w:hideMark/>
          </w:tcPr>
          <w:p w14:paraId="523CDF6E"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Հողածածկույթի</w:t>
            </w:r>
            <w:r w:rsidRPr="00864299">
              <w:rPr>
                <w:rFonts w:ascii="Arial Armenian" w:hAnsi="Arial Armenian" w:cs="Arial"/>
                <w:sz w:val="16"/>
                <w:szCs w:val="16"/>
              </w:rPr>
              <w:t xml:space="preserve"> </w:t>
            </w:r>
            <w:r w:rsidRPr="00864299">
              <w:rPr>
                <w:rFonts w:ascii="Arial" w:hAnsi="Arial" w:cs="Arial"/>
                <w:sz w:val="16"/>
                <w:szCs w:val="16"/>
              </w:rPr>
              <w:t>հարթեցում</w:t>
            </w:r>
            <w:r w:rsidRPr="00864299">
              <w:rPr>
                <w:rFonts w:ascii="Arial Armenian" w:hAnsi="Arial Armenian" w:cs="Arial"/>
                <w:sz w:val="16"/>
                <w:szCs w:val="16"/>
              </w:rPr>
              <w:t xml:space="preserve"> </w:t>
            </w:r>
            <w:r w:rsidRPr="00864299">
              <w:rPr>
                <w:rFonts w:ascii="Arial" w:hAnsi="Arial" w:cs="Arial"/>
                <w:sz w:val="16"/>
                <w:szCs w:val="16"/>
              </w:rPr>
              <w:t>մեխանիզմով</w:t>
            </w:r>
          </w:p>
        </w:tc>
        <w:tc>
          <w:tcPr>
            <w:tcW w:w="820" w:type="dxa"/>
            <w:tcBorders>
              <w:top w:val="nil"/>
              <w:left w:val="nil"/>
              <w:bottom w:val="single" w:sz="4" w:space="0" w:color="auto"/>
              <w:right w:val="single" w:sz="4" w:space="0" w:color="auto"/>
            </w:tcBorders>
            <w:shd w:val="clear" w:color="auto" w:fill="auto"/>
            <w:vAlign w:val="center"/>
            <w:hideMark/>
          </w:tcPr>
          <w:p w14:paraId="04545E20"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noWrap/>
            <w:vAlign w:val="center"/>
            <w:hideMark/>
          </w:tcPr>
          <w:p w14:paraId="33AB98F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528.20</w:t>
            </w:r>
          </w:p>
        </w:tc>
        <w:tc>
          <w:tcPr>
            <w:tcW w:w="1360" w:type="dxa"/>
            <w:tcBorders>
              <w:top w:val="nil"/>
              <w:left w:val="nil"/>
              <w:bottom w:val="single" w:sz="4" w:space="0" w:color="auto"/>
              <w:right w:val="single" w:sz="4" w:space="0" w:color="auto"/>
            </w:tcBorders>
            <w:shd w:val="clear" w:color="auto" w:fill="auto"/>
            <w:noWrap/>
            <w:vAlign w:val="center"/>
            <w:hideMark/>
          </w:tcPr>
          <w:p w14:paraId="5917FD1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0.017</w:t>
            </w:r>
          </w:p>
        </w:tc>
        <w:tc>
          <w:tcPr>
            <w:tcW w:w="1540" w:type="dxa"/>
            <w:tcBorders>
              <w:top w:val="nil"/>
              <w:left w:val="nil"/>
              <w:bottom w:val="single" w:sz="4" w:space="0" w:color="auto"/>
              <w:right w:val="single" w:sz="4" w:space="0" w:color="auto"/>
            </w:tcBorders>
            <w:shd w:val="clear" w:color="auto" w:fill="auto"/>
            <w:noWrap/>
            <w:vAlign w:val="center"/>
            <w:hideMark/>
          </w:tcPr>
          <w:p w14:paraId="08545E0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9.139</w:t>
            </w:r>
          </w:p>
        </w:tc>
      </w:tr>
      <w:tr w:rsidR="00864299" w:rsidRPr="00864299" w14:paraId="4AB35D81"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D5B4526"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6</w:t>
            </w:r>
          </w:p>
        </w:tc>
        <w:tc>
          <w:tcPr>
            <w:tcW w:w="4660" w:type="dxa"/>
            <w:tcBorders>
              <w:top w:val="nil"/>
              <w:left w:val="nil"/>
              <w:bottom w:val="nil"/>
              <w:right w:val="single" w:sz="4" w:space="0" w:color="auto"/>
            </w:tcBorders>
            <w:shd w:val="clear" w:color="auto" w:fill="auto"/>
            <w:vAlign w:val="center"/>
            <w:hideMark/>
          </w:tcPr>
          <w:p w14:paraId="41788F3B"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Դիտահորերի</w:t>
            </w:r>
            <w:r w:rsidRPr="00864299">
              <w:rPr>
                <w:rFonts w:ascii="Arial Armenian" w:hAnsi="Arial Armenian" w:cs="Arial"/>
                <w:sz w:val="16"/>
                <w:szCs w:val="16"/>
              </w:rPr>
              <w:t xml:space="preserve"> </w:t>
            </w:r>
            <w:r w:rsidRPr="00864299">
              <w:rPr>
                <w:rFonts w:ascii="Arial" w:hAnsi="Arial" w:cs="Arial"/>
                <w:sz w:val="16"/>
                <w:szCs w:val="16"/>
              </w:rPr>
              <w:t>ե</w:t>
            </w:r>
            <w:r w:rsidRPr="00864299">
              <w:rPr>
                <w:rFonts w:ascii="Arial Armenian" w:hAnsi="Arial Armenian" w:cs="Arial"/>
                <w:sz w:val="16"/>
                <w:szCs w:val="16"/>
              </w:rPr>
              <w:t>/</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ծածկի</w:t>
            </w:r>
            <w:r w:rsidRPr="00864299">
              <w:rPr>
                <w:rFonts w:ascii="Arial Armenian" w:hAnsi="Arial Armenian" w:cs="Arial"/>
                <w:sz w:val="16"/>
                <w:szCs w:val="16"/>
              </w:rPr>
              <w:t xml:space="preserve"> </w:t>
            </w:r>
            <w:r w:rsidRPr="00864299">
              <w:rPr>
                <w:rFonts w:ascii="Arial" w:hAnsi="Arial" w:cs="Arial"/>
                <w:sz w:val="16"/>
                <w:szCs w:val="16"/>
              </w:rPr>
              <w:t>սալերի</w:t>
            </w:r>
            <w:r w:rsidRPr="00864299">
              <w:rPr>
                <w:rFonts w:ascii="Arial Armenian" w:hAnsi="Arial Armenian" w:cs="Arial"/>
                <w:sz w:val="16"/>
                <w:szCs w:val="16"/>
              </w:rPr>
              <w:t xml:space="preserve"> </w:t>
            </w:r>
            <w:r w:rsidRPr="00864299">
              <w:rPr>
                <w:rFonts w:ascii="Arial" w:hAnsi="Arial" w:cs="Arial"/>
                <w:sz w:val="16"/>
                <w:szCs w:val="16"/>
              </w:rPr>
              <w:t>ապամոնտաժում</w:t>
            </w:r>
            <w:r w:rsidRPr="00864299">
              <w:rPr>
                <w:rFonts w:ascii="Arial Armenian" w:hAnsi="Arial Armenian" w:cs="Arial"/>
                <w:sz w:val="16"/>
                <w:szCs w:val="16"/>
              </w:rPr>
              <w:t>-</w:t>
            </w:r>
            <w:r w:rsidRPr="00864299">
              <w:rPr>
                <w:rFonts w:ascii="Arial" w:hAnsi="Arial" w:cs="Arial"/>
                <w:sz w:val="16"/>
                <w:szCs w:val="16"/>
              </w:rPr>
              <w:t>մոնտաժում</w:t>
            </w:r>
          </w:p>
        </w:tc>
        <w:tc>
          <w:tcPr>
            <w:tcW w:w="820" w:type="dxa"/>
            <w:tcBorders>
              <w:top w:val="nil"/>
              <w:left w:val="nil"/>
              <w:bottom w:val="nil"/>
              <w:right w:val="single" w:sz="4" w:space="0" w:color="auto"/>
            </w:tcBorders>
            <w:shd w:val="clear" w:color="auto" w:fill="auto"/>
            <w:vAlign w:val="center"/>
            <w:hideMark/>
          </w:tcPr>
          <w:p w14:paraId="491BAEC3"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հատ</w:t>
            </w:r>
          </w:p>
        </w:tc>
        <w:tc>
          <w:tcPr>
            <w:tcW w:w="940" w:type="dxa"/>
            <w:tcBorders>
              <w:top w:val="nil"/>
              <w:left w:val="nil"/>
              <w:bottom w:val="nil"/>
              <w:right w:val="single" w:sz="4" w:space="0" w:color="auto"/>
            </w:tcBorders>
            <w:shd w:val="clear" w:color="auto" w:fill="auto"/>
            <w:noWrap/>
            <w:vAlign w:val="center"/>
            <w:hideMark/>
          </w:tcPr>
          <w:p w14:paraId="460C50F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w:t>
            </w:r>
          </w:p>
        </w:tc>
        <w:tc>
          <w:tcPr>
            <w:tcW w:w="1360" w:type="dxa"/>
            <w:tcBorders>
              <w:top w:val="nil"/>
              <w:left w:val="nil"/>
              <w:bottom w:val="single" w:sz="4" w:space="0" w:color="auto"/>
              <w:right w:val="single" w:sz="4" w:space="0" w:color="auto"/>
            </w:tcBorders>
            <w:shd w:val="clear" w:color="auto" w:fill="auto"/>
            <w:noWrap/>
            <w:vAlign w:val="center"/>
            <w:hideMark/>
          </w:tcPr>
          <w:p w14:paraId="618C1E8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2.624</w:t>
            </w:r>
          </w:p>
        </w:tc>
        <w:tc>
          <w:tcPr>
            <w:tcW w:w="1540" w:type="dxa"/>
            <w:tcBorders>
              <w:top w:val="nil"/>
              <w:left w:val="nil"/>
              <w:bottom w:val="single" w:sz="4" w:space="0" w:color="auto"/>
              <w:right w:val="single" w:sz="4" w:space="0" w:color="auto"/>
            </w:tcBorders>
            <w:shd w:val="clear" w:color="auto" w:fill="auto"/>
            <w:noWrap/>
            <w:vAlign w:val="center"/>
            <w:hideMark/>
          </w:tcPr>
          <w:p w14:paraId="577BFD5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2.624</w:t>
            </w:r>
          </w:p>
        </w:tc>
      </w:tr>
      <w:tr w:rsidR="00864299" w:rsidRPr="00864299" w14:paraId="493DDBE3"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E1708B6"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7</w:t>
            </w:r>
          </w:p>
        </w:tc>
        <w:tc>
          <w:tcPr>
            <w:tcW w:w="4660" w:type="dxa"/>
            <w:tcBorders>
              <w:top w:val="single" w:sz="4" w:space="0" w:color="auto"/>
              <w:left w:val="nil"/>
              <w:bottom w:val="nil"/>
              <w:right w:val="single" w:sz="4" w:space="0" w:color="auto"/>
            </w:tcBorders>
            <w:shd w:val="clear" w:color="auto" w:fill="auto"/>
            <w:vAlign w:val="center"/>
            <w:hideMark/>
          </w:tcPr>
          <w:p w14:paraId="34B608B5"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Դիտահորերի</w:t>
            </w:r>
            <w:r w:rsidRPr="00864299">
              <w:rPr>
                <w:rFonts w:ascii="Arial Armenian" w:hAnsi="Arial Armenian" w:cs="Arial"/>
                <w:sz w:val="16"/>
                <w:szCs w:val="16"/>
              </w:rPr>
              <w:t xml:space="preserve"> </w:t>
            </w:r>
            <w:r w:rsidRPr="00864299">
              <w:rPr>
                <w:rFonts w:ascii="Arial" w:hAnsi="Arial" w:cs="Arial"/>
                <w:sz w:val="16"/>
                <w:szCs w:val="16"/>
              </w:rPr>
              <w:t>պատերի</w:t>
            </w:r>
            <w:r w:rsidRPr="00864299">
              <w:rPr>
                <w:rFonts w:ascii="Arial Armenian" w:hAnsi="Arial Armenian" w:cs="Arial"/>
                <w:sz w:val="16"/>
                <w:szCs w:val="16"/>
              </w:rPr>
              <w:t xml:space="preserve"> </w:t>
            </w:r>
            <w:r w:rsidRPr="00864299">
              <w:rPr>
                <w:rFonts w:ascii="Arial" w:hAnsi="Arial" w:cs="Arial"/>
                <w:sz w:val="16"/>
                <w:szCs w:val="16"/>
              </w:rPr>
              <w:t>բարձրացում</w:t>
            </w:r>
          </w:p>
        </w:tc>
        <w:tc>
          <w:tcPr>
            <w:tcW w:w="820" w:type="dxa"/>
            <w:tcBorders>
              <w:top w:val="single" w:sz="4" w:space="0" w:color="auto"/>
              <w:left w:val="nil"/>
              <w:bottom w:val="nil"/>
              <w:right w:val="single" w:sz="4" w:space="0" w:color="auto"/>
            </w:tcBorders>
            <w:shd w:val="clear" w:color="auto" w:fill="auto"/>
            <w:vAlign w:val="center"/>
            <w:hideMark/>
          </w:tcPr>
          <w:p w14:paraId="4678D262"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single" w:sz="4" w:space="0" w:color="auto"/>
              <w:left w:val="nil"/>
              <w:bottom w:val="nil"/>
              <w:right w:val="single" w:sz="4" w:space="0" w:color="auto"/>
            </w:tcBorders>
            <w:shd w:val="clear" w:color="auto" w:fill="auto"/>
            <w:noWrap/>
            <w:vAlign w:val="center"/>
            <w:hideMark/>
          </w:tcPr>
          <w:p w14:paraId="242BD02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0.04</w:t>
            </w:r>
          </w:p>
        </w:tc>
        <w:tc>
          <w:tcPr>
            <w:tcW w:w="1360" w:type="dxa"/>
            <w:tcBorders>
              <w:top w:val="nil"/>
              <w:left w:val="nil"/>
              <w:bottom w:val="single" w:sz="4" w:space="0" w:color="auto"/>
              <w:right w:val="single" w:sz="4" w:space="0" w:color="auto"/>
            </w:tcBorders>
            <w:shd w:val="clear" w:color="auto" w:fill="auto"/>
            <w:noWrap/>
            <w:vAlign w:val="center"/>
            <w:hideMark/>
          </w:tcPr>
          <w:p w14:paraId="3FDCED6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57.563</w:t>
            </w:r>
          </w:p>
        </w:tc>
        <w:tc>
          <w:tcPr>
            <w:tcW w:w="1540" w:type="dxa"/>
            <w:tcBorders>
              <w:top w:val="nil"/>
              <w:left w:val="nil"/>
              <w:bottom w:val="single" w:sz="4" w:space="0" w:color="auto"/>
              <w:right w:val="single" w:sz="4" w:space="0" w:color="auto"/>
            </w:tcBorders>
            <w:shd w:val="clear" w:color="auto" w:fill="auto"/>
            <w:noWrap/>
            <w:vAlign w:val="center"/>
            <w:hideMark/>
          </w:tcPr>
          <w:p w14:paraId="198CCA6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2.303</w:t>
            </w:r>
          </w:p>
        </w:tc>
      </w:tr>
      <w:tr w:rsidR="00864299" w:rsidRPr="00864299" w14:paraId="64E24B1D"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52960B7"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8</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7F7030BB"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Ավազակոպճային</w:t>
            </w:r>
            <w:r w:rsidRPr="00864299">
              <w:rPr>
                <w:rFonts w:ascii="Arial Armenian" w:hAnsi="Arial Armenian" w:cs="Arial"/>
                <w:sz w:val="16"/>
                <w:szCs w:val="16"/>
              </w:rPr>
              <w:t xml:space="preserve"> </w:t>
            </w:r>
            <w:r w:rsidRPr="00864299">
              <w:rPr>
                <w:rFonts w:ascii="Arial" w:hAnsi="Arial" w:cs="Arial"/>
                <w:sz w:val="16"/>
                <w:szCs w:val="16"/>
              </w:rPr>
              <w:t>նախաշերտի</w:t>
            </w:r>
            <w:r w:rsidRPr="00864299">
              <w:rPr>
                <w:rFonts w:ascii="Arial Armenian" w:hAnsi="Arial Armenian" w:cs="Arial"/>
                <w:sz w:val="16"/>
                <w:szCs w:val="16"/>
              </w:rPr>
              <w:t xml:space="preserve"> </w:t>
            </w:r>
            <w:r w:rsidRPr="00864299">
              <w:rPr>
                <w:rFonts w:ascii="Arial" w:hAnsi="Arial" w:cs="Arial"/>
                <w:sz w:val="16"/>
                <w:szCs w:val="16"/>
              </w:rPr>
              <w:t>կառուցում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հաստությամբ՝տոփանումով</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0E0A777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14:paraId="4296AC2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26.43</w:t>
            </w:r>
          </w:p>
        </w:tc>
        <w:tc>
          <w:tcPr>
            <w:tcW w:w="1360" w:type="dxa"/>
            <w:tcBorders>
              <w:top w:val="nil"/>
              <w:left w:val="nil"/>
              <w:bottom w:val="single" w:sz="4" w:space="0" w:color="auto"/>
              <w:right w:val="single" w:sz="4" w:space="0" w:color="auto"/>
            </w:tcBorders>
            <w:shd w:val="clear" w:color="auto" w:fill="auto"/>
            <w:noWrap/>
            <w:vAlign w:val="center"/>
            <w:hideMark/>
          </w:tcPr>
          <w:p w14:paraId="2956774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8.024</w:t>
            </w:r>
          </w:p>
        </w:tc>
        <w:tc>
          <w:tcPr>
            <w:tcW w:w="1540" w:type="dxa"/>
            <w:tcBorders>
              <w:top w:val="nil"/>
              <w:left w:val="nil"/>
              <w:bottom w:val="single" w:sz="4" w:space="0" w:color="auto"/>
              <w:right w:val="single" w:sz="4" w:space="0" w:color="auto"/>
            </w:tcBorders>
            <w:shd w:val="clear" w:color="auto" w:fill="auto"/>
            <w:noWrap/>
            <w:vAlign w:val="center"/>
            <w:hideMark/>
          </w:tcPr>
          <w:p w14:paraId="7529EFD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212.075</w:t>
            </w:r>
          </w:p>
        </w:tc>
      </w:tr>
      <w:tr w:rsidR="00864299" w:rsidRPr="00864299" w14:paraId="61AA404E"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868933E"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9</w:t>
            </w:r>
          </w:p>
        </w:tc>
        <w:tc>
          <w:tcPr>
            <w:tcW w:w="4660" w:type="dxa"/>
            <w:tcBorders>
              <w:top w:val="nil"/>
              <w:left w:val="nil"/>
              <w:bottom w:val="single" w:sz="4" w:space="0" w:color="auto"/>
              <w:right w:val="single" w:sz="4" w:space="0" w:color="auto"/>
            </w:tcBorders>
            <w:shd w:val="clear" w:color="auto" w:fill="auto"/>
            <w:vAlign w:val="center"/>
            <w:hideMark/>
          </w:tcPr>
          <w:p w14:paraId="3EE58718"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Խ</w:t>
            </w:r>
            <w:r w:rsidRPr="00864299">
              <w:rPr>
                <w:rFonts w:ascii="Arial Armenian" w:hAnsi="Arial Armenian" w:cs="Arial Armenian"/>
                <w:sz w:val="16"/>
                <w:szCs w:val="16"/>
              </w:rPr>
              <w:t>×Ç</w:t>
            </w:r>
            <w:r w:rsidRPr="00864299">
              <w:rPr>
                <w:rFonts w:ascii="Arial Armenian" w:hAnsi="Arial Armenian" w:cs="Arial"/>
                <w:sz w:val="16"/>
                <w:szCs w:val="16"/>
              </w:rPr>
              <w:t xml:space="preserve"> ß»ñïÇ </w:t>
            </w:r>
            <w:r w:rsidRPr="00864299">
              <w:rPr>
                <w:rFonts w:ascii="Arial" w:hAnsi="Arial" w:cs="Arial"/>
                <w:sz w:val="16"/>
                <w:szCs w:val="16"/>
              </w:rPr>
              <w:t>պատրաստում</w:t>
            </w:r>
            <w:r w:rsidRPr="00864299">
              <w:rPr>
                <w:rFonts w:ascii="Arial Armenian" w:hAnsi="Arial Armenian" w:cs="Arial"/>
                <w:sz w:val="16"/>
                <w:szCs w:val="16"/>
              </w:rPr>
              <w:t xml:space="preserve"> 15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p>
        </w:tc>
        <w:tc>
          <w:tcPr>
            <w:tcW w:w="820" w:type="dxa"/>
            <w:tcBorders>
              <w:top w:val="nil"/>
              <w:left w:val="nil"/>
              <w:bottom w:val="single" w:sz="4" w:space="0" w:color="auto"/>
              <w:right w:val="single" w:sz="4" w:space="0" w:color="auto"/>
            </w:tcBorders>
            <w:shd w:val="clear" w:color="auto" w:fill="auto"/>
            <w:vAlign w:val="center"/>
            <w:hideMark/>
          </w:tcPr>
          <w:p w14:paraId="067C67D5"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noWrap/>
            <w:vAlign w:val="center"/>
            <w:hideMark/>
          </w:tcPr>
          <w:p w14:paraId="6DA80E2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528.20</w:t>
            </w:r>
          </w:p>
        </w:tc>
        <w:tc>
          <w:tcPr>
            <w:tcW w:w="1360" w:type="dxa"/>
            <w:tcBorders>
              <w:top w:val="nil"/>
              <w:left w:val="nil"/>
              <w:bottom w:val="single" w:sz="4" w:space="0" w:color="auto"/>
              <w:right w:val="single" w:sz="4" w:space="0" w:color="auto"/>
            </w:tcBorders>
            <w:shd w:val="clear" w:color="auto" w:fill="auto"/>
            <w:noWrap/>
            <w:vAlign w:val="center"/>
            <w:hideMark/>
          </w:tcPr>
          <w:p w14:paraId="6332C0D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1.567</w:t>
            </w:r>
          </w:p>
        </w:tc>
        <w:tc>
          <w:tcPr>
            <w:tcW w:w="1540" w:type="dxa"/>
            <w:tcBorders>
              <w:top w:val="nil"/>
              <w:left w:val="nil"/>
              <w:bottom w:val="single" w:sz="4" w:space="0" w:color="auto"/>
              <w:right w:val="single" w:sz="4" w:space="0" w:color="auto"/>
            </w:tcBorders>
            <w:shd w:val="clear" w:color="auto" w:fill="auto"/>
            <w:noWrap/>
            <w:vAlign w:val="center"/>
            <w:hideMark/>
          </w:tcPr>
          <w:p w14:paraId="2D1D8CA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827.715</w:t>
            </w:r>
          </w:p>
        </w:tc>
      </w:tr>
      <w:tr w:rsidR="00864299" w:rsidRPr="00864299" w14:paraId="6E4AC196"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B71D56A"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10</w:t>
            </w:r>
          </w:p>
        </w:tc>
        <w:tc>
          <w:tcPr>
            <w:tcW w:w="4660" w:type="dxa"/>
            <w:tcBorders>
              <w:top w:val="nil"/>
              <w:left w:val="nil"/>
              <w:bottom w:val="nil"/>
              <w:right w:val="single" w:sz="4" w:space="0" w:color="auto"/>
            </w:tcBorders>
            <w:shd w:val="clear" w:color="auto" w:fill="auto"/>
            <w:vAlign w:val="center"/>
            <w:hideMark/>
          </w:tcPr>
          <w:p w14:paraId="39151E9F"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Բիտումի</w:t>
            </w:r>
            <w:r w:rsidRPr="00864299">
              <w:rPr>
                <w:rFonts w:ascii="Arial Armenian" w:hAnsi="Arial Armenian" w:cs="Arial"/>
                <w:sz w:val="16"/>
                <w:szCs w:val="16"/>
              </w:rPr>
              <w:t xml:space="preserve"> </w:t>
            </w:r>
            <w:r w:rsidRPr="00864299">
              <w:rPr>
                <w:rFonts w:ascii="Arial" w:hAnsi="Arial" w:cs="Arial"/>
                <w:sz w:val="16"/>
                <w:szCs w:val="16"/>
              </w:rPr>
              <w:t>տարածում</w:t>
            </w:r>
            <w:r w:rsidRPr="00864299">
              <w:rPr>
                <w:rFonts w:ascii="Arial Armenian" w:hAnsi="Arial Armenian" w:cs="Arial"/>
                <w:sz w:val="16"/>
                <w:szCs w:val="16"/>
              </w:rPr>
              <w:t xml:space="preserve">  4.12</w:t>
            </w:r>
            <w:r w:rsidRPr="00864299">
              <w:rPr>
                <w:rFonts w:ascii="Arial" w:hAnsi="Arial" w:cs="Arial"/>
                <w:sz w:val="16"/>
                <w:szCs w:val="16"/>
              </w:rPr>
              <w:t>տ</w:t>
            </w:r>
            <w:r w:rsidRPr="00864299">
              <w:rPr>
                <w:rFonts w:ascii="Arial Armenian" w:hAnsi="Arial Armenian" w:cs="Arial"/>
                <w:sz w:val="16"/>
                <w:szCs w:val="16"/>
              </w:rPr>
              <w:t>/1000</w:t>
            </w:r>
            <w:r w:rsidRPr="00864299">
              <w:rPr>
                <w:rFonts w:ascii="Arial" w:hAnsi="Arial" w:cs="Arial"/>
                <w:sz w:val="16"/>
                <w:szCs w:val="16"/>
              </w:rPr>
              <w:t>մ</w:t>
            </w:r>
            <w:r w:rsidRPr="00864299">
              <w:rPr>
                <w:rFonts w:ascii="Arial Armenian" w:hAnsi="Arial Armenian" w:cs="Arial"/>
                <w:sz w:val="16"/>
                <w:szCs w:val="16"/>
              </w:rPr>
              <w:t xml:space="preserve">2 </w:t>
            </w:r>
          </w:p>
        </w:tc>
        <w:tc>
          <w:tcPr>
            <w:tcW w:w="820" w:type="dxa"/>
            <w:tcBorders>
              <w:top w:val="nil"/>
              <w:left w:val="nil"/>
              <w:bottom w:val="nil"/>
              <w:right w:val="single" w:sz="4" w:space="0" w:color="auto"/>
            </w:tcBorders>
            <w:shd w:val="clear" w:color="auto" w:fill="auto"/>
            <w:noWrap/>
            <w:vAlign w:val="center"/>
            <w:hideMark/>
          </w:tcPr>
          <w:p w14:paraId="7A448ECD"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nil"/>
              <w:right w:val="single" w:sz="4" w:space="0" w:color="auto"/>
            </w:tcBorders>
            <w:shd w:val="clear" w:color="auto" w:fill="auto"/>
            <w:noWrap/>
            <w:vAlign w:val="center"/>
            <w:hideMark/>
          </w:tcPr>
          <w:p w14:paraId="332754E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1.90</w:t>
            </w:r>
          </w:p>
        </w:tc>
        <w:tc>
          <w:tcPr>
            <w:tcW w:w="1360" w:type="dxa"/>
            <w:tcBorders>
              <w:top w:val="nil"/>
              <w:left w:val="nil"/>
              <w:bottom w:val="single" w:sz="4" w:space="0" w:color="auto"/>
              <w:right w:val="single" w:sz="4" w:space="0" w:color="auto"/>
            </w:tcBorders>
            <w:shd w:val="clear" w:color="auto" w:fill="auto"/>
            <w:noWrap/>
            <w:vAlign w:val="center"/>
            <w:hideMark/>
          </w:tcPr>
          <w:p w14:paraId="06F0A9F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264.506</w:t>
            </w:r>
          </w:p>
        </w:tc>
        <w:tc>
          <w:tcPr>
            <w:tcW w:w="1540" w:type="dxa"/>
            <w:tcBorders>
              <w:top w:val="nil"/>
              <w:left w:val="nil"/>
              <w:bottom w:val="single" w:sz="4" w:space="0" w:color="auto"/>
              <w:right w:val="single" w:sz="4" w:space="0" w:color="auto"/>
            </w:tcBorders>
            <w:shd w:val="clear" w:color="auto" w:fill="auto"/>
            <w:noWrap/>
            <w:vAlign w:val="center"/>
            <w:hideMark/>
          </w:tcPr>
          <w:p w14:paraId="59B4205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502.561</w:t>
            </w:r>
          </w:p>
        </w:tc>
      </w:tr>
      <w:tr w:rsidR="00864299" w:rsidRPr="00864299" w14:paraId="06863B42"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4F198F8"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11</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0386372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Մանրահատիկ</w:t>
            </w:r>
            <w:r w:rsidRPr="00864299">
              <w:rPr>
                <w:rFonts w:ascii="Arial Armenian" w:hAnsi="Arial Armenian" w:cs="Arial"/>
                <w:sz w:val="16"/>
                <w:szCs w:val="16"/>
              </w:rPr>
              <w:t xml:space="preserve"> </w:t>
            </w:r>
            <w:r w:rsidRPr="00864299">
              <w:rPr>
                <w:rFonts w:ascii="Arial" w:hAnsi="Arial" w:cs="Arial"/>
                <w:sz w:val="16"/>
                <w:szCs w:val="16"/>
              </w:rPr>
              <w:t>ասֆալտաբետոնե</w:t>
            </w:r>
            <w:r w:rsidRPr="00864299">
              <w:rPr>
                <w:rFonts w:ascii="Arial Armenian" w:hAnsi="Arial Armenian" w:cs="Arial"/>
                <w:sz w:val="16"/>
                <w:szCs w:val="16"/>
              </w:rPr>
              <w:t xml:space="preserve"> </w:t>
            </w:r>
            <w:r w:rsidRPr="00864299">
              <w:rPr>
                <w:rFonts w:ascii="Arial" w:hAnsi="Arial" w:cs="Arial"/>
                <w:sz w:val="16"/>
                <w:szCs w:val="16"/>
              </w:rPr>
              <w:t>ծածկույթի</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 xml:space="preserve"> </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տիպի</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4EFE19C6"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052F958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528.2</w:t>
            </w:r>
          </w:p>
        </w:tc>
        <w:tc>
          <w:tcPr>
            <w:tcW w:w="1360" w:type="dxa"/>
            <w:tcBorders>
              <w:top w:val="nil"/>
              <w:left w:val="nil"/>
              <w:bottom w:val="single" w:sz="4" w:space="0" w:color="auto"/>
              <w:right w:val="single" w:sz="4" w:space="0" w:color="auto"/>
            </w:tcBorders>
            <w:shd w:val="clear" w:color="auto" w:fill="auto"/>
            <w:noWrap/>
            <w:vAlign w:val="center"/>
            <w:hideMark/>
          </w:tcPr>
          <w:p w14:paraId="0D88124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5.167</w:t>
            </w:r>
          </w:p>
        </w:tc>
        <w:tc>
          <w:tcPr>
            <w:tcW w:w="1540" w:type="dxa"/>
            <w:tcBorders>
              <w:top w:val="nil"/>
              <w:left w:val="nil"/>
              <w:bottom w:val="single" w:sz="4" w:space="0" w:color="auto"/>
              <w:right w:val="single" w:sz="4" w:space="0" w:color="auto"/>
            </w:tcBorders>
            <w:shd w:val="clear" w:color="auto" w:fill="auto"/>
            <w:noWrap/>
            <w:vAlign w:val="center"/>
            <w:hideMark/>
          </w:tcPr>
          <w:p w14:paraId="38328E3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2729.283</w:t>
            </w:r>
          </w:p>
        </w:tc>
      </w:tr>
      <w:tr w:rsidR="00864299" w:rsidRPr="00864299" w14:paraId="2D006E35"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69C08B3"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12</w:t>
            </w:r>
          </w:p>
        </w:tc>
        <w:tc>
          <w:tcPr>
            <w:tcW w:w="4660" w:type="dxa"/>
            <w:tcBorders>
              <w:top w:val="nil"/>
              <w:left w:val="nil"/>
              <w:bottom w:val="single" w:sz="4" w:space="0" w:color="auto"/>
              <w:right w:val="single" w:sz="4" w:space="0" w:color="auto"/>
            </w:tcBorders>
            <w:shd w:val="clear" w:color="auto" w:fill="auto"/>
            <w:vAlign w:val="center"/>
            <w:hideMark/>
          </w:tcPr>
          <w:p w14:paraId="0B069DF0"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Կողնակների</w:t>
            </w:r>
            <w:r w:rsidRPr="00864299">
              <w:rPr>
                <w:rFonts w:ascii="Arial Armenian" w:hAnsi="Arial Armenian" w:cs="Arial"/>
                <w:sz w:val="16"/>
                <w:szCs w:val="16"/>
              </w:rPr>
              <w:t xml:space="preserve"> </w:t>
            </w:r>
            <w:r w:rsidRPr="00864299">
              <w:rPr>
                <w:rFonts w:ascii="Arial" w:hAnsi="Arial" w:cs="Arial"/>
                <w:sz w:val="16"/>
                <w:szCs w:val="16"/>
              </w:rPr>
              <w:t>լրացում</w:t>
            </w:r>
            <w:r w:rsidRPr="00864299">
              <w:rPr>
                <w:rFonts w:ascii="Arial Armenian" w:hAnsi="Arial Armenian" w:cs="Arial"/>
                <w:sz w:val="16"/>
                <w:szCs w:val="16"/>
              </w:rPr>
              <w:t xml:space="preserve"> </w:t>
            </w:r>
            <w:r w:rsidRPr="00864299">
              <w:rPr>
                <w:rFonts w:ascii="Arial" w:hAnsi="Arial" w:cs="Arial"/>
                <w:sz w:val="16"/>
                <w:szCs w:val="16"/>
              </w:rPr>
              <w:t>ավազակոպիճով</w:t>
            </w:r>
            <w:r w:rsidRPr="00864299">
              <w:rPr>
                <w:rFonts w:ascii="Arial Armenian" w:hAnsi="Arial Armenian" w:cs="Arial"/>
                <w:sz w:val="16"/>
                <w:szCs w:val="16"/>
              </w:rPr>
              <w:t xml:space="preserve"> h=10</w:t>
            </w:r>
            <w:r w:rsidRPr="00864299">
              <w:rPr>
                <w:rFonts w:ascii="Arial" w:hAnsi="Arial" w:cs="Arial"/>
                <w:sz w:val="16"/>
                <w:szCs w:val="16"/>
              </w:rPr>
              <w:t>սմ</w:t>
            </w:r>
          </w:p>
        </w:tc>
        <w:tc>
          <w:tcPr>
            <w:tcW w:w="820" w:type="dxa"/>
            <w:tcBorders>
              <w:top w:val="nil"/>
              <w:left w:val="nil"/>
              <w:bottom w:val="single" w:sz="4" w:space="0" w:color="auto"/>
              <w:right w:val="single" w:sz="4" w:space="0" w:color="auto"/>
            </w:tcBorders>
            <w:shd w:val="clear" w:color="auto" w:fill="auto"/>
            <w:noWrap/>
            <w:vAlign w:val="center"/>
            <w:hideMark/>
          </w:tcPr>
          <w:p w14:paraId="17E5AAA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w:t>
            </w:r>
            <w:r w:rsidRPr="00864299">
              <w:rPr>
                <w:rFonts w:ascii="Arial" w:hAnsi="Arial" w:cs="Arial"/>
                <w:sz w:val="16"/>
                <w:szCs w:val="16"/>
              </w:rPr>
              <w:t>մ</w:t>
            </w:r>
            <w:r w:rsidRPr="00864299">
              <w:rPr>
                <w:rFonts w:ascii="Calibri" w:hAnsi="Calibri" w:cs="Calibri"/>
                <w:sz w:val="16"/>
                <w:szCs w:val="16"/>
              </w:rPr>
              <w:t>²</w:t>
            </w:r>
          </w:p>
        </w:tc>
        <w:tc>
          <w:tcPr>
            <w:tcW w:w="940" w:type="dxa"/>
            <w:tcBorders>
              <w:top w:val="nil"/>
              <w:left w:val="nil"/>
              <w:bottom w:val="single" w:sz="4" w:space="0" w:color="auto"/>
              <w:right w:val="single" w:sz="4" w:space="0" w:color="auto"/>
            </w:tcBorders>
            <w:shd w:val="clear" w:color="auto" w:fill="auto"/>
            <w:noWrap/>
            <w:vAlign w:val="center"/>
            <w:hideMark/>
          </w:tcPr>
          <w:p w14:paraId="60D161F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1.82</w:t>
            </w:r>
          </w:p>
        </w:tc>
        <w:tc>
          <w:tcPr>
            <w:tcW w:w="1360" w:type="dxa"/>
            <w:tcBorders>
              <w:top w:val="nil"/>
              <w:left w:val="nil"/>
              <w:bottom w:val="single" w:sz="4" w:space="0" w:color="auto"/>
              <w:right w:val="single" w:sz="4" w:space="0" w:color="auto"/>
            </w:tcBorders>
            <w:shd w:val="clear" w:color="auto" w:fill="auto"/>
            <w:noWrap/>
            <w:vAlign w:val="center"/>
            <w:hideMark/>
          </w:tcPr>
          <w:p w14:paraId="5BA77C7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48.030</w:t>
            </w:r>
          </w:p>
        </w:tc>
        <w:tc>
          <w:tcPr>
            <w:tcW w:w="1540" w:type="dxa"/>
            <w:tcBorders>
              <w:top w:val="nil"/>
              <w:left w:val="nil"/>
              <w:bottom w:val="single" w:sz="4" w:space="0" w:color="auto"/>
              <w:right w:val="single" w:sz="4" w:space="0" w:color="auto"/>
            </w:tcBorders>
            <w:shd w:val="clear" w:color="auto" w:fill="auto"/>
            <w:noWrap/>
            <w:vAlign w:val="center"/>
            <w:hideMark/>
          </w:tcPr>
          <w:p w14:paraId="435EF59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87.415</w:t>
            </w:r>
          </w:p>
        </w:tc>
      </w:tr>
      <w:tr w:rsidR="00864299" w:rsidRPr="00864299" w14:paraId="4520AAD9" w14:textId="77777777" w:rsidTr="00DE3569">
        <w:trPr>
          <w:trHeight w:val="30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490C49E"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nil"/>
              <w:left w:val="nil"/>
              <w:bottom w:val="single" w:sz="4" w:space="0" w:color="auto"/>
              <w:right w:val="single" w:sz="4" w:space="0" w:color="auto"/>
            </w:tcBorders>
            <w:shd w:val="clear" w:color="auto" w:fill="auto"/>
            <w:vAlign w:val="center"/>
            <w:hideMark/>
          </w:tcPr>
          <w:p w14:paraId="40D3A150"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p>
        </w:tc>
        <w:tc>
          <w:tcPr>
            <w:tcW w:w="820" w:type="dxa"/>
            <w:tcBorders>
              <w:top w:val="nil"/>
              <w:left w:val="nil"/>
              <w:bottom w:val="single" w:sz="4" w:space="0" w:color="auto"/>
              <w:right w:val="single" w:sz="4" w:space="0" w:color="auto"/>
            </w:tcBorders>
            <w:shd w:val="clear" w:color="auto" w:fill="auto"/>
            <w:vAlign w:val="center"/>
            <w:hideMark/>
          </w:tcPr>
          <w:p w14:paraId="11E05195"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940" w:type="dxa"/>
            <w:tcBorders>
              <w:top w:val="nil"/>
              <w:left w:val="nil"/>
              <w:bottom w:val="single" w:sz="4" w:space="0" w:color="auto"/>
              <w:right w:val="single" w:sz="4" w:space="0" w:color="auto"/>
            </w:tcBorders>
            <w:shd w:val="clear" w:color="auto" w:fill="auto"/>
            <w:vAlign w:val="center"/>
            <w:hideMark/>
          </w:tcPr>
          <w:p w14:paraId="65A67A99"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360" w:type="dxa"/>
            <w:tcBorders>
              <w:top w:val="nil"/>
              <w:left w:val="nil"/>
              <w:bottom w:val="single" w:sz="4" w:space="0" w:color="auto"/>
              <w:right w:val="single" w:sz="4" w:space="0" w:color="auto"/>
            </w:tcBorders>
            <w:shd w:val="clear" w:color="auto" w:fill="auto"/>
            <w:vAlign w:val="center"/>
            <w:hideMark/>
          </w:tcPr>
          <w:p w14:paraId="3EBA25A3"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540" w:type="dxa"/>
            <w:tcBorders>
              <w:top w:val="nil"/>
              <w:left w:val="nil"/>
              <w:bottom w:val="single" w:sz="4" w:space="0" w:color="auto"/>
              <w:right w:val="single" w:sz="4" w:space="0" w:color="auto"/>
            </w:tcBorders>
            <w:shd w:val="clear" w:color="auto" w:fill="auto"/>
            <w:vAlign w:val="center"/>
            <w:hideMark/>
          </w:tcPr>
          <w:p w14:paraId="0642A0D4" w14:textId="77777777" w:rsidR="00864299" w:rsidRPr="00864299" w:rsidRDefault="00864299" w:rsidP="00864299">
            <w:pPr>
              <w:jc w:val="center"/>
              <w:rPr>
                <w:rFonts w:ascii="Arial Armenian" w:hAnsi="Arial Armenian" w:cs="Arial"/>
                <w:b/>
                <w:bCs/>
              </w:rPr>
            </w:pPr>
            <w:r w:rsidRPr="00864299">
              <w:rPr>
                <w:rFonts w:ascii="Arial Armenian" w:hAnsi="Arial Armenian" w:cs="Arial"/>
                <w:b/>
                <w:bCs/>
              </w:rPr>
              <w:t>5197.38</w:t>
            </w:r>
          </w:p>
        </w:tc>
      </w:tr>
      <w:tr w:rsidR="00864299" w:rsidRPr="00864299" w14:paraId="5AF8601B" w14:textId="77777777" w:rsidTr="00DE3569">
        <w:trPr>
          <w:trHeight w:val="57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1472BC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c>
          <w:tcPr>
            <w:tcW w:w="4660" w:type="dxa"/>
            <w:tcBorders>
              <w:top w:val="nil"/>
              <w:left w:val="nil"/>
              <w:bottom w:val="nil"/>
              <w:right w:val="single" w:sz="4" w:space="0" w:color="auto"/>
            </w:tcBorders>
            <w:shd w:val="clear" w:color="auto" w:fill="auto"/>
            <w:vAlign w:val="center"/>
            <w:hideMark/>
          </w:tcPr>
          <w:p w14:paraId="7266A503" w14:textId="77777777" w:rsidR="00864299" w:rsidRPr="00864299" w:rsidRDefault="00864299" w:rsidP="00864299">
            <w:pPr>
              <w:jc w:val="center"/>
              <w:rPr>
                <w:rFonts w:ascii="Arial Armenian" w:hAnsi="Arial Armenian" w:cs="Arial"/>
                <w:b/>
                <w:bCs/>
                <w:sz w:val="22"/>
                <w:szCs w:val="22"/>
              </w:rPr>
            </w:pPr>
            <w:r w:rsidRPr="00864299">
              <w:rPr>
                <w:rFonts w:ascii="Arial" w:hAnsi="Arial" w:cs="Arial"/>
                <w:b/>
                <w:bCs/>
                <w:sz w:val="22"/>
                <w:szCs w:val="22"/>
              </w:rPr>
              <w:t>Ձորաղբյուրի</w:t>
            </w:r>
            <w:r w:rsidRPr="00864299">
              <w:rPr>
                <w:rFonts w:ascii="Arial Armenian" w:hAnsi="Arial Armenian" w:cs="Arial"/>
                <w:b/>
                <w:bCs/>
                <w:sz w:val="22"/>
                <w:szCs w:val="22"/>
              </w:rPr>
              <w:t xml:space="preserve"> </w:t>
            </w:r>
            <w:r w:rsidRPr="00864299">
              <w:rPr>
                <w:rFonts w:ascii="Arial" w:hAnsi="Arial" w:cs="Arial"/>
                <w:b/>
                <w:bCs/>
                <w:sz w:val="22"/>
                <w:szCs w:val="22"/>
              </w:rPr>
              <w:t>Լուսավորության</w:t>
            </w:r>
            <w:r w:rsidRPr="00864299">
              <w:rPr>
                <w:rFonts w:ascii="Arial Armenian" w:hAnsi="Arial Armenian" w:cs="Arial"/>
                <w:b/>
                <w:bCs/>
                <w:sz w:val="22"/>
                <w:szCs w:val="22"/>
              </w:rPr>
              <w:t xml:space="preserve"> </w:t>
            </w:r>
            <w:r w:rsidRPr="00864299">
              <w:rPr>
                <w:rFonts w:ascii="Arial" w:hAnsi="Arial" w:cs="Arial"/>
                <w:b/>
                <w:bCs/>
                <w:sz w:val="22"/>
                <w:szCs w:val="22"/>
              </w:rPr>
              <w:t>փողոցի</w:t>
            </w:r>
            <w:r w:rsidRPr="00864299">
              <w:rPr>
                <w:rFonts w:ascii="Arial Armenian" w:hAnsi="Arial Armenian" w:cs="Arial"/>
                <w:b/>
                <w:bCs/>
                <w:sz w:val="22"/>
                <w:szCs w:val="22"/>
              </w:rPr>
              <w:t xml:space="preserve"> 4-</w:t>
            </w:r>
            <w:r w:rsidRPr="00864299">
              <w:rPr>
                <w:rFonts w:ascii="Arial" w:hAnsi="Arial" w:cs="Arial"/>
                <w:b/>
                <w:bCs/>
                <w:sz w:val="22"/>
                <w:szCs w:val="22"/>
              </w:rPr>
              <w:t>րդ</w:t>
            </w:r>
            <w:r w:rsidRPr="00864299">
              <w:rPr>
                <w:rFonts w:ascii="Arial Armenian" w:hAnsi="Arial Armenian" w:cs="Arial"/>
                <w:b/>
                <w:bCs/>
                <w:sz w:val="22"/>
                <w:szCs w:val="22"/>
              </w:rPr>
              <w:t xml:space="preserve"> </w:t>
            </w:r>
            <w:r w:rsidRPr="00864299">
              <w:rPr>
                <w:rFonts w:ascii="Arial" w:hAnsi="Arial" w:cs="Arial"/>
                <w:b/>
                <w:bCs/>
                <w:sz w:val="22"/>
                <w:szCs w:val="22"/>
              </w:rPr>
              <w:t>փակուղի</w:t>
            </w:r>
            <w:r w:rsidRPr="00864299">
              <w:rPr>
                <w:rFonts w:ascii="Arial Armenian" w:hAnsi="Arial Armenian" w:cs="Arial"/>
                <w:b/>
                <w:bCs/>
                <w:sz w:val="22"/>
                <w:szCs w:val="22"/>
              </w:rPr>
              <w:t xml:space="preserve"> L=129 </w:t>
            </w:r>
            <w:r w:rsidRPr="00864299">
              <w:rPr>
                <w:rFonts w:ascii="Arial" w:hAnsi="Arial" w:cs="Arial"/>
                <w:b/>
                <w:bCs/>
                <w:sz w:val="22"/>
                <w:szCs w:val="22"/>
              </w:rPr>
              <w:t>մ</w:t>
            </w:r>
          </w:p>
        </w:tc>
        <w:tc>
          <w:tcPr>
            <w:tcW w:w="820" w:type="dxa"/>
            <w:tcBorders>
              <w:top w:val="nil"/>
              <w:left w:val="nil"/>
              <w:bottom w:val="single" w:sz="4" w:space="0" w:color="auto"/>
              <w:right w:val="single" w:sz="4" w:space="0" w:color="auto"/>
            </w:tcBorders>
            <w:shd w:val="clear" w:color="auto" w:fill="auto"/>
            <w:noWrap/>
            <w:vAlign w:val="center"/>
            <w:hideMark/>
          </w:tcPr>
          <w:p w14:paraId="66D567BD"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14:paraId="23F99D0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360" w:type="dxa"/>
            <w:tcBorders>
              <w:top w:val="nil"/>
              <w:left w:val="nil"/>
              <w:bottom w:val="nil"/>
              <w:right w:val="single" w:sz="4" w:space="0" w:color="auto"/>
            </w:tcBorders>
            <w:shd w:val="clear" w:color="auto" w:fill="auto"/>
            <w:noWrap/>
            <w:vAlign w:val="center"/>
            <w:hideMark/>
          </w:tcPr>
          <w:p w14:paraId="3A0A919A"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540" w:type="dxa"/>
            <w:tcBorders>
              <w:top w:val="nil"/>
              <w:left w:val="nil"/>
              <w:bottom w:val="single" w:sz="4" w:space="0" w:color="auto"/>
              <w:right w:val="single" w:sz="4" w:space="0" w:color="auto"/>
            </w:tcBorders>
            <w:shd w:val="clear" w:color="auto" w:fill="auto"/>
            <w:noWrap/>
            <w:vAlign w:val="center"/>
            <w:hideMark/>
          </w:tcPr>
          <w:p w14:paraId="42809C4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r>
      <w:tr w:rsidR="00864299" w:rsidRPr="00864299" w14:paraId="51A8A8CA"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58BBF82"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w:t>
            </w:r>
          </w:p>
        </w:tc>
        <w:tc>
          <w:tcPr>
            <w:tcW w:w="4660" w:type="dxa"/>
            <w:tcBorders>
              <w:top w:val="single" w:sz="4" w:space="0" w:color="auto"/>
              <w:left w:val="nil"/>
              <w:bottom w:val="nil"/>
              <w:right w:val="single" w:sz="4" w:space="0" w:color="auto"/>
            </w:tcBorders>
            <w:shd w:val="clear" w:color="auto" w:fill="auto"/>
            <w:vAlign w:val="center"/>
            <w:hideMark/>
          </w:tcPr>
          <w:p w14:paraId="5D3E8D9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Ճանապարհի</w:t>
            </w:r>
            <w:r w:rsidRPr="00864299">
              <w:rPr>
                <w:rFonts w:ascii="Arial Armenian" w:hAnsi="Arial Armenian" w:cs="Arial"/>
                <w:sz w:val="16"/>
                <w:szCs w:val="16"/>
              </w:rPr>
              <w:t xml:space="preserve"> </w:t>
            </w:r>
            <w:r w:rsidRPr="00864299">
              <w:rPr>
                <w:rFonts w:ascii="Arial" w:hAnsi="Arial" w:cs="Arial"/>
                <w:sz w:val="16"/>
                <w:szCs w:val="16"/>
              </w:rPr>
              <w:t>հագուստի</w:t>
            </w:r>
            <w:r w:rsidRPr="00864299">
              <w:rPr>
                <w:rFonts w:ascii="Arial Armenian" w:hAnsi="Arial Armenian" w:cs="Arial"/>
                <w:sz w:val="16"/>
                <w:szCs w:val="16"/>
              </w:rPr>
              <w:t xml:space="preserve"> </w:t>
            </w:r>
            <w:r w:rsidRPr="00864299">
              <w:rPr>
                <w:rFonts w:ascii="Arial" w:hAnsi="Arial" w:cs="Arial"/>
                <w:sz w:val="16"/>
                <w:szCs w:val="16"/>
              </w:rPr>
              <w:t>պաստառի</w:t>
            </w:r>
            <w:r w:rsidRPr="00864299">
              <w:rPr>
                <w:rFonts w:ascii="Arial Armenian" w:hAnsi="Arial Armenian" w:cs="Arial"/>
                <w:sz w:val="16"/>
                <w:szCs w:val="16"/>
              </w:rPr>
              <w:t xml:space="preserve"> </w:t>
            </w:r>
            <w:r w:rsidRPr="00864299">
              <w:rPr>
                <w:rFonts w:ascii="Arial" w:hAnsi="Arial" w:cs="Arial"/>
                <w:sz w:val="16"/>
                <w:szCs w:val="16"/>
              </w:rPr>
              <w:t>քանդում</w:t>
            </w:r>
            <w:r w:rsidRPr="00864299">
              <w:rPr>
                <w:rFonts w:ascii="Arial Armenian" w:hAnsi="Arial Armenian" w:cs="Arial"/>
                <w:sz w:val="16"/>
                <w:szCs w:val="16"/>
              </w:rPr>
              <w:t xml:space="preserve"> </w:t>
            </w:r>
            <w:r w:rsidRPr="00864299">
              <w:rPr>
                <w:rFonts w:ascii="Arial" w:hAnsi="Arial" w:cs="Arial"/>
                <w:sz w:val="16"/>
                <w:szCs w:val="16"/>
              </w:rPr>
              <w:t>բուլդոզերով՝</w:t>
            </w:r>
            <w:r w:rsidRPr="00864299">
              <w:rPr>
                <w:rFonts w:ascii="Arial Armenian" w:hAnsi="Arial Armenian" w:cs="Arial"/>
                <w:sz w:val="16"/>
                <w:szCs w:val="16"/>
              </w:rPr>
              <w:t xml:space="preserve"> </w:t>
            </w:r>
            <w:r w:rsidRPr="00864299">
              <w:rPr>
                <w:rFonts w:ascii="Arial" w:hAnsi="Arial" w:cs="Arial"/>
                <w:sz w:val="16"/>
                <w:szCs w:val="16"/>
              </w:rPr>
              <w:t>կուտակումով</w:t>
            </w:r>
          </w:p>
        </w:tc>
        <w:tc>
          <w:tcPr>
            <w:tcW w:w="820" w:type="dxa"/>
            <w:tcBorders>
              <w:top w:val="nil"/>
              <w:left w:val="nil"/>
              <w:bottom w:val="single" w:sz="4" w:space="0" w:color="auto"/>
              <w:right w:val="single" w:sz="4" w:space="0" w:color="auto"/>
            </w:tcBorders>
            <w:shd w:val="clear" w:color="auto" w:fill="auto"/>
            <w:vAlign w:val="center"/>
            <w:hideMark/>
          </w:tcPr>
          <w:p w14:paraId="43CA5F2D"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vAlign w:val="center"/>
            <w:hideMark/>
          </w:tcPr>
          <w:p w14:paraId="45B2173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195.200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5C3178F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0.115</w:t>
            </w:r>
          </w:p>
        </w:tc>
        <w:tc>
          <w:tcPr>
            <w:tcW w:w="1540" w:type="dxa"/>
            <w:tcBorders>
              <w:top w:val="nil"/>
              <w:left w:val="nil"/>
              <w:bottom w:val="single" w:sz="4" w:space="0" w:color="auto"/>
              <w:right w:val="single" w:sz="4" w:space="0" w:color="auto"/>
            </w:tcBorders>
            <w:shd w:val="clear" w:color="auto" w:fill="auto"/>
            <w:noWrap/>
            <w:vAlign w:val="center"/>
            <w:hideMark/>
          </w:tcPr>
          <w:p w14:paraId="70FA695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22.366</w:t>
            </w:r>
          </w:p>
        </w:tc>
      </w:tr>
      <w:tr w:rsidR="00864299" w:rsidRPr="00864299" w14:paraId="57E4CCA6"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E603A67"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2</w:t>
            </w:r>
          </w:p>
        </w:tc>
        <w:tc>
          <w:tcPr>
            <w:tcW w:w="4660" w:type="dxa"/>
            <w:tcBorders>
              <w:top w:val="single" w:sz="4" w:space="0" w:color="auto"/>
              <w:left w:val="nil"/>
              <w:bottom w:val="nil"/>
              <w:right w:val="single" w:sz="4" w:space="0" w:color="auto"/>
            </w:tcBorders>
            <w:shd w:val="clear" w:color="auto" w:fill="auto"/>
            <w:vAlign w:val="center"/>
            <w:hideMark/>
          </w:tcPr>
          <w:p w14:paraId="5CAD6645"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Կուտակված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մշակում</w:t>
            </w:r>
            <w:r w:rsidRPr="00864299">
              <w:rPr>
                <w:rFonts w:ascii="Arial Armenian" w:hAnsi="Arial Armenian" w:cs="Arial"/>
                <w:sz w:val="16"/>
                <w:szCs w:val="16"/>
              </w:rPr>
              <w:t xml:space="preserve"> </w:t>
            </w:r>
            <w:r w:rsidRPr="00864299">
              <w:rPr>
                <w:rFonts w:ascii="Arial" w:hAnsi="Arial" w:cs="Arial"/>
                <w:sz w:val="16"/>
                <w:szCs w:val="16"/>
              </w:rPr>
              <w:t>էքսկավատորով</w:t>
            </w:r>
            <w:r w:rsidRPr="00864299">
              <w:rPr>
                <w:rFonts w:ascii="Arial Armenian" w:hAnsi="Arial Armenian" w:cs="Arial"/>
                <w:sz w:val="16"/>
                <w:szCs w:val="16"/>
              </w:rPr>
              <w:t xml:space="preserve"> (0,65</w:t>
            </w:r>
            <w:r w:rsidRPr="00864299">
              <w:rPr>
                <w:rFonts w:ascii="Arial" w:hAnsi="Arial" w:cs="Arial"/>
                <w:sz w:val="16"/>
                <w:szCs w:val="16"/>
              </w:rPr>
              <w:t>մ</w:t>
            </w:r>
            <w:r w:rsidRPr="00864299">
              <w:rPr>
                <w:rFonts w:ascii="Arial Armenian" w:hAnsi="Arial Armenian" w:cs="Arial"/>
                <w:sz w:val="16"/>
                <w:szCs w:val="16"/>
              </w:rPr>
              <w:t>3),</w:t>
            </w:r>
            <w:r w:rsidRPr="00864299">
              <w:rPr>
                <w:rFonts w:ascii="Arial" w:hAnsi="Arial" w:cs="Arial"/>
                <w:sz w:val="16"/>
                <w:szCs w:val="16"/>
              </w:rPr>
              <w:t>բարձելով</w:t>
            </w:r>
            <w:r w:rsidRPr="00864299">
              <w:rPr>
                <w:rFonts w:ascii="Arial Armenian" w:hAnsi="Arial Armenian" w:cs="Arial"/>
                <w:sz w:val="16"/>
                <w:szCs w:val="16"/>
              </w:rPr>
              <w:t xml:space="preserve"> </w:t>
            </w:r>
            <w:r w:rsidRPr="00864299">
              <w:rPr>
                <w:rFonts w:ascii="Arial" w:hAnsi="Arial" w:cs="Arial"/>
                <w:sz w:val="16"/>
                <w:szCs w:val="16"/>
              </w:rPr>
              <w:t>ա</w:t>
            </w:r>
            <w:r w:rsidRPr="00864299">
              <w:rPr>
                <w:rFonts w:ascii="Arial Armenian" w:hAnsi="Arial Armenian" w:cs="Arial"/>
                <w:sz w:val="16"/>
                <w:szCs w:val="16"/>
              </w:rPr>
              <w:t>/</w:t>
            </w:r>
            <w:r w:rsidRPr="00864299">
              <w:rPr>
                <w:rFonts w:ascii="Arial" w:hAnsi="Arial" w:cs="Arial"/>
                <w:sz w:val="16"/>
                <w:szCs w:val="16"/>
              </w:rPr>
              <w:t>ինքնաթափ</w:t>
            </w:r>
            <w:r w:rsidRPr="00864299">
              <w:rPr>
                <w:rFonts w:ascii="Arial Armenian" w:hAnsi="Arial Armenian" w:cs="Arial"/>
                <w:sz w:val="16"/>
                <w:szCs w:val="16"/>
              </w:rPr>
              <w:t xml:space="preserve"> </w:t>
            </w:r>
            <w:r w:rsidRPr="00864299">
              <w:rPr>
                <w:rFonts w:ascii="Arial" w:hAnsi="Arial" w:cs="Arial"/>
                <w:sz w:val="16"/>
                <w:szCs w:val="16"/>
              </w:rPr>
              <w:t>մեքենաների</w:t>
            </w:r>
            <w:r w:rsidRPr="00864299">
              <w:rPr>
                <w:rFonts w:ascii="Arial Armenian" w:hAnsi="Arial Armenian" w:cs="Arial"/>
                <w:sz w:val="16"/>
                <w:szCs w:val="16"/>
              </w:rPr>
              <w:t xml:space="preserve"> </w:t>
            </w:r>
            <w:r w:rsidRPr="00864299">
              <w:rPr>
                <w:rFonts w:ascii="Arial" w:hAnsi="Arial" w:cs="Arial"/>
                <w:sz w:val="16"/>
                <w:szCs w:val="16"/>
              </w:rPr>
              <w:t>վրա</w:t>
            </w:r>
          </w:p>
        </w:tc>
        <w:tc>
          <w:tcPr>
            <w:tcW w:w="820" w:type="dxa"/>
            <w:tcBorders>
              <w:top w:val="nil"/>
              <w:left w:val="nil"/>
              <w:bottom w:val="single" w:sz="4" w:space="0" w:color="auto"/>
              <w:right w:val="single" w:sz="4" w:space="0" w:color="auto"/>
            </w:tcBorders>
            <w:shd w:val="clear" w:color="auto" w:fill="auto"/>
            <w:noWrap/>
            <w:vAlign w:val="center"/>
            <w:hideMark/>
          </w:tcPr>
          <w:p w14:paraId="033951A4"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48FDBB9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195.200</w:t>
            </w:r>
          </w:p>
        </w:tc>
        <w:tc>
          <w:tcPr>
            <w:tcW w:w="1360" w:type="dxa"/>
            <w:tcBorders>
              <w:top w:val="nil"/>
              <w:left w:val="nil"/>
              <w:bottom w:val="single" w:sz="4" w:space="0" w:color="auto"/>
              <w:right w:val="single" w:sz="4" w:space="0" w:color="auto"/>
            </w:tcBorders>
            <w:shd w:val="clear" w:color="auto" w:fill="auto"/>
            <w:noWrap/>
            <w:vAlign w:val="center"/>
            <w:hideMark/>
          </w:tcPr>
          <w:p w14:paraId="4913A1B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0.629</w:t>
            </w:r>
          </w:p>
        </w:tc>
        <w:tc>
          <w:tcPr>
            <w:tcW w:w="1540" w:type="dxa"/>
            <w:tcBorders>
              <w:top w:val="nil"/>
              <w:left w:val="nil"/>
              <w:bottom w:val="single" w:sz="4" w:space="0" w:color="auto"/>
              <w:right w:val="single" w:sz="4" w:space="0" w:color="auto"/>
            </w:tcBorders>
            <w:shd w:val="clear" w:color="auto" w:fill="auto"/>
            <w:noWrap/>
            <w:vAlign w:val="center"/>
            <w:hideMark/>
          </w:tcPr>
          <w:p w14:paraId="112F1FD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122.702</w:t>
            </w:r>
          </w:p>
        </w:tc>
      </w:tr>
      <w:tr w:rsidR="00864299" w:rsidRPr="00864299" w14:paraId="44D6CEDF"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F8BE4D3"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3</w:t>
            </w:r>
          </w:p>
        </w:tc>
        <w:tc>
          <w:tcPr>
            <w:tcW w:w="4660" w:type="dxa"/>
            <w:tcBorders>
              <w:top w:val="single" w:sz="4" w:space="0" w:color="auto"/>
              <w:left w:val="nil"/>
              <w:bottom w:val="nil"/>
              <w:right w:val="single" w:sz="4" w:space="0" w:color="auto"/>
            </w:tcBorders>
            <w:shd w:val="clear" w:color="auto" w:fill="auto"/>
            <w:vAlign w:val="center"/>
            <w:hideMark/>
          </w:tcPr>
          <w:p w14:paraId="34D681C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Ավելորդ</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7</w:t>
            </w:r>
            <w:r w:rsidRPr="00864299">
              <w:rPr>
                <w:rFonts w:ascii="Arial" w:hAnsi="Arial" w:cs="Arial"/>
                <w:sz w:val="16"/>
                <w:szCs w:val="16"/>
              </w:rPr>
              <w:t>կմ</w:t>
            </w:r>
            <w:r w:rsidRPr="00864299">
              <w:rPr>
                <w:rFonts w:ascii="Arial Armenian" w:hAnsi="Arial Armenian" w:cs="Arial"/>
                <w:sz w:val="16"/>
                <w:szCs w:val="16"/>
              </w:rPr>
              <w:t xml:space="preserve"> </w:t>
            </w:r>
            <w:r w:rsidRPr="00864299">
              <w:rPr>
                <w:rFonts w:ascii="Arial" w:hAnsi="Arial" w:cs="Arial"/>
                <w:sz w:val="16"/>
                <w:szCs w:val="16"/>
              </w:rPr>
              <w:t>հեռ</w:t>
            </w:r>
            <w:r w:rsidRPr="00864299">
              <w:rPr>
                <w:rFonts w:ascii="Arial Armenian" w:hAnsi="Arial Armenian" w:cs="Arial"/>
                <w:sz w:val="16"/>
                <w:szCs w:val="16"/>
              </w:rPr>
              <w:t>.</w:t>
            </w:r>
            <w:r w:rsidRPr="00864299">
              <w:rPr>
                <w:rFonts w:ascii="Arial" w:hAnsi="Arial" w:cs="Arial"/>
                <w:sz w:val="16"/>
                <w:szCs w:val="16"/>
              </w:rPr>
              <w:t>վրա</w:t>
            </w:r>
            <w:r w:rsidRPr="00864299">
              <w:rPr>
                <w:rFonts w:ascii="Arial Armenian" w:hAnsi="Arial Armenian" w:cs="Arial"/>
                <w:sz w:val="16"/>
                <w:szCs w:val="16"/>
              </w:rPr>
              <w:t xml:space="preserve">  </w:t>
            </w:r>
            <w:r w:rsidRPr="00864299">
              <w:rPr>
                <w:rFonts w:ascii="Arial" w:hAnsi="Arial" w:cs="Arial"/>
                <w:sz w:val="16"/>
                <w:szCs w:val="16"/>
              </w:rPr>
              <w:t>լցակույտ</w:t>
            </w:r>
            <w:r w:rsidRPr="00864299">
              <w:rPr>
                <w:rFonts w:ascii="Arial Armenian" w:hAnsi="Arial Armenian" w:cs="Arial"/>
                <w:sz w:val="16"/>
                <w:szCs w:val="16"/>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14:paraId="243D13A5"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single" w:sz="4" w:space="0" w:color="auto"/>
              <w:right w:val="single" w:sz="4" w:space="0" w:color="auto"/>
            </w:tcBorders>
            <w:shd w:val="clear" w:color="auto" w:fill="auto"/>
            <w:noWrap/>
            <w:vAlign w:val="center"/>
            <w:hideMark/>
          </w:tcPr>
          <w:p w14:paraId="562779C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351.36</w:t>
            </w:r>
          </w:p>
        </w:tc>
        <w:tc>
          <w:tcPr>
            <w:tcW w:w="1360" w:type="dxa"/>
            <w:tcBorders>
              <w:top w:val="nil"/>
              <w:left w:val="nil"/>
              <w:bottom w:val="single" w:sz="4" w:space="0" w:color="auto"/>
              <w:right w:val="single" w:sz="4" w:space="0" w:color="auto"/>
            </w:tcBorders>
            <w:shd w:val="clear" w:color="auto" w:fill="auto"/>
            <w:noWrap/>
            <w:vAlign w:val="center"/>
            <w:hideMark/>
          </w:tcPr>
          <w:p w14:paraId="4378BE0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3.076</w:t>
            </w:r>
          </w:p>
        </w:tc>
        <w:tc>
          <w:tcPr>
            <w:tcW w:w="1540" w:type="dxa"/>
            <w:tcBorders>
              <w:top w:val="nil"/>
              <w:left w:val="nil"/>
              <w:bottom w:val="single" w:sz="4" w:space="0" w:color="auto"/>
              <w:right w:val="single" w:sz="4" w:space="0" w:color="auto"/>
            </w:tcBorders>
            <w:shd w:val="clear" w:color="auto" w:fill="auto"/>
            <w:noWrap/>
            <w:vAlign w:val="center"/>
            <w:hideMark/>
          </w:tcPr>
          <w:p w14:paraId="0A1E3B5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1080.763</w:t>
            </w:r>
          </w:p>
        </w:tc>
      </w:tr>
      <w:tr w:rsidR="00864299" w:rsidRPr="00864299" w14:paraId="1425D129"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FCB142E"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4</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2CD21A61"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Աշխատանք</w:t>
            </w:r>
            <w:r w:rsidRPr="00864299">
              <w:rPr>
                <w:rFonts w:ascii="Arial Armenian" w:hAnsi="Arial Armenian" w:cs="Arial"/>
                <w:sz w:val="16"/>
                <w:szCs w:val="16"/>
              </w:rPr>
              <w:t xml:space="preserve"> </w:t>
            </w:r>
            <w:r w:rsidRPr="00864299">
              <w:rPr>
                <w:rFonts w:ascii="Arial" w:hAnsi="Arial" w:cs="Arial"/>
                <w:sz w:val="16"/>
                <w:szCs w:val="16"/>
              </w:rPr>
              <w:t>լցակույտում</w:t>
            </w:r>
          </w:p>
        </w:tc>
        <w:tc>
          <w:tcPr>
            <w:tcW w:w="820" w:type="dxa"/>
            <w:tcBorders>
              <w:top w:val="nil"/>
              <w:left w:val="nil"/>
              <w:bottom w:val="single" w:sz="4" w:space="0" w:color="auto"/>
              <w:right w:val="single" w:sz="4" w:space="0" w:color="auto"/>
            </w:tcBorders>
            <w:shd w:val="clear" w:color="auto" w:fill="auto"/>
            <w:noWrap/>
            <w:vAlign w:val="center"/>
            <w:hideMark/>
          </w:tcPr>
          <w:p w14:paraId="134AC3D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36480FA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195.20</w:t>
            </w:r>
          </w:p>
        </w:tc>
        <w:tc>
          <w:tcPr>
            <w:tcW w:w="1360" w:type="dxa"/>
            <w:tcBorders>
              <w:top w:val="nil"/>
              <w:left w:val="nil"/>
              <w:bottom w:val="single" w:sz="4" w:space="0" w:color="auto"/>
              <w:right w:val="single" w:sz="4" w:space="0" w:color="auto"/>
            </w:tcBorders>
            <w:shd w:val="clear" w:color="auto" w:fill="auto"/>
            <w:noWrap/>
            <w:vAlign w:val="center"/>
            <w:hideMark/>
          </w:tcPr>
          <w:p w14:paraId="058E7AB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0.056</w:t>
            </w:r>
          </w:p>
        </w:tc>
        <w:tc>
          <w:tcPr>
            <w:tcW w:w="1540" w:type="dxa"/>
            <w:tcBorders>
              <w:top w:val="nil"/>
              <w:left w:val="nil"/>
              <w:bottom w:val="single" w:sz="4" w:space="0" w:color="auto"/>
              <w:right w:val="single" w:sz="4" w:space="0" w:color="auto"/>
            </w:tcBorders>
            <w:shd w:val="clear" w:color="auto" w:fill="auto"/>
            <w:noWrap/>
            <w:vAlign w:val="center"/>
            <w:hideMark/>
          </w:tcPr>
          <w:p w14:paraId="4606F65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10.888</w:t>
            </w:r>
          </w:p>
        </w:tc>
      </w:tr>
      <w:tr w:rsidR="00864299" w:rsidRPr="00864299" w14:paraId="5AA24C45"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9D5CC0B"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5</w:t>
            </w:r>
          </w:p>
        </w:tc>
        <w:tc>
          <w:tcPr>
            <w:tcW w:w="4660" w:type="dxa"/>
            <w:tcBorders>
              <w:top w:val="nil"/>
              <w:left w:val="nil"/>
              <w:bottom w:val="single" w:sz="4" w:space="0" w:color="auto"/>
              <w:right w:val="single" w:sz="4" w:space="0" w:color="auto"/>
            </w:tcBorders>
            <w:shd w:val="clear" w:color="auto" w:fill="auto"/>
            <w:vAlign w:val="center"/>
            <w:hideMark/>
          </w:tcPr>
          <w:p w14:paraId="6A0173AC"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Հողածածկույթի</w:t>
            </w:r>
            <w:r w:rsidRPr="00864299">
              <w:rPr>
                <w:rFonts w:ascii="Arial Armenian" w:hAnsi="Arial Armenian" w:cs="Arial"/>
                <w:sz w:val="16"/>
                <w:szCs w:val="16"/>
              </w:rPr>
              <w:t xml:space="preserve"> </w:t>
            </w:r>
            <w:r w:rsidRPr="00864299">
              <w:rPr>
                <w:rFonts w:ascii="Arial" w:hAnsi="Arial" w:cs="Arial"/>
                <w:sz w:val="16"/>
                <w:szCs w:val="16"/>
              </w:rPr>
              <w:t>հարթեցում</w:t>
            </w:r>
            <w:r w:rsidRPr="00864299">
              <w:rPr>
                <w:rFonts w:ascii="Arial Armenian" w:hAnsi="Arial Armenian" w:cs="Arial"/>
                <w:sz w:val="16"/>
                <w:szCs w:val="16"/>
              </w:rPr>
              <w:t xml:space="preserve"> </w:t>
            </w:r>
            <w:r w:rsidRPr="00864299">
              <w:rPr>
                <w:rFonts w:ascii="Arial" w:hAnsi="Arial" w:cs="Arial"/>
                <w:sz w:val="16"/>
                <w:szCs w:val="16"/>
              </w:rPr>
              <w:t>մեխանիզմով</w:t>
            </w:r>
          </w:p>
        </w:tc>
        <w:tc>
          <w:tcPr>
            <w:tcW w:w="820" w:type="dxa"/>
            <w:tcBorders>
              <w:top w:val="nil"/>
              <w:left w:val="nil"/>
              <w:bottom w:val="single" w:sz="4" w:space="0" w:color="auto"/>
              <w:right w:val="single" w:sz="4" w:space="0" w:color="auto"/>
            </w:tcBorders>
            <w:shd w:val="clear" w:color="auto" w:fill="auto"/>
            <w:vAlign w:val="center"/>
            <w:hideMark/>
          </w:tcPr>
          <w:p w14:paraId="54BF77BB"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noWrap/>
            <w:vAlign w:val="center"/>
            <w:hideMark/>
          </w:tcPr>
          <w:p w14:paraId="5061308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667.10</w:t>
            </w:r>
          </w:p>
        </w:tc>
        <w:tc>
          <w:tcPr>
            <w:tcW w:w="1360" w:type="dxa"/>
            <w:tcBorders>
              <w:top w:val="nil"/>
              <w:left w:val="nil"/>
              <w:bottom w:val="single" w:sz="4" w:space="0" w:color="auto"/>
              <w:right w:val="single" w:sz="4" w:space="0" w:color="auto"/>
            </w:tcBorders>
            <w:shd w:val="clear" w:color="auto" w:fill="auto"/>
            <w:noWrap/>
            <w:vAlign w:val="center"/>
            <w:hideMark/>
          </w:tcPr>
          <w:p w14:paraId="3B8E8A1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0.017</w:t>
            </w:r>
          </w:p>
        </w:tc>
        <w:tc>
          <w:tcPr>
            <w:tcW w:w="1540" w:type="dxa"/>
            <w:tcBorders>
              <w:top w:val="nil"/>
              <w:left w:val="nil"/>
              <w:bottom w:val="single" w:sz="4" w:space="0" w:color="auto"/>
              <w:right w:val="single" w:sz="4" w:space="0" w:color="auto"/>
            </w:tcBorders>
            <w:shd w:val="clear" w:color="auto" w:fill="auto"/>
            <w:noWrap/>
            <w:vAlign w:val="center"/>
            <w:hideMark/>
          </w:tcPr>
          <w:p w14:paraId="6654B4A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11.542</w:t>
            </w:r>
          </w:p>
        </w:tc>
      </w:tr>
      <w:tr w:rsidR="00864299" w:rsidRPr="00864299" w14:paraId="589C0BD4"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F54CD5B"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6</w:t>
            </w:r>
          </w:p>
        </w:tc>
        <w:tc>
          <w:tcPr>
            <w:tcW w:w="4660" w:type="dxa"/>
            <w:tcBorders>
              <w:top w:val="nil"/>
              <w:left w:val="nil"/>
              <w:bottom w:val="single" w:sz="4" w:space="0" w:color="auto"/>
              <w:right w:val="single" w:sz="4" w:space="0" w:color="auto"/>
            </w:tcBorders>
            <w:shd w:val="clear" w:color="auto" w:fill="auto"/>
            <w:vAlign w:val="center"/>
            <w:hideMark/>
          </w:tcPr>
          <w:p w14:paraId="1356F12E"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Ավազակոպճային</w:t>
            </w:r>
            <w:r w:rsidRPr="00864299">
              <w:rPr>
                <w:rFonts w:ascii="Arial Armenian" w:hAnsi="Arial Armenian" w:cs="Arial"/>
                <w:sz w:val="16"/>
                <w:szCs w:val="16"/>
              </w:rPr>
              <w:t xml:space="preserve"> </w:t>
            </w:r>
            <w:r w:rsidRPr="00864299">
              <w:rPr>
                <w:rFonts w:ascii="Arial" w:hAnsi="Arial" w:cs="Arial"/>
                <w:sz w:val="16"/>
                <w:szCs w:val="16"/>
              </w:rPr>
              <w:t>նախաշերտի</w:t>
            </w:r>
            <w:r w:rsidRPr="00864299">
              <w:rPr>
                <w:rFonts w:ascii="Arial Armenian" w:hAnsi="Arial Armenian" w:cs="Arial"/>
                <w:sz w:val="16"/>
                <w:szCs w:val="16"/>
              </w:rPr>
              <w:t xml:space="preserve"> </w:t>
            </w:r>
            <w:r w:rsidRPr="00864299">
              <w:rPr>
                <w:rFonts w:ascii="Arial" w:hAnsi="Arial" w:cs="Arial"/>
                <w:sz w:val="16"/>
                <w:szCs w:val="16"/>
              </w:rPr>
              <w:t>կառուցում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հաստությամբ՝տոփանումով</w:t>
            </w:r>
          </w:p>
        </w:tc>
        <w:tc>
          <w:tcPr>
            <w:tcW w:w="820" w:type="dxa"/>
            <w:tcBorders>
              <w:top w:val="nil"/>
              <w:left w:val="nil"/>
              <w:bottom w:val="single" w:sz="4" w:space="0" w:color="auto"/>
              <w:right w:val="single" w:sz="4" w:space="0" w:color="auto"/>
            </w:tcBorders>
            <w:shd w:val="clear" w:color="auto" w:fill="auto"/>
            <w:noWrap/>
            <w:vAlign w:val="center"/>
            <w:hideMark/>
          </w:tcPr>
          <w:p w14:paraId="096F326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09EC5D5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33.40</w:t>
            </w:r>
          </w:p>
        </w:tc>
        <w:tc>
          <w:tcPr>
            <w:tcW w:w="1360" w:type="dxa"/>
            <w:tcBorders>
              <w:top w:val="nil"/>
              <w:left w:val="nil"/>
              <w:bottom w:val="single" w:sz="4" w:space="0" w:color="auto"/>
              <w:right w:val="single" w:sz="4" w:space="0" w:color="auto"/>
            </w:tcBorders>
            <w:shd w:val="clear" w:color="auto" w:fill="auto"/>
            <w:noWrap/>
            <w:vAlign w:val="center"/>
            <w:hideMark/>
          </w:tcPr>
          <w:p w14:paraId="4BC5FC5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8.024</w:t>
            </w:r>
          </w:p>
        </w:tc>
        <w:tc>
          <w:tcPr>
            <w:tcW w:w="1540" w:type="dxa"/>
            <w:tcBorders>
              <w:top w:val="nil"/>
              <w:left w:val="nil"/>
              <w:bottom w:val="single" w:sz="4" w:space="0" w:color="auto"/>
              <w:right w:val="single" w:sz="4" w:space="0" w:color="auto"/>
            </w:tcBorders>
            <w:shd w:val="clear" w:color="auto" w:fill="auto"/>
            <w:noWrap/>
            <w:vAlign w:val="center"/>
            <w:hideMark/>
          </w:tcPr>
          <w:p w14:paraId="056D993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268.003</w:t>
            </w:r>
          </w:p>
        </w:tc>
      </w:tr>
      <w:tr w:rsidR="00864299" w:rsidRPr="00864299" w14:paraId="044F8280"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57EA1F9"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7</w:t>
            </w:r>
          </w:p>
        </w:tc>
        <w:tc>
          <w:tcPr>
            <w:tcW w:w="4660" w:type="dxa"/>
            <w:tcBorders>
              <w:top w:val="nil"/>
              <w:left w:val="nil"/>
              <w:bottom w:val="single" w:sz="4" w:space="0" w:color="auto"/>
              <w:right w:val="single" w:sz="4" w:space="0" w:color="auto"/>
            </w:tcBorders>
            <w:shd w:val="clear" w:color="auto" w:fill="auto"/>
            <w:vAlign w:val="center"/>
            <w:hideMark/>
          </w:tcPr>
          <w:p w14:paraId="1618C51F"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Խ</w:t>
            </w:r>
            <w:r w:rsidRPr="00864299">
              <w:rPr>
                <w:rFonts w:ascii="Arial Armenian" w:hAnsi="Arial Armenian" w:cs="Arial Armenian"/>
                <w:sz w:val="16"/>
                <w:szCs w:val="16"/>
              </w:rPr>
              <w:t>×Ç</w:t>
            </w:r>
            <w:r w:rsidRPr="00864299">
              <w:rPr>
                <w:rFonts w:ascii="Arial Armenian" w:hAnsi="Arial Armenian" w:cs="Arial"/>
                <w:sz w:val="16"/>
                <w:szCs w:val="16"/>
              </w:rPr>
              <w:t xml:space="preserve"> ß»ñïÇ </w:t>
            </w:r>
            <w:r w:rsidRPr="00864299">
              <w:rPr>
                <w:rFonts w:ascii="Arial" w:hAnsi="Arial" w:cs="Arial"/>
                <w:sz w:val="16"/>
                <w:szCs w:val="16"/>
              </w:rPr>
              <w:t>պատրաստում</w:t>
            </w:r>
            <w:r w:rsidRPr="00864299">
              <w:rPr>
                <w:rFonts w:ascii="Arial Armenian" w:hAnsi="Arial Armenian" w:cs="Arial"/>
                <w:sz w:val="16"/>
                <w:szCs w:val="16"/>
              </w:rPr>
              <w:t xml:space="preserve"> 15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p>
        </w:tc>
        <w:tc>
          <w:tcPr>
            <w:tcW w:w="820" w:type="dxa"/>
            <w:tcBorders>
              <w:top w:val="nil"/>
              <w:left w:val="nil"/>
              <w:bottom w:val="single" w:sz="4" w:space="0" w:color="auto"/>
              <w:right w:val="single" w:sz="4" w:space="0" w:color="auto"/>
            </w:tcBorders>
            <w:shd w:val="clear" w:color="auto" w:fill="auto"/>
            <w:vAlign w:val="center"/>
            <w:hideMark/>
          </w:tcPr>
          <w:p w14:paraId="4F4EECE2"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vAlign w:val="center"/>
            <w:hideMark/>
          </w:tcPr>
          <w:p w14:paraId="21E283E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667.1</w:t>
            </w:r>
          </w:p>
        </w:tc>
        <w:tc>
          <w:tcPr>
            <w:tcW w:w="1360" w:type="dxa"/>
            <w:tcBorders>
              <w:top w:val="nil"/>
              <w:left w:val="nil"/>
              <w:bottom w:val="single" w:sz="4" w:space="0" w:color="auto"/>
              <w:right w:val="single" w:sz="4" w:space="0" w:color="auto"/>
            </w:tcBorders>
            <w:shd w:val="clear" w:color="auto" w:fill="auto"/>
            <w:noWrap/>
            <w:vAlign w:val="center"/>
            <w:hideMark/>
          </w:tcPr>
          <w:p w14:paraId="09EAFAA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1.567</w:t>
            </w:r>
          </w:p>
        </w:tc>
        <w:tc>
          <w:tcPr>
            <w:tcW w:w="1540" w:type="dxa"/>
            <w:tcBorders>
              <w:top w:val="nil"/>
              <w:left w:val="nil"/>
              <w:bottom w:val="single" w:sz="4" w:space="0" w:color="auto"/>
              <w:right w:val="single" w:sz="4" w:space="0" w:color="auto"/>
            </w:tcBorders>
            <w:shd w:val="clear" w:color="auto" w:fill="auto"/>
            <w:noWrap/>
            <w:vAlign w:val="center"/>
            <w:hideMark/>
          </w:tcPr>
          <w:p w14:paraId="169F9CD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1045.379</w:t>
            </w:r>
          </w:p>
        </w:tc>
      </w:tr>
      <w:tr w:rsidR="00864299" w:rsidRPr="00864299" w14:paraId="7904815C"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94E1F0B"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8</w:t>
            </w:r>
          </w:p>
        </w:tc>
        <w:tc>
          <w:tcPr>
            <w:tcW w:w="4660" w:type="dxa"/>
            <w:tcBorders>
              <w:top w:val="nil"/>
              <w:left w:val="nil"/>
              <w:bottom w:val="nil"/>
              <w:right w:val="single" w:sz="4" w:space="0" w:color="auto"/>
            </w:tcBorders>
            <w:shd w:val="clear" w:color="auto" w:fill="auto"/>
            <w:vAlign w:val="center"/>
            <w:hideMark/>
          </w:tcPr>
          <w:p w14:paraId="4509F231"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Բիտումի</w:t>
            </w:r>
            <w:r w:rsidRPr="00864299">
              <w:rPr>
                <w:rFonts w:ascii="Arial Armenian" w:hAnsi="Arial Armenian" w:cs="Arial"/>
                <w:sz w:val="16"/>
                <w:szCs w:val="16"/>
              </w:rPr>
              <w:t xml:space="preserve"> </w:t>
            </w:r>
            <w:r w:rsidRPr="00864299">
              <w:rPr>
                <w:rFonts w:ascii="Arial" w:hAnsi="Arial" w:cs="Arial"/>
                <w:sz w:val="16"/>
                <w:szCs w:val="16"/>
              </w:rPr>
              <w:t>տարածում</w:t>
            </w:r>
            <w:r w:rsidRPr="00864299">
              <w:rPr>
                <w:rFonts w:ascii="Arial Armenian" w:hAnsi="Arial Armenian" w:cs="Arial"/>
                <w:sz w:val="16"/>
                <w:szCs w:val="16"/>
              </w:rPr>
              <w:t xml:space="preserve">  4.12</w:t>
            </w:r>
            <w:r w:rsidRPr="00864299">
              <w:rPr>
                <w:rFonts w:ascii="Arial" w:hAnsi="Arial" w:cs="Arial"/>
                <w:sz w:val="16"/>
                <w:szCs w:val="16"/>
              </w:rPr>
              <w:t>տ</w:t>
            </w:r>
            <w:r w:rsidRPr="00864299">
              <w:rPr>
                <w:rFonts w:ascii="Arial Armenian" w:hAnsi="Arial Armenian" w:cs="Arial"/>
                <w:sz w:val="16"/>
                <w:szCs w:val="16"/>
              </w:rPr>
              <w:t>/1000</w:t>
            </w:r>
            <w:r w:rsidRPr="00864299">
              <w:rPr>
                <w:rFonts w:ascii="Arial" w:hAnsi="Arial" w:cs="Arial"/>
                <w:sz w:val="16"/>
                <w:szCs w:val="16"/>
              </w:rPr>
              <w:t>մ</w:t>
            </w:r>
            <w:r w:rsidRPr="00864299">
              <w:rPr>
                <w:rFonts w:ascii="Arial Armenian" w:hAnsi="Arial Armenian" w:cs="Arial"/>
                <w:sz w:val="16"/>
                <w:szCs w:val="16"/>
              </w:rPr>
              <w:t xml:space="preserve">2 </w:t>
            </w:r>
          </w:p>
        </w:tc>
        <w:tc>
          <w:tcPr>
            <w:tcW w:w="820" w:type="dxa"/>
            <w:tcBorders>
              <w:top w:val="nil"/>
              <w:left w:val="nil"/>
              <w:bottom w:val="nil"/>
              <w:right w:val="single" w:sz="4" w:space="0" w:color="auto"/>
            </w:tcBorders>
            <w:shd w:val="clear" w:color="auto" w:fill="auto"/>
            <w:noWrap/>
            <w:vAlign w:val="center"/>
            <w:hideMark/>
          </w:tcPr>
          <w:p w14:paraId="299D0BC2"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nil"/>
              <w:right w:val="single" w:sz="4" w:space="0" w:color="auto"/>
            </w:tcBorders>
            <w:shd w:val="clear" w:color="auto" w:fill="auto"/>
            <w:noWrap/>
            <w:vAlign w:val="center"/>
            <w:hideMark/>
          </w:tcPr>
          <w:p w14:paraId="08D8CFA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2.70</w:t>
            </w:r>
          </w:p>
        </w:tc>
        <w:tc>
          <w:tcPr>
            <w:tcW w:w="1360" w:type="dxa"/>
            <w:tcBorders>
              <w:top w:val="nil"/>
              <w:left w:val="nil"/>
              <w:bottom w:val="single" w:sz="4" w:space="0" w:color="auto"/>
              <w:right w:val="single" w:sz="4" w:space="0" w:color="auto"/>
            </w:tcBorders>
            <w:shd w:val="clear" w:color="auto" w:fill="auto"/>
            <w:noWrap/>
            <w:vAlign w:val="center"/>
            <w:hideMark/>
          </w:tcPr>
          <w:p w14:paraId="00A3A3D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264.506</w:t>
            </w:r>
          </w:p>
        </w:tc>
        <w:tc>
          <w:tcPr>
            <w:tcW w:w="1540" w:type="dxa"/>
            <w:tcBorders>
              <w:top w:val="nil"/>
              <w:left w:val="nil"/>
              <w:bottom w:val="single" w:sz="4" w:space="0" w:color="auto"/>
              <w:right w:val="single" w:sz="4" w:space="0" w:color="auto"/>
            </w:tcBorders>
            <w:shd w:val="clear" w:color="auto" w:fill="auto"/>
            <w:noWrap/>
            <w:vAlign w:val="center"/>
            <w:hideMark/>
          </w:tcPr>
          <w:p w14:paraId="20D07AD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714.166</w:t>
            </w:r>
          </w:p>
        </w:tc>
      </w:tr>
      <w:tr w:rsidR="00864299" w:rsidRPr="00864299" w14:paraId="7432BFF4"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CE39F2B"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9</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035E16B5"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Մանրահատիկ</w:t>
            </w:r>
            <w:r w:rsidRPr="00864299">
              <w:rPr>
                <w:rFonts w:ascii="Arial Armenian" w:hAnsi="Arial Armenian" w:cs="Arial"/>
                <w:sz w:val="16"/>
                <w:szCs w:val="16"/>
              </w:rPr>
              <w:t xml:space="preserve"> </w:t>
            </w:r>
            <w:r w:rsidRPr="00864299">
              <w:rPr>
                <w:rFonts w:ascii="Arial" w:hAnsi="Arial" w:cs="Arial"/>
                <w:sz w:val="16"/>
                <w:szCs w:val="16"/>
              </w:rPr>
              <w:t>ասֆալտաբետոնե</w:t>
            </w:r>
            <w:r w:rsidRPr="00864299">
              <w:rPr>
                <w:rFonts w:ascii="Arial Armenian" w:hAnsi="Arial Armenian" w:cs="Arial"/>
                <w:sz w:val="16"/>
                <w:szCs w:val="16"/>
              </w:rPr>
              <w:t xml:space="preserve"> </w:t>
            </w:r>
            <w:r w:rsidRPr="00864299">
              <w:rPr>
                <w:rFonts w:ascii="Arial" w:hAnsi="Arial" w:cs="Arial"/>
                <w:sz w:val="16"/>
                <w:szCs w:val="16"/>
              </w:rPr>
              <w:t>ծածկույթի</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 xml:space="preserve"> </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տիպի</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4B99C850"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65A6857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667.1</w:t>
            </w:r>
          </w:p>
        </w:tc>
        <w:tc>
          <w:tcPr>
            <w:tcW w:w="1360" w:type="dxa"/>
            <w:tcBorders>
              <w:top w:val="nil"/>
              <w:left w:val="nil"/>
              <w:bottom w:val="single" w:sz="4" w:space="0" w:color="auto"/>
              <w:right w:val="single" w:sz="4" w:space="0" w:color="auto"/>
            </w:tcBorders>
            <w:shd w:val="clear" w:color="auto" w:fill="auto"/>
            <w:noWrap/>
            <w:vAlign w:val="center"/>
            <w:hideMark/>
          </w:tcPr>
          <w:p w14:paraId="405C2A3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5.167</w:t>
            </w:r>
          </w:p>
        </w:tc>
        <w:tc>
          <w:tcPr>
            <w:tcW w:w="1540" w:type="dxa"/>
            <w:tcBorders>
              <w:top w:val="nil"/>
              <w:left w:val="nil"/>
              <w:bottom w:val="single" w:sz="4" w:space="0" w:color="auto"/>
              <w:right w:val="single" w:sz="4" w:space="0" w:color="auto"/>
            </w:tcBorders>
            <w:shd w:val="clear" w:color="auto" w:fill="auto"/>
            <w:noWrap/>
            <w:vAlign w:val="center"/>
            <w:hideMark/>
          </w:tcPr>
          <w:p w14:paraId="2ACC21A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3446.998</w:t>
            </w:r>
          </w:p>
        </w:tc>
      </w:tr>
      <w:tr w:rsidR="00864299" w:rsidRPr="00864299" w14:paraId="54977807"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9FAE2C2"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10</w:t>
            </w:r>
          </w:p>
        </w:tc>
        <w:tc>
          <w:tcPr>
            <w:tcW w:w="4660" w:type="dxa"/>
            <w:tcBorders>
              <w:top w:val="nil"/>
              <w:left w:val="nil"/>
              <w:bottom w:val="single" w:sz="4" w:space="0" w:color="auto"/>
              <w:right w:val="single" w:sz="4" w:space="0" w:color="auto"/>
            </w:tcBorders>
            <w:shd w:val="clear" w:color="auto" w:fill="auto"/>
            <w:vAlign w:val="center"/>
            <w:hideMark/>
          </w:tcPr>
          <w:p w14:paraId="08DA14B5"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Կողնակների</w:t>
            </w:r>
            <w:r w:rsidRPr="00864299">
              <w:rPr>
                <w:rFonts w:ascii="Arial Armenian" w:hAnsi="Arial Armenian" w:cs="Arial"/>
                <w:sz w:val="16"/>
                <w:szCs w:val="16"/>
              </w:rPr>
              <w:t xml:space="preserve"> </w:t>
            </w:r>
            <w:r w:rsidRPr="00864299">
              <w:rPr>
                <w:rFonts w:ascii="Arial" w:hAnsi="Arial" w:cs="Arial"/>
                <w:sz w:val="16"/>
                <w:szCs w:val="16"/>
              </w:rPr>
              <w:t>լրացում</w:t>
            </w:r>
            <w:r w:rsidRPr="00864299">
              <w:rPr>
                <w:rFonts w:ascii="Arial Armenian" w:hAnsi="Arial Armenian" w:cs="Arial"/>
                <w:sz w:val="16"/>
                <w:szCs w:val="16"/>
              </w:rPr>
              <w:t xml:space="preserve"> </w:t>
            </w:r>
            <w:r w:rsidRPr="00864299">
              <w:rPr>
                <w:rFonts w:ascii="Arial" w:hAnsi="Arial" w:cs="Arial"/>
                <w:sz w:val="16"/>
                <w:szCs w:val="16"/>
              </w:rPr>
              <w:t>ավազակոպիճով</w:t>
            </w:r>
            <w:r w:rsidRPr="00864299">
              <w:rPr>
                <w:rFonts w:ascii="Arial Armenian" w:hAnsi="Arial Armenian" w:cs="Arial"/>
                <w:sz w:val="16"/>
                <w:szCs w:val="16"/>
              </w:rPr>
              <w:t xml:space="preserve"> h=10</w:t>
            </w:r>
            <w:r w:rsidRPr="00864299">
              <w:rPr>
                <w:rFonts w:ascii="Arial" w:hAnsi="Arial" w:cs="Arial"/>
                <w:sz w:val="16"/>
                <w:szCs w:val="16"/>
              </w:rPr>
              <w:t>սմ</w:t>
            </w:r>
          </w:p>
        </w:tc>
        <w:tc>
          <w:tcPr>
            <w:tcW w:w="820" w:type="dxa"/>
            <w:tcBorders>
              <w:top w:val="nil"/>
              <w:left w:val="nil"/>
              <w:bottom w:val="single" w:sz="4" w:space="0" w:color="auto"/>
              <w:right w:val="single" w:sz="4" w:space="0" w:color="auto"/>
            </w:tcBorders>
            <w:shd w:val="clear" w:color="auto" w:fill="auto"/>
            <w:noWrap/>
            <w:vAlign w:val="center"/>
            <w:hideMark/>
          </w:tcPr>
          <w:p w14:paraId="31590A4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w:t>
            </w:r>
            <w:r w:rsidRPr="00864299">
              <w:rPr>
                <w:rFonts w:ascii="Arial" w:hAnsi="Arial" w:cs="Arial"/>
                <w:sz w:val="16"/>
                <w:szCs w:val="16"/>
              </w:rPr>
              <w:t>մ</w:t>
            </w:r>
            <w:r w:rsidRPr="00864299">
              <w:rPr>
                <w:rFonts w:ascii="Calibri" w:hAnsi="Calibri" w:cs="Calibri"/>
                <w:sz w:val="16"/>
                <w:szCs w:val="16"/>
              </w:rPr>
              <w:t>²</w:t>
            </w:r>
          </w:p>
        </w:tc>
        <w:tc>
          <w:tcPr>
            <w:tcW w:w="940" w:type="dxa"/>
            <w:tcBorders>
              <w:top w:val="nil"/>
              <w:left w:val="nil"/>
              <w:bottom w:val="single" w:sz="4" w:space="0" w:color="auto"/>
              <w:right w:val="single" w:sz="4" w:space="0" w:color="auto"/>
            </w:tcBorders>
            <w:shd w:val="clear" w:color="auto" w:fill="auto"/>
            <w:noWrap/>
            <w:vAlign w:val="center"/>
            <w:hideMark/>
          </w:tcPr>
          <w:p w14:paraId="3FEBBA7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0.82</w:t>
            </w:r>
          </w:p>
        </w:tc>
        <w:tc>
          <w:tcPr>
            <w:tcW w:w="1360" w:type="dxa"/>
            <w:tcBorders>
              <w:top w:val="nil"/>
              <w:left w:val="nil"/>
              <w:bottom w:val="single" w:sz="4" w:space="0" w:color="auto"/>
              <w:right w:val="single" w:sz="4" w:space="0" w:color="auto"/>
            </w:tcBorders>
            <w:shd w:val="clear" w:color="auto" w:fill="auto"/>
            <w:noWrap/>
            <w:vAlign w:val="center"/>
            <w:hideMark/>
          </w:tcPr>
          <w:p w14:paraId="515DCA1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48.030</w:t>
            </w:r>
          </w:p>
        </w:tc>
        <w:tc>
          <w:tcPr>
            <w:tcW w:w="1540" w:type="dxa"/>
            <w:tcBorders>
              <w:top w:val="nil"/>
              <w:left w:val="nil"/>
              <w:bottom w:val="single" w:sz="4" w:space="0" w:color="auto"/>
              <w:right w:val="single" w:sz="4" w:space="0" w:color="auto"/>
            </w:tcBorders>
            <w:shd w:val="clear" w:color="auto" w:fill="auto"/>
            <w:noWrap/>
            <w:vAlign w:val="center"/>
            <w:hideMark/>
          </w:tcPr>
          <w:p w14:paraId="161F94A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39.385</w:t>
            </w:r>
          </w:p>
        </w:tc>
      </w:tr>
      <w:tr w:rsidR="00864299" w:rsidRPr="00864299" w14:paraId="13EBABFE" w14:textId="77777777" w:rsidTr="00DE3569">
        <w:trPr>
          <w:trHeight w:val="30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1E493D0"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nil"/>
              <w:left w:val="nil"/>
              <w:bottom w:val="single" w:sz="4" w:space="0" w:color="auto"/>
              <w:right w:val="single" w:sz="4" w:space="0" w:color="auto"/>
            </w:tcBorders>
            <w:shd w:val="clear" w:color="auto" w:fill="auto"/>
            <w:vAlign w:val="center"/>
            <w:hideMark/>
          </w:tcPr>
          <w:p w14:paraId="49076249"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p>
        </w:tc>
        <w:tc>
          <w:tcPr>
            <w:tcW w:w="820" w:type="dxa"/>
            <w:tcBorders>
              <w:top w:val="nil"/>
              <w:left w:val="nil"/>
              <w:bottom w:val="single" w:sz="4" w:space="0" w:color="auto"/>
              <w:right w:val="single" w:sz="4" w:space="0" w:color="auto"/>
            </w:tcBorders>
            <w:shd w:val="clear" w:color="auto" w:fill="auto"/>
            <w:vAlign w:val="center"/>
            <w:hideMark/>
          </w:tcPr>
          <w:p w14:paraId="3B526E8D"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940" w:type="dxa"/>
            <w:tcBorders>
              <w:top w:val="nil"/>
              <w:left w:val="nil"/>
              <w:bottom w:val="single" w:sz="4" w:space="0" w:color="auto"/>
              <w:right w:val="single" w:sz="4" w:space="0" w:color="auto"/>
            </w:tcBorders>
            <w:shd w:val="clear" w:color="auto" w:fill="auto"/>
            <w:vAlign w:val="center"/>
            <w:hideMark/>
          </w:tcPr>
          <w:p w14:paraId="6467DD81"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360" w:type="dxa"/>
            <w:tcBorders>
              <w:top w:val="nil"/>
              <w:left w:val="nil"/>
              <w:bottom w:val="single" w:sz="4" w:space="0" w:color="auto"/>
              <w:right w:val="single" w:sz="4" w:space="0" w:color="auto"/>
            </w:tcBorders>
            <w:shd w:val="clear" w:color="auto" w:fill="auto"/>
            <w:vAlign w:val="center"/>
            <w:hideMark/>
          </w:tcPr>
          <w:p w14:paraId="7FA9863C"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540" w:type="dxa"/>
            <w:tcBorders>
              <w:top w:val="nil"/>
              <w:left w:val="nil"/>
              <w:bottom w:val="single" w:sz="4" w:space="0" w:color="auto"/>
              <w:right w:val="single" w:sz="4" w:space="0" w:color="auto"/>
            </w:tcBorders>
            <w:shd w:val="clear" w:color="auto" w:fill="auto"/>
            <w:vAlign w:val="center"/>
            <w:hideMark/>
          </w:tcPr>
          <w:p w14:paraId="258FACFA" w14:textId="77777777" w:rsidR="00864299" w:rsidRPr="00864299" w:rsidRDefault="00864299" w:rsidP="00864299">
            <w:pPr>
              <w:jc w:val="center"/>
              <w:rPr>
                <w:rFonts w:ascii="Arial Armenian" w:hAnsi="Arial Armenian" w:cs="Arial"/>
                <w:b/>
                <w:bCs/>
              </w:rPr>
            </w:pPr>
            <w:r w:rsidRPr="00864299">
              <w:rPr>
                <w:rFonts w:ascii="Arial Armenian" w:hAnsi="Arial Armenian" w:cs="Arial"/>
                <w:b/>
                <w:bCs/>
              </w:rPr>
              <w:t>6762.19</w:t>
            </w:r>
          </w:p>
        </w:tc>
      </w:tr>
      <w:tr w:rsidR="00864299" w:rsidRPr="00864299" w14:paraId="3D8405B0" w14:textId="77777777" w:rsidTr="00DE3569">
        <w:trPr>
          <w:trHeight w:val="331"/>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331F97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c>
          <w:tcPr>
            <w:tcW w:w="4660" w:type="dxa"/>
            <w:tcBorders>
              <w:top w:val="nil"/>
              <w:left w:val="nil"/>
              <w:bottom w:val="nil"/>
              <w:right w:val="single" w:sz="4" w:space="0" w:color="auto"/>
            </w:tcBorders>
            <w:shd w:val="clear" w:color="auto" w:fill="auto"/>
            <w:vAlign w:val="center"/>
            <w:hideMark/>
          </w:tcPr>
          <w:p w14:paraId="3F3BAA3D" w14:textId="77777777" w:rsidR="00864299" w:rsidRPr="00864299" w:rsidRDefault="00864299" w:rsidP="00864299">
            <w:pPr>
              <w:jc w:val="center"/>
              <w:rPr>
                <w:rFonts w:ascii="Arial Armenian" w:hAnsi="Arial Armenian" w:cs="Arial"/>
                <w:b/>
                <w:bCs/>
                <w:sz w:val="22"/>
                <w:szCs w:val="22"/>
              </w:rPr>
            </w:pPr>
            <w:r w:rsidRPr="00864299">
              <w:rPr>
                <w:rFonts w:ascii="Arial" w:hAnsi="Arial" w:cs="Arial"/>
                <w:b/>
                <w:bCs/>
                <w:sz w:val="22"/>
                <w:szCs w:val="22"/>
              </w:rPr>
              <w:t>Ձորաղբյուրի</w:t>
            </w:r>
            <w:r w:rsidRPr="00864299">
              <w:rPr>
                <w:rFonts w:ascii="Arial Armenian" w:hAnsi="Arial Armenian" w:cs="Arial"/>
                <w:b/>
                <w:bCs/>
                <w:sz w:val="22"/>
                <w:szCs w:val="22"/>
              </w:rPr>
              <w:t xml:space="preserve"> </w:t>
            </w:r>
            <w:r w:rsidRPr="00864299">
              <w:rPr>
                <w:rFonts w:ascii="Arial" w:hAnsi="Arial" w:cs="Arial"/>
                <w:b/>
                <w:bCs/>
                <w:sz w:val="22"/>
                <w:szCs w:val="22"/>
              </w:rPr>
              <w:t>Եկեղեցու</w:t>
            </w:r>
            <w:r w:rsidRPr="00864299">
              <w:rPr>
                <w:rFonts w:ascii="Arial Armenian" w:hAnsi="Arial Armenian" w:cs="Arial"/>
                <w:b/>
                <w:bCs/>
                <w:sz w:val="22"/>
                <w:szCs w:val="22"/>
              </w:rPr>
              <w:t xml:space="preserve"> </w:t>
            </w:r>
            <w:r w:rsidRPr="00864299">
              <w:rPr>
                <w:rFonts w:ascii="Arial" w:hAnsi="Arial" w:cs="Arial"/>
                <w:b/>
                <w:bCs/>
                <w:sz w:val="22"/>
                <w:szCs w:val="22"/>
              </w:rPr>
              <w:t>փողոց</w:t>
            </w:r>
            <w:r w:rsidRPr="00864299">
              <w:rPr>
                <w:rFonts w:ascii="Arial Armenian" w:hAnsi="Arial Armenian" w:cs="Arial"/>
                <w:b/>
                <w:bCs/>
                <w:sz w:val="22"/>
                <w:szCs w:val="22"/>
              </w:rPr>
              <w:t xml:space="preserve"> L=348 </w:t>
            </w:r>
            <w:r w:rsidRPr="00864299">
              <w:rPr>
                <w:rFonts w:ascii="Arial" w:hAnsi="Arial" w:cs="Arial"/>
                <w:b/>
                <w:bCs/>
                <w:sz w:val="22"/>
                <w:szCs w:val="22"/>
              </w:rPr>
              <w:t>մ</w:t>
            </w:r>
          </w:p>
        </w:tc>
        <w:tc>
          <w:tcPr>
            <w:tcW w:w="820" w:type="dxa"/>
            <w:tcBorders>
              <w:top w:val="nil"/>
              <w:left w:val="nil"/>
              <w:bottom w:val="single" w:sz="4" w:space="0" w:color="auto"/>
              <w:right w:val="single" w:sz="4" w:space="0" w:color="auto"/>
            </w:tcBorders>
            <w:shd w:val="clear" w:color="auto" w:fill="auto"/>
            <w:noWrap/>
            <w:vAlign w:val="center"/>
            <w:hideMark/>
          </w:tcPr>
          <w:p w14:paraId="6EFEAA7E"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14:paraId="3ADF96CA"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360" w:type="dxa"/>
            <w:tcBorders>
              <w:top w:val="nil"/>
              <w:left w:val="nil"/>
              <w:bottom w:val="nil"/>
              <w:right w:val="single" w:sz="4" w:space="0" w:color="auto"/>
            </w:tcBorders>
            <w:shd w:val="clear" w:color="auto" w:fill="auto"/>
            <w:noWrap/>
            <w:vAlign w:val="center"/>
            <w:hideMark/>
          </w:tcPr>
          <w:p w14:paraId="2EA89654"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540" w:type="dxa"/>
            <w:tcBorders>
              <w:top w:val="nil"/>
              <w:left w:val="nil"/>
              <w:bottom w:val="single" w:sz="4" w:space="0" w:color="auto"/>
              <w:right w:val="single" w:sz="4" w:space="0" w:color="auto"/>
            </w:tcBorders>
            <w:shd w:val="clear" w:color="auto" w:fill="auto"/>
            <w:noWrap/>
            <w:vAlign w:val="center"/>
            <w:hideMark/>
          </w:tcPr>
          <w:p w14:paraId="149BF14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r>
      <w:tr w:rsidR="00864299" w:rsidRPr="00864299" w14:paraId="0E0275D9"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CDB031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lastRenderedPageBreak/>
              <w:t>1</w:t>
            </w:r>
          </w:p>
        </w:tc>
        <w:tc>
          <w:tcPr>
            <w:tcW w:w="4660" w:type="dxa"/>
            <w:tcBorders>
              <w:top w:val="single" w:sz="4" w:space="0" w:color="auto"/>
              <w:left w:val="nil"/>
              <w:bottom w:val="nil"/>
              <w:right w:val="single" w:sz="4" w:space="0" w:color="auto"/>
            </w:tcBorders>
            <w:shd w:val="clear" w:color="auto" w:fill="auto"/>
            <w:vAlign w:val="center"/>
            <w:hideMark/>
          </w:tcPr>
          <w:p w14:paraId="49113349"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Ճանապարհի</w:t>
            </w:r>
            <w:r w:rsidRPr="00864299">
              <w:rPr>
                <w:rFonts w:ascii="Arial Armenian" w:hAnsi="Arial Armenian" w:cs="Arial"/>
                <w:sz w:val="16"/>
                <w:szCs w:val="16"/>
              </w:rPr>
              <w:t xml:space="preserve"> </w:t>
            </w:r>
            <w:r w:rsidRPr="00864299">
              <w:rPr>
                <w:rFonts w:ascii="Arial" w:hAnsi="Arial" w:cs="Arial"/>
                <w:sz w:val="16"/>
                <w:szCs w:val="16"/>
              </w:rPr>
              <w:t>հագուստի</w:t>
            </w:r>
            <w:r w:rsidRPr="00864299">
              <w:rPr>
                <w:rFonts w:ascii="Arial Armenian" w:hAnsi="Arial Armenian" w:cs="Arial"/>
                <w:sz w:val="16"/>
                <w:szCs w:val="16"/>
              </w:rPr>
              <w:t xml:space="preserve"> </w:t>
            </w:r>
            <w:r w:rsidRPr="00864299">
              <w:rPr>
                <w:rFonts w:ascii="Arial" w:hAnsi="Arial" w:cs="Arial"/>
                <w:sz w:val="16"/>
                <w:szCs w:val="16"/>
              </w:rPr>
              <w:t>պաստառի</w:t>
            </w:r>
            <w:r w:rsidRPr="00864299">
              <w:rPr>
                <w:rFonts w:ascii="Arial Armenian" w:hAnsi="Arial Armenian" w:cs="Arial"/>
                <w:sz w:val="16"/>
                <w:szCs w:val="16"/>
              </w:rPr>
              <w:t xml:space="preserve"> </w:t>
            </w:r>
            <w:r w:rsidRPr="00864299">
              <w:rPr>
                <w:rFonts w:ascii="Arial" w:hAnsi="Arial" w:cs="Arial"/>
                <w:sz w:val="16"/>
                <w:szCs w:val="16"/>
              </w:rPr>
              <w:t>քանդում</w:t>
            </w:r>
            <w:r w:rsidRPr="00864299">
              <w:rPr>
                <w:rFonts w:ascii="Arial Armenian" w:hAnsi="Arial Armenian" w:cs="Arial"/>
                <w:sz w:val="16"/>
                <w:szCs w:val="16"/>
              </w:rPr>
              <w:t xml:space="preserve"> </w:t>
            </w:r>
            <w:r w:rsidRPr="00864299">
              <w:rPr>
                <w:rFonts w:ascii="Arial" w:hAnsi="Arial" w:cs="Arial"/>
                <w:sz w:val="16"/>
                <w:szCs w:val="16"/>
              </w:rPr>
              <w:t>բուլդոզերով՝</w:t>
            </w:r>
            <w:r w:rsidRPr="00864299">
              <w:rPr>
                <w:rFonts w:ascii="Arial Armenian" w:hAnsi="Arial Armenian" w:cs="Arial"/>
                <w:sz w:val="16"/>
                <w:szCs w:val="16"/>
              </w:rPr>
              <w:t xml:space="preserve"> </w:t>
            </w:r>
            <w:r w:rsidRPr="00864299">
              <w:rPr>
                <w:rFonts w:ascii="Arial" w:hAnsi="Arial" w:cs="Arial"/>
                <w:sz w:val="16"/>
                <w:szCs w:val="16"/>
              </w:rPr>
              <w:t>կուտակումով</w:t>
            </w:r>
          </w:p>
        </w:tc>
        <w:tc>
          <w:tcPr>
            <w:tcW w:w="820" w:type="dxa"/>
            <w:tcBorders>
              <w:top w:val="nil"/>
              <w:left w:val="nil"/>
              <w:bottom w:val="single" w:sz="4" w:space="0" w:color="auto"/>
              <w:right w:val="single" w:sz="4" w:space="0" w:color="auto"/>
            </w:tcBorders>
            <w:shd w:val="clear" w:color="auto" w:fill="auto"/>
            <w:vAlign w:val="center"/>
            <w:hideMark/>
          </w:tcPr>
          <w:p w14:paraId="33E95362"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vAlign w:val="center"/>
            <w:hideMark/>
          </w:tcPr>
          <w:p w14:paraId="1930A49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463.19</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7A27852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0.115</w:t>
            </w:r>
          </w:p>
        </w:tc>
        <w:tc>
          <w:tcPr>
            <w:tcW w:w="1540" w:type="dxa"/>
            <w:tcBorders>
              <w:top w:val="nil"/>
              <w:left w:val="nil"/>
              <w:bottom w:val="single" w:sz="4" w:space="0" w:color="auto"/>
              <w:right w:val="single" w:sz="4" w:space="0" w:color="auto"/>
            </w:tcBorders>
            <w:shd w:val="clear" w:color="auto" w:fill="auto"/>
            <w:noWrap/>
            <w:vAlign w:val="center"/>
            <w:hideMark/>
          </w:tcPr>
          <w:p w14:paraId="592C27D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53.072</w:t>
            </w:r>
          </w:p>
        </w:tc>
      </w:tr>
      <w:tr w:rsidR="00864299" w:rsidRPr="00864299" w14:paraId="7AD6F3E5"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F6FC58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w:t>
            </w:r>
          </w:p>
        </w:tc>
        <w:tc>
          <w:tcPr>
            <w:tcW w:w="4660" w:type="dxa"/>
            <w:tcBorders>
              <w:top w:val="single" w:sz="4" w:space="0" w:color="auto"/>
              <w:left w:val="nil"/>
              <w:bottom w:val="nil"/>
              <w:right w:val="single" w:sz="4" w:space="0" w:color="auto"/>
            </w:tcBorders>
            <w:shd w:val="clear" w:color="auto" w:fill="auto"/>
            <w:vAlign w:val="center"/>
            <w:hideMark/>
          </w:tcPr>
          <w:p w14:paraId="4DF9684A"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Կուտակված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մշակում</w:t>
            </w:r>
            <w:r w:rsidRPr="00864299">
              <w:rPr>
                <w:rFonts w:ascii="Arial Armenian" w:hAnsi="Arial Armenian" w:cs="Arial"/>
                <w:sz w:val="16"/>
                <w:szCs w:val="16"/>
              </w:rPr>
              <w:t xml:space="preserve"> </w:t>
            </w:r>
            <w:r w:rsidRPr="00864299">
              <w:rPr>
                <w:rFonts w:ascii="Arial" w:hAnsi="Arial" w:cs="Arial"/>
                <w:sz w:val="16"/>
                <w:szCs w:val="16"/>
              </w:rPr>
              <w:t>էքսկավատորով</w:t>
            </w:r>
            <w:r w:rsidRPr="00864299">
              <w:rPr>
                <w:rFonts w:ascii="Arial Armenian" w:hAnsi="Arial Armenian" w:cs="Arial"/>
                <w:sz w:val="16"/>
                <w:szCs w:val="16"/>
              </w:rPr>
              <w:t xml:space="preserve"> (0,65</w:t>
            </w:r>
            <w:r w:rsidRPr="00864299">
              <w:rPr>
                <w:rFonts w:ascii="Arial" w:hAnsi="Arial" w:cs="Arial"/>
                <w:sz w:val="16"/>
                <w:szCs w:val="16"/>
              </w:rPr>
              <w:t>մ</w:t>
            </w:r>
            <w:r w:rsidRPr="00864299">
              <w:rPr>
                <w:rFonts w:ascii="Arial Armenian" w:hAnsi="Arial Armenian" w:cs="Arial"/>
                <w:sz w:val="16"/>
                <w:szCs w:val="16"/>
              </w:rPr>
              <w:t>3),</w:t>
            </w:r>
            <w:r w:rsidRPr="00864299">
              <w:rPr>
                <w:rFonts w:ascii="Arial" w:hAnsi="Arial" w:cs="Arial"/>
                <w:sz w:val="16"/>
                <w:szCs w:val="16"/>
              </w:rPr>
              <w:t>բարձելով</w:t>
            </w:r>
            <w:r w:rsidRPr="00864299">
              <w:rPr>
                <w:rFonts w:ascii="Arial Armenian" w:hAnsi="Arial Armenian" w:cs="Arial"/>
                <w:sz w:val="16"/>
                <w:szCs w:val="16"/>
              </w:rPr>
              <w:t xml:space="preserve"> </w:t>
            </w:r>
            <w:r w:rsidRPr="00864299">
              <w:rPr>
                <w:rFonts w:ascii="Arial" w:hAnsi="Arial" w:cs="Arial"/>
                <w:sz w:val="16"/>
                <w:szCs w:val="16"/>
              </w:rPr>
              <w:t>ա</w:t>
            </w:r>
            <w:r w:rsidRPr="00864299">
              <w:rPr>
                <w:rFonts w:ascii="Arial Armenian" w:hAnsi="Arial Armenian" w:cs="Arial"/>
                <w:sz w:val="16"/>
                <w:szCs w:val="16"/>
              </w:rPr>
              <w:t>/</w:t>
            </w:r>
            <w:r w:rsidRPr="00864299">
              <w:rPr>
                <w:rFonts w:ascii="Arial" w:hAnsi="Arial" w:cs="Arial"/>
                <w:sz w:val="16"/>
                <w:szCs w:val="16"/>
              </w:rPr>
              <w:t>ինքնաթափ</w:t>
            </w:r>
            <w:r w:rsidRPr="00864299">
              <w:rPr>
                <w:rFonts w:ascii="Arial Armenian" w:hAnsi="Arial Armenian" w:cs="Arial"/>
                <w:sz w:val="16"/>
                <w:szCs w:val="16"/>
              </w:rPr>
              <w:t xml:space="preserve"> </w:t>
            </w:r>
            <w:r w:rsidRPr="00864299">
              <w:rPr>
                <w:rFonts w:ascii="Arial" w:hAnsi="Arial" w:cs="Arial"/>
                <w:sz w:val="16"/>
                <w:szCs w:val="16"/>
              </w:rPr>
              <w:t>մեքենաների</w:t>
            </w:r>
            <w:r w:rsidRPr="00864299">
              <w:rPr>
                <w:rFonts w:ascii="Arial Armenian" w:hAnsi="Arial Armenian" w:cs="Arial"/>
                <w:sz w:val="16"/>
                <w:szCs w:val="16"/>
              </w:rPr>
              <w:t xml:space="preserve"> </w:t>
            </w:r>
            <w:r w:rsidRPr="00864299">
              <w:rPr>
                <w:rFonts w:ascii="Arial" w:hAnsi="Arial" w:cs="Arial"/>
                <w:sz w:val="16"/>
                <w:szCs w:val="16"/>
              </w:rPr>
              <w:t>վրա</w:t>
            </w:r>
          </w:p>
        </w:tc>
        <w:tc>
          <w:tcPr>
            <w:tcW w:w="820" w:type="dxa"/>
            <w:tcBorders>
              <w:top w:val="nil"/>
              <w:left w:val="nil"/>
              <w:bottom w:val="single" w:sz="4" w:space="0" w:color="auto"/>
              <w:right w:val="single" w:sz="4" w:space="0" w:color="auto"/>
            </w:tcBorders>
            <w:shd w:val="clear" w:color="auto" w:fill="auto"/>
            <w:noWrap/>
            <w:vAlign w:val="center"/>
            <w:hideMark/>
          </w:tcPr>
          <w:p w14:paraId="7422CB14"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75D5A33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463.190</w:t>
            </w:r>
          </w:p>
        </w:tc>
        <w:tc>
          <w:tcPr>
            <w:tcW w:w="1360" w:type="dxa"/>
            <w:tcBorders>
              <w:top w:val="nil"/>
              <w:left w:val="nil"/>
              <w:bottom w:val="single" w:sz="4" w:space="0" w:color="auto"/>
              <w:right w:val="single" w:sz="4" w:space="0" w:color="auto"/>
            </w:tcBorders>
            <w:shd w:val="clear" w:color="auto" w:fill="auto"/>
            <w:noWrap/>
            <w:vAlign w:val="center"/>
            <w:hideMark/>
          </w:tcPr>
          <w:p w14:paraId="1FE2826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0.629</w:t>
            </w:r>
          </w:p>
        </w:tc>
        <w:tc>
          <w:tcPr>
            <w:tcW w:w="1540" w:type="dxa"/>
            <w:tcBorders>
              <w:top w:val="nil"/>
              <w:left w:val="nil"/>
              <w:bottom w:val="single" w:sz="4" w:space="0" w:color="auto"/>
              <w:right w:val="single" w:sz="4" w:space="0" w:color="auto"/>
            </w:tcBorders>
            <w:shd w:val="clear" w:color="auto" w:fill="auto"/>
            <w:noWrap/>
            <w:vAlign w:val="center"/>
            <w:hideMark/>
          </w:tcPr>
          <w:p w14:paraId="4FB200D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291.160</w:t>
            </w:r>
          </w:p>
        </w:tc>
      </w:tr>
      <w:tr w:rsidR="00864299" w:rsidRPr="00864299" w14:paraId="3BF6B900"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357967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w:t>
            </w:r>
          </w:p>
        </w:tc>
        <w:tc>
          <w:tcPr>
            <w:tcW w:w="4660" w:type="dxa"/>
            <w:tcBorders>
              <w:top w:val="single" w:sz="4" w:space="0" w:color="auto"/>
              <w:left w:val="nil"/>
              <w:bottom w:val="nil"/>
              <w:right w:val="single" w:sz="4" w:space="0" w:color="auto"/>
            </w:tcBorders>
            <w:shd w:val="clear" w:color="auto" w:fill="auto"/>
            <w:vAlign w:val="center"/>
            <w:hideMark/>
          </w:tcPr>
          <w:p w14:paraId="72336FCC"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Ավելորդ</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7</w:t>
            </w:r>
            <w:r w:rsidRPr="00864299">
              <w:rPr>
                <w:rFonts w:ascii="Arial" w:hAnsi="Arial" w:cs="Arial"/>
                <w:sz w:val="16"/>
                <w:szCs w:val="16"/>
              </w:rPr>
              <w:t>կմ</w:t>
            </w:r>
            <w:r w:rsidRPr="00864299">
              <w:rPr>
                <w:rFonts w:ascii="Arial Armenian" w:hAnsi="Arial Armenian" w:cs="Arial"/>
                <w:sz w:val="16"/>
                <w:szCs w:val="16"/>
              </w:rPr>
              <w:t xml:space="preserve"> </w:t>
            </w:r>
            <w:r w:rsidRPr="00864299">
              <w:rPr>
                <w:rFonts w:ascii="Arial" w:hAnsi="Arial" w:cs="Arial"/>
                <w:sz w:val="16"/>
                <w:szCs w:val="16"/>
              </w:rPr>
              <w:t>հեռ</w:t>
            </w:r>
            <w:r w:rsidRPr="00864299">
              <w:rPr>
                <w:rFonts w:ascii="Arial Armenian" w:hAnsi="Arial Armenian" w:cs="Arial"/>
                <w:sz w:val="16"/>
                <w:szCs w:val="16"/>
              </w:rPr>
              <w:t>.</w:t>
            </w:r>
            <w:r w:rsidRPr="00864299">
              <w:rPr>
                <w:rFonts w:ascii="Arial" w:hAnsi="Arial" w:cs="Arial"/>
                <w:sz w:val="16"/>
                <w:szCs w:val="16"/>
              </w:rPr>
              <w:t>վրա</w:t>
            </w:r>
            <w:r w:rsidRPr="00864299">
              <w:rPr>
                <w:rFonts w:ascii="Arial Armenian" w:hAnsi="Arial Armenian" w:cs="Arial"/>
                <w:sz w:val="16"/>
                <w:szCs w:val="16"/>
              </w:rPr>
              <w:t xml:space="preserve">  </w:t>
            </w:r>
            <w:r w:rsidRPr="00864299">
              <w:rPr>
                <w:rFonts w:ascii="Arial" w:hAnsi="Arial" w:cs="Arial"/>
                <w:sz w:val="16"/>
                <w:szCs w:val="16"/>
              </w:rPr>
              <w:t>լցակույտ</w:t>
            </w:r>
            <w:r w:rsidRPr="00864299">
              <w:rPr>
                <w:rFonts w:ascii="Arial Armenian" w:hAnsi="Arial Armenian" w:cs="Arial"/>
                <w:sz w:val="16"/>
                <w:szCs w:val="16"/>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14:paraId="3A54E3E4"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single" w:sz="4" w:space="0" w:color="auto"/>
              <w:right w:val="single" w:sz="4" w:space="0" w:color="auto"/>
            </w:tcBorders>
            <w:shd w:val="clear" w:color="auto" w:fill="auto"/>
            <w:noWrap/>
            <w:vAlign w:val="center"/>
            <w:hideMark/>
          </w:tcPr>
          <w:p w14:paraId="65B7623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833.74</w:t>
            </w:r>
          </w:p>
        </w:tc>
        <w:tc>
          <w:tcPr>
            <w:tcW w:w="1360" w:type="dxa"/>
            <w:tcBorders>
              <w:top w:val="nil"/>
              <w:left w:val="nil"/>
              <w:bottom w:val="single" w:sz="4" w:space="0" w:color="auto"/>
              <w:right w:val="single" w:sz="4" w:space="0" w:color="auto"/>
            </w:tcBorders>
            <w:shd w:val="clear" w:color="auto" w:fill="auto"/>
            <w:noWrap/>
            <w:vAlign w:val="center"/>
            <w:hideMark/>
          </w:tcPr>
          <w:p w14:paraId="473ECCC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3.076</w:t>
            </w:r>
          </w:p>
        </w:tc>
        <w:tc>
          <w:tcPr>
            <w:tcW w:w="1540" w:type="dxa"/>
            <w:tcBorders>
              <w:top w:val="nil"/>
              <w:left w:val="nil"/>
              <w:bottom w:val="single" w:sz="4" w:space="0" w:color="auto"/>
              <w:right w:val="single" w:sz="4" w:space="0" w:color="auto"/>
            </w:tcBorders>
            <w:shd w:val="clear" w:color="auto" w:fill="auto"/>
            <w:noWrap/>
            <w:vAlign w:val="center"/>
            <w:hideMark/>
          </w:tcPr>
          <w:p w14:paraId="4F42424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2564.542</w:t>
            </w:r>
          </w:p>
        </w:tc>
      </w:tr>
      <w:tr w:rsidR="00864299" w:rsidRPr="00864299" w14:paraId="4E224D22"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32408D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18742A20"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Աշխատանք</w:t>
            </w:r>
            <w:r w:rsidRPr="00864299">
              <w:rPr>
                <w:rFonts w:ascii="Arial Armenian" w:hAnsi="Arial Armenian" w:cs="Arial"/>
                <w:sz w:val="16"/>
                <w:szCs w:val="16"/>
              </w:rPr>
              <w:t xml:space="preserve"> </w:t>
            </w:r>
            <w:r w:rsidRPr="00864299">
              <w:rPr>
                <w:rFonts w:ascii="Arial" w:hAnsi="Arial" w:cs="Arial"/>
                <w:sz w:val="16"/>
                <w:szCs w:val="16"/>
              </w:rPr>
              <w:t>լցակույտում</w:t>
            </w:r>
          </w:p>
        </w:tc>
        <w:tc>
          <w:tcPr>
            <w:tcW w:w="820" w:type="dxa"/>
            <w:tcBorders>
              <w:top w:val="nil"/>
              <w:left w:val="nil"/>
              <w:bottom w:val="single" w:sz="4" w:space="0" w:color="auto"/>
              <w:right w:val="single" w:sz="4" w:space="0" w:color="auto"/>
            </w:tcBorders>
            <w:shd w:val="clear" w:color="auto" w:fill="auto"/>
            <w:noWrap/>
            <w:vAlign w:val="center"/>
            <w:hideMark/>
          </w:tcPr>
          <w:p w14:paraId="3B80D76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58D5849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463.19</w:t>
            </w:r>
          </w:p>
        </w:tc>
        <w:tc>
          <w:tcPr>
            <w:tcW w:w="1360" w:type="dxa"/>
            <w:tcBorders>
              <w:top w:val="nil"/>
              <w:left w:val="nil"/>
              <w:bottom w:val="single" w:sz="4" w:space="0" w:color="auto"/>
              <w:right w:val="single" w:sz="4" w:space="0" w:color="auto"/>
            </w:tcBorders>
            <w:shd w:val="clear" w:color="auto" w:fill="auto"/>
            <w:noWrap/>
            <w:vAlign w:val="center"/>
            <w:hideMark/>
          </w:tcPr>
          <w:p w14:paraId="124C180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0.056</w:t>
            </w:r>
          </w:p>
        </w:tc>
        <w:tc>
          <w:tcPr>
            <w:tcW w:w="1540" w:type="dxa"/>
            <w:tcBorders>
              <w:top w:val="nil"/>
              <w:left w:val="nil"/>
              <w:bottom w:val="single" w:sz="4" w:space="0" w:color="auto"/>
              <w:right w:val="single" w:sz="4" w:space="0" w:color="auto"/>
            </w:tcBorders>
            <w:shd w:val="clear" w:color="auto" w:fill="auto"/>
            <w:noWrap/>
            <w:vAlign w:val="center"/>
            <w:hideMark/>
          </w:tcPr>
          <w:p w14:paraId="0C41A9F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25.837</w:t>
            </w:r>
          </w:p>
        </w:tc>
      </w:tr>
      <w:tr w:rsidR="00864299" w:rsidRPr="00864299" w14:paraId="57ECEF8A"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4F5FA7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w:t>
            </w:r>
          </w:p>
        </w:tc>
        <w:tc>
          <w:tcPr>
            <w:tcW w:w="4660" w:type="dxa"/>
            <w:tcBorders>
              <w:top w:val="nil"/>
              <w:left w:val="nil"/>
              <w:bottom w:val="single" w:sz="4" w:space="0" w:color="auto"/>
              <w:right w:val="single" w:sz="4" w:space="0" w:color="auto"/>
            </w:tcBorders>
            <w:shd w:val="clear" w:color="auto" w:fill="auto"/>
            <w:vAlign w:val="center"/>
            <w:hideMark/>
          </w:tcPr>
          <w:p w14:paraId="3B96EE17"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Հողածածկույթի</w:t>
            </w:r>
            <w:r w:rsidRPr="00864299">
              <w:rPr>
                <w:rFonts w:ascii="Arial Armenian" w:hAnsi="Arial Armenian" w:cs="Arial"/>
                <w:sz w:val="16"/>
                <w:szCs w:val="16"/>
              </w:rPr>
              <w:t xml:space="preserve"> </w:t>
            </w:r>
            <w:r w:rsidRPr="00864299">
              <w:rPr>
                <w:rFonts w:ascii="Arial" w:hAnsi="Arial" w:cs="Arial"/>
                <w:sz w:val="16"/>
                <w:szCs w:val="16"/>
              </w:rPr>
              <w:t>հարթեցում</w:t>
            </w:r>
            <w:r w:rsidRPr="00864299">
              <w:rPr>
                <w:rFonts w:ascii="Arial Armenian" w:hAnsi="Arial Armenian" w:cs="Arial"/>
                <w:sz w:val="16"/>
                <w:szCs w:val="16"/>
              </w:rPr>
              <w:t xml:space="preserve"> </w:t>
            </w:r>
            <w:r w:rsidRPr="00864299">
              <w:rPr>
                <w:rFonts w:ascii="Arial" w:hAnsi="Arial" w:cs="Arial"/>
                <w:sz w:val="16"/>
                <w:szCs w:val="16"/>
              </w:rPr>
              <w:t>մեխանիզմով</w:t>
            </w:r>
          </w:p>
        </w:tc>
        <w:tc>
          <w:tcPr>
            <w:tcW w:w="820" w:type="dxa"/>
            <w:tcBorders>
              <w:top w:val="nil"/>
              <w:left w:val="nil"/>
              <w:bottom w:val="single" w:sz="4" w:space="0" w:color="auto"/>
              <w:right w:val="single" w:sz="4" w:space="0" w:color="auto"/>
            </w:tcBorders>
            <w:shd w:val="clear" w:color="auto" w:fill="auto"/>
            <w:vAlign w:val="center"/>
            <w:hideMark/>
          </w:tcPr>
          <w:p w14:paraId="2838C50B"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noWrap/>
            <w:vAlign w:val="center"/>
            <w:hideMark/>
          </w:tcPr>
          <w:p w14:paraId="24EC04E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1552.50</w:t>
            </w:r>
          </w:p>
        </w:tc>
        <w:tc>
          <w:tcPr>
            <w:tcW w:w="1360" w:type="dxa"/>
            <w:tcBorders>
              <w:top w:val="nil"/>
              <w:left w:val="nil"/>
              <w:bottom w:val="single" w:sz="4" w:space="0" w:color="auto"/>
              <w:right w:val="single" w:sz="4" w:space="0" w:color="auto"/>
            </w:tcBorders>
            <w:shd w:val="clear" w:color="auto" w:fill="auto"/>
            <w:noWrap/>
            <w:vAlign w:val="center"/>
            <w:hideMark/>
          </w:tcPr>
          <w:p w14:paraId="0D85A7F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0.017</w:t>
            </w:r>
          </w:p>
        </w:tc>
        <w:tc>
          <w:tcPr>
            <w:tcW w:w="1540" w:type="dxa"/>
            <w:tcBorders>
              <w:top w:val="nil"/>
              <w:left w:val="nil"/>
              <w:bottom w:val="single" w:sz="4" w:space="0" w:color="auto"/>
              <w:right w:val="single" w:sz="4" w:space="0" w:color="auto"/>
            </w:tcBorders>
            <w:shd w:val="clear" w:color="auto" w:fill="auto"/>
            <w:noWrap/>
            <w:vAlign w:val="center"/>
            <w:hideMark/>
          </w:tcPr>
          <w:p w14:paraId="5B89FE4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26.862</w:t>
            </w:r>
          </w:p>
        </w:tc>
      </w:tr>
      <w:tr w:rsidR="00864299" w:rsidRPr="00864299" w14:paraId="359D0CB6"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7AE63B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w:t>
            </w:r>
          </w:p>
        </w:tc>
        <w:tc>
          <w:tcPr>
            <w:tcW w:w="4660" w:type="dxa"/>
            <w:tcBorders>
              <w:top w:val="nil"/>
              <w:left w:val="nil"/>
              <w:bottom w:val="single" w:sz="4" w:space="0" w:color="auto"/>
              <w:right w:val="single" w:sz="4" w:space="0" w:color="auto"/>
            </w:tcBorders>
            <w:shd w:val="clear" w:color="auto" w:fill="auto"/>
            <w:vAlign w:val="center"/>
            <w:hideMark/>
          </w:tcPr>
          <w:p w14:paraId="38352500"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Ավազակոպճային</w:t>
            </w:r>
            <w:r w:rsidRPr="00864299">
              <w:rPr>
                <w:rFonts w:ascii="Arial Armenian" w:hAnsi="Arial Armenian" w:cs="Arial"/>
                <w:sz w:val="16"/>
                <w:szCs w:val="16"/>
              </w:rPr>
              <w:t xml:space="preserve"> </w:t>
            </w:r>
            <w:r w:rsidRPr="00864299">
              <w:rPr>
                <w:rFonts w:ascii="Arial" w:hAnsi="Arial" w:cs="Arial"/>
                <w:sz w:val="16"/>
                <w:szCs w:val="16"/>
              </w:rPr>
              <w:t>նախաշերտի</w:t>
            </w:r>
            <w:r w:rsidRPr="00864299">
              <w:rPr>
                <w:rFonts w:ascii="Arial Armenian" w:hAnsi="Arial Armenian" w:cs="Arial"/>
                <w:sz w:val="16"/>
                <w:szCs w:val="16"/>
              </w:rPr>
              <w:t xml:space="preserve"> </w:t>
            </w:r>
            <w:r w:rsidRPr="00864299">
              <w:rPr>
                <w:rFonts w:ascii="Arial" w:hAnsi="Arial" w:cs="Arial"/>
                <w:sz w:val="16"/>
                <w:szCs w:val="16"/>
              </w:rPr>
              <w:t>կառուցում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հաստությամբ՝տոփանումով</w:t>
            </w:r>
          </w:p>
        </w:tc>
        <w:tc>
          <w:tcPr>
            <w:tcW w:w="820" w:type="dxa"/>
            <w:tcBorders>
              <w:top w:val="nil"/>
              <w:left w:val="nil"/>
              <w:bottom w:val="single" w:sz="4" w:space="0" w:color="auto"/>
              <w:right w:val="single" w:sz="4" w:space="0" w:color="auto"/>
            </w:tcBorders>
            <w:shd w:val="clear" w:color="auto" w:fill="auto"/>
            <w:noWrap/>
            <w:vAlign w:val="center"/>
            <w:hideMark/>
          </w:tcPr>
          <w:p w14:paraId="69D9349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4CC3323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77.60</w:t>
            </w:r>
          </w:p>
        </w:tc>
        <w:tc>
          <w:tcPr>
            <w:tcW w:w="1360" w:type="dxa"/>
            <w:tcBorders>
              <w:top w:val="nil"/>
              <w:left w:val="nil"/>
              <w:bottom w:val="single" w:sz="4" w:space="0" w:color="auto"/>
              <w:right w:val="single" w:sz="4" w:space="0" w:color="auto"/>
            </w:tcBorders>
            <w:shd w:val="clear" w:color="auto" w:fill="auto"/>
            <w:noWrap/>
            <w:vAlign w:val="center"/>
            <w:hideMark/>
          </w:tcPr>
          <w:p w14:paraId="7769312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8.024</w:t>
            </w:r>
          </w:p>
        </w:tc>
        <w:tc>
          <w:tcPr>
            <w:tcW w:w="1540" w:type="dxa"/>
            <w:tcBorders>
              <w:top w:val="nil"/>
              <w:left w:val="nil"/>
              <w:bottom w:val="single" w:sz="4" w:space="0" w:color="auto"/>
              <w:right w:val="single" w:sz="4" w:space="0" w:color="auto"/>
            </w:tcBorders>
            <w:shd w:val="clear" w:color="auto" w:fill="auto"/>
            <w:noWrap/>
            <w:vAlign w:val="center"/>
            <w:hideMark/>
          </w:tcPr>
          <w:p w14:paraId="198F9D9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622.666</w:t>
            </w:r>
          </w:p>
        </w:tc>
      </w:tr>
      <w:tr w:rsidR="00864299" w:rsidRPr="00864299" w14:paraId="19433F1F"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4FD62B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w:t>
            </w:r>
          </w:p>
        </w:tc>
        <w:tc>
          <w:tcPr>
            <w:tcW w:w="4660" w:type="dxa"/>
            <w:tcBorders>
              <w:top w:val="nil"/>
              <w:left w:val="nil"/>
              <w:bottom w:val="single" w:sz="4" w:space="0" w:color="auto"/>
              <w:right w:val="single" w:sz="4" w:space="0" w:color="auto"/>
            </w:tcBorders>
            <w:shd w:val="clear" w:color="auto" w:fill="auto"/>
            <w:vAlign w:val="center"/>
            <w:hideMark/>
          </w:tcPr>
          <w:p w14:paraId="67C08342"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Խ</w:t>
            </w:r>
            <w:r w:rsidRPr="00864299">
              <w:rPr>
                <w:rFonts w:ascii="Arial Armenian" w:hAnsi="Arial Armenian" w:cs="Arial Armenian"/>
                <w:sz w:val="16"/>
                <w:szCs w:val="16"/>
              </w:rPr>
              <w:t>×Ç</w:t>
            </w:r>
            <w:r w:rsidRPr="00864299">
              <w:rPr>
                <w:rFonts w:ascii="Arial Armenian" w:hAnsi="Arial Armenian" w:cs="Arial"/>
                <w:sz w:val="16"/>
                <w:szCs w:val="16"/>
              </w:rPr>
              <w:t xml:space="preserve"> ß»ñïÇ </w:t>
            </w:r>
            <w:r w:rsidRPr="00864299">
              <w:rPr>
                <w:rFonts w:ascii="Arial" w:hAnsi="Arial" w:cs="Arial"/>
                <w:sz w:val="16"/>
                <w:szCs w:val="16"/>
              </w:rPr>
              <w:t>պատրաստում</w:t>
            </w:r>
            <w:r w:rsidRPr="00864299">
              <w:rPr>
                <w:rFonts w:ascii="Arial Armenian" w:hAnsi="Arial Armenian" w:cs="Arial"/>
                <w:sz w:val="16"/>
                <w:szCs w:val="16"/>
              </w:rPr>
              <w:t xml:space="preserve"> 15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p>
        </w:tc>
        <w:tc>
          <w:tcPr>
            <w:tcW w:w="820" w:type="dxa"/>
            <w:tcBorders>
              <w:top w:val="nil"/>
              <w:left w:val="nil"/>
              <w:bottom w:val="single" w:sz="4" w:space="0" w:color="auto"/>
              <w:right w:val="single" w:sz="4" w:space="0" w:color="auto"/>
            </w:tcBorders>
            <w:shd w:val="clear" w:color="auto" w:fill="auto"/>
            <w:vAlign w:val="center"/>
            <w:hideMark/>
          </w:tcPr>
          <w:p w14:paraId="5F785C15"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vAlign w:val="center"/>
            <w:hideMark/>
          </w:tcPr>
          <w:p w14:paraId="27717B0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1552.5</w:t>
            </w:r>
          </w:p>
        </w:tc>
        <w:tc>
          <w:tcPr>
            <w:tcW w:w="1360" w:type="dxa"/>
            <w:tcBorders>
              <w:top w:val="nil"/>
              <w:left w:val="nil"/>
              <w:bottom w:val="single" w:sz="4" w:space="0" w:color="auto"/>
              <w:right w:val="single" w:sz="4" w:space="0" w:color="auto"/>
            </w:tcBorders>
            <w:shd w:val="clear" w:color="auto" w:fill="auto"/>
            <w:noWrap/>
            <w:vAlign w:val="center"/>
            <w:hideMark/>
          </w:tcPr>
          <w:p w14:paraId="478A915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1.567</w:t>
            </w:r>
          </w:p>
        </w:tc>
        <w:tc>
          <w:tcPr>
            <w:tcW w:w="1540" w:type="dxa"/>
            <w:tcBorders>
              <w:top w:val="nil"/>
              <w:left w:val="nil"/>
              <w:bottom w:val="single" w:sz="4" w:space="0" w:color="auto"/>
              <w:right w:val="single" w:sz="4" w:space="0" w:color="auto"/>
            </w:tcBorders>
            <w:shd w:val="clear" w:color="auto" w:fill="auto"/>
            <w:noWrap/>
            <w:vAlign w:val="center"/>
            <w:hideMark/>
          </w:tcPr>
          <w:p w14:paraId="29F78F5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2432.844</w:t>
            </w:r>
          </w:p>
        </w:tc>
      </w:tr>
      <w:tr w:rsidR="00864299" w:rsidRPr="00864299" w14:paraId="629494C4"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3D9506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w:t>
            </w:r>
          </w:p>
        </w:tc>
        <w:tc>
          <w:tcPr>
            <w:tcW w:w="4660" w:type="dxa"/>
            <w:tcBorders>
              <w:top w:val="nil"/>
              <w:left w:val="nil"/>
              <w:bottom w:val="nil"/>
              <w:right w:val="single" w:sz="4" w:space="0" w:color="auto"/>
            </w:tcBorders>
            <w:shd w:val="clear" w:color="auto" w:fill="auto"/>
            <w:vAlign w:val="center"/>
            <w:hideMark/>
          </w:tcPr>
          <w:p w14:paraId="02EEEFA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Բիտումի</w:t>
            </w:r>
            <w:r w:rsidRPr="00864299">
              <w:rPr>
                <w:rFonts w:ascii="Arial Armenian" w:hAnsi="Arial Armenian" w:cs="Arial"/>
                <w:sz w:val="16"/>
                <w:szCs w:val="16"/>
              </w:rPr>
              <w:t xml:space="preserve"> </w:t>
            </w:r>
            <w:r w:rsidRPr="00864299">
              <w:rPr>
                <w:rFonts w:ascii="Arial" w:hAnsi="Arial" w:cs="Arial"/>
                <w:sz w:val="16"/>
                <w:szCs w:val="16"/>
              </w:rPr>
              <w:t>տարածում</w:t>
            </w:r>
            <w:r w:rsidRPr="00864299">
              <w:rPr>
                <w:rFonts w:ascii="Arial Armenian" w:hAnsi="Arial Armenian" w:cs="Arial"/>
                <w:sz w:val="16"/>
                <w:szCs w:val="16"/>
              </w:rPr>
              <w:t xml:space="preserve">  4.12</w:t>
            </w:r>
            <w:r w:rsidRPr="00864299">
              <w:rPr>
                <w:rFonts w:ascii="Arial" w:hAnsi="Arial" w:cs="Arial"/>
                <w:sz w:val="16"/>
                <w:szCs w:val="16"/>
              </w:rPr>
              <w:t>տ</w:t>
            </w:r>
            <w:r w:rsidRPr="00864299">
              <w:rPr>
                <w:rFonts w:ascii="Arial Armenian" w:hAnsi="Arial Armenian" w:cs="Arial"/>
                <w:sz w:val="16"/>
                <w:szCs w:val="16"/>
              </w:rPr>
              <w:t>/1000</w:t>
            </w:r>
            <w:r w:rsidRPr="00864299">
              <w:rPr>
                <w:rFonts w:ascii="Arial" w:hAnsi="Arial" w:cs="Arial"/>
                <w:sz w:val="16"/>
                <w:szCs w:val="16"/>
              </w:rPr>
              <w:t>մ</w:t>
            </w:r>
            <w:r w:rsidRPr="00864299">
              <w:rPr>
                <w:rFonts w:ascii="Arial Armenian" w:hAnsi="Arial Armenian" w:cs="Arial"/>
                <w:sz w:val="16"/>
                <w:szCs w:val="16"/>
              </w:rPr>
              <w:t xml:space="preserve">2 </w:t>
            </w:r>
          </w:p>
        </w:tc>
        <w:tc>
          <w:tcPr>
            <w:tcW w:w="820" w:type="dxa"/>
            <w:tcBorders>
              <w:top w:val="nil"/>
              <w:left w:val="nil"/>
              <w:bottom w:val="nil"/>
              <w:right w:val="single" w:sz="4" w:space="0" w:color="auto"/>
            </w:tcBorders>
            <w:shd w:val="clear" w:color="auto" w:fill="auto"/>
            <w:noWrap/>
            <w:vAlign w:val="center"/>
            <w:hideMark/>
          </w:tcPr>
          <w:p w14:paraId="236C2718"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nil"/>
              <w:right w:val="single" w:sz="4" w:space="0" w:color="auto"/>
            </w:tcBorders>
            <w:shd w:val="clear" w:color="auto" w:fill="auto"/>
            <w:noWrap/>
            <w:vAlign w:val="center"/>
            <w:hideMark/>
          </w:tcPr>
          <w:p w14:paraId="0724864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6.40</w:t>
            </w:r>
          </w:p>
        </w:tc>
        <w:tc>
          <w:tcPr>
            <w:tcW w:w="1360" w:type="dxa"/>
            <w:tcBorders>
              <w:top w:val="nil"/>
              <w:left w:val="nil"/>
              <w:bottom w:val="single" w:sz="4" w:space="0" w:color="auto"/>
              <w:right w:val="single" w:sz="4" w:space="0" w:color="auto"/>
            </w:tcBorders>
            <w:shd w:val="clear" w:color="auto" w:fill="auto"/>
            <w:noWrap/>
            <w:vAlign w:val="center"/>
            <w:hideMark/>
          </w:tcPr>
          <w:p w14:paraId="1F3F67D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264.506</w:t>
            </w:r>
          </w:p>
        </w:tc>
        <w:tc>
          <w:tcPr>
            <w:tcW w:w="1540" w:type="dxa"/>
            <w:tcBorders>
              <w:top w:val="nil"/>
              <w:left w:val="nil"/>
              <w:bottom w:val="single" w:sz="4" w:space="0" w:color="auto"/>
              <w:right w:val="single" w:sz="4" w:space="0" w:color="auto"/>
            </w:tcBorders>
            <w:shd w:val="clear" w:color="auto" w:fill="auto"/>
            <w:noWrap/>
            <w:vAlign w:val="center"/>
            <w:hideMark/>
          </w:tcPr>
          <w:p w14:paraId="5E7FA97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1692.837</w:t>
            </w:r>
          </w:p>
        </w:tc>
      </w:tr>
      <w:tr w:rsidR="00864299" w:rsidRPr="00864299" w14:paraId="40956B45"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91C03E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9</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42CFD4C5"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Մանրահատիկ</w:t>
            </w:r>
            <w:r w:rsidRPr="00864299">
              <w:rPr>
                <w:rFonts w:ascii="Arial Armenian" w:hAnsi="Arial Armenian" w:cs="Arial"/>
                <w:sz w:val="16"/>
                <w:szCs w:val="16"/>
              </w:rPr>
              <w:t xml:space="preserve"> </w:t>
            </w:r>
            <w:r w:rsidRPr="00864299">
              <w:rPr>
                <w:rFonts w:ascii="Arial" w:hAnsi="Arial" w:cs="Arial"/>
                <w:sz w:val="16"/>
                <w:szCs w:val="16"/>
              </w:rPr>
              <w:t>ասֆալտաբետոնե</w:t>
            </w:r>
            <w:r w:rsidRPr="00864299">
              <w:rPr>
                <w:rFonts w:ascii="Arial Armenian" w:hAnsi="Arial Armenian" w:cs="Arial"/>
                <w:sz w:val="16"/>
                <w:szCs w:val="16"/>
              </w:rPr>
              <w:t xml:space="preserve"> </w:t>
            </w:r>
            <w:r w:rsidRPr="00864299">
              <w:rPr>
                <w:rFonts w:ascii="Arial" w:hAnsi="Arial" w:cs="Arial"/>
                <w:sz w:val="16"/>
                <w:szCs w:val="16"/>
              </w:rPr>
              <w:t>ծածկույթի</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 xml:space="preserve"> </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տիպի</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3A22679A"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54ED573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1552.5</w:t>
            </w:r>
          </w:p>
        </w:tc>
        <w:tc>
          <w:tcPr>
            <w:tcW w:w="1360" w:type="dxa"/>
            <w:tcBorders>
              <w:top w:val="nil"/>
              <w:left w:val="nil"/>
              <w:bottom w:val="single" w:sz="4" w:space="0" w:color="auto"/>
              <w:right w:val="single" w:sz="4" w:space="0" w:color="auto"/>
            </w:tcBorders>
            <w:shd w:val="clear" w:color="auto" w:fill="auto"/>
            <w:noWrap/>
            <w:vAlign w:val="center"/>
            <w:hideMark/>
          </w:tcPr>
          <w:p w14:paraId="30378B6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5.167</w:t>
            </w:r>
          </w:p>
        </w:tc>
        <w:tc>
          <w:tcPr>
            <w:tcW w:w="1540" w:type="dxa"/>
            <w:tcBorders>
              <w:top w:val="nil"/>
              <w:left w:val="nil"/>
              <w:bottom w:val="single" w:sz="4" w:space="0" w:color="auto"/>
              <w:right w:val="single" w:sz="4" w:space="0" w:color="auto"/>
            </w:tcBorders>
            <w:shd w:val="clear" w:color="auto" w:fill="auto"/>
            <w:noWrap/>
            <w:vAlign w:val="center"/>
            <w:hideMark/>
          </w:tcPr>
          <w:p w14:paraId="5DEBF7F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8021.982</w:t>
            </w:r>
          </w:p>
        </w:tc>
      </w:tr>
      <w:tr w:rsidR="00864299" w:rsidRPr="00864299" w14:paraId="2FDA8B51"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F40FF0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w:t>
            </w:r>
          </w:p>
        </w:tc>
        <w:tc>
          <w:tcPr>
            <w:tcW w:w="4660" w:type="dxa"/>
            <w:tcBorders>
              <w:top w:val="nil"/>
              <w:left w:val="nil"/>
              <w:bottom w:val="single" w:sz="4" w:space="0" w:color="auto"/>
              <w:right w:val="single" w:sz="4" w:space="0" w:color="auto"/>
            </w:tcBorders>
            <w:shd w:val="clear" w:color="auto" w:fill="auto"/>
            <w:vAlign w:val="center"/>
            <w:hideMark/>
          </w:tcPr>
          <w:p w14:paraId="3B85460D"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Կողնակների</w:t>
            </w:r>
            <w:r w:rsidRPr="00864299">
              <w:rPr>
                <w:rFonts w:ascii="Arial Armenian" w:hAnsi="Arial Armenian" w:cs="Arial"/>
                <w:sz w:val="16"/>
                <w:szCs w:val="16"/>
              </w:rPr>
              <w:t xml:space="preserve"> </w:t>
            </w:r>
            <w:r w:rsidRPr="00864299">
              <w:rPr>
                <w:rFonts w:ascii="Arial" w:hAnsi="Arial" w:cs="Arial"/>
                <w:sz w:val="16"/>
                <w:szCs w:val="16"/>
              </w:rPr>
              <w:t>լրացում</w:t>
            </w:r>
            <w:r w:rsidRPr="00864299">
              <w:rPr>
                <w:rFonts w:ascii="Arial Armenian" w:hAnsi="Arial Armenian" w:cs="Arial"/>
                <w:sz w:val="16"/>
                <w:szCs w:val="16"/>
              </w:rPr>
              <w:t xml:space="preserve"> </w:t>
            </w:r>
            <w:r w:rsidRPr="00864299">
              <w:rPr>
                <w:rFonts w:ascii="Arial" w:hAnsi="Arial" w:cs="Arial"/>
                <w:sz w:val="16"/>
                <w:szCs w:val="16"/>
              </w:rPr>
              <w:t>ավազակոպիճով</w:t>
            </w:r>
            <w:r w:rsidRPr="00864299">
              <w:rPr>
                <w:rFonts w:ascii="Arial Armenian" w:hAnsi="Arial Armenian" w:cs="Arial"/>
                <w:sz w:val="16"/>
                <w:szCs w:val="16"/>
              </w:rPr>
              <w:t xml:space="preserve"> h=10</w:t>
            </w:r>
            <w:r w:rsidRPr="00864299">
              <w:rPr>
                <w:rFonts w:ascii="Arial" w:hAnsi="Arial" w:cs="Arial"/>
                <w:sz w:val="16"/>
                <w:szCs w:val="16"/>
              </w:rPr>
              <w:t>սմ</w:t>
            </w:r>
          </w:p>
        </w:tc>
        <w:tc>
          <w:tcPr>
            <w:tcW w:w="820" w:type="dxa"/>
            <w:tcBorders>
              <w:top w:val="nil"/>
              <w:left w:val="nil"/>
              <w:bottom w:val="single" w:sz="4" w:space="0" w:color="auto"/>
              <w:right w:val="single" w:sz="4" w:space="0" w:color="auto"/>
            </w:tcBorders>
            <w:shd w:val="clear" w:color="auto" w:fill="auto"/>
            <w:noWrap/>
            <w:vAlign w:val="center"/>
            <w:hideMark/>
          </w:tcPr>
          <w:p w14:paraId="02DD40A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w:t>
            </w:r>
            <w:r w:rsidRPr="00864299">
              <w:rPr>
                <w:rFonts w:ascii="Arial" w:hAnsi="Arial" w:cs="Arial"/>
                <w:sz w:val="16"/>
                <w:szCs w:val="16"/>
              </w:rPr>
              <w:t>մ</w:t>
            </w:r>
            <w:r w:rsidRPr="00864299">
              <w:rPr>
                <w:rFonts w:ascii="Calibri" w:hAnsi="Calibri" w:cs="Calibri"/>
                <w:sz w:val="16"/>
                <w:szCs w:val="16"/>
              </w:rPr>
              <w:t>²</w:t>
            </w:r>
          </w:p>
        </w:tc>
        <w:tc>
          <w:tcPr>
            <w:tcW w:w="940" w:type="dxa"/>
            <w:tcBorders>
              <w:top w:val="nil"/>
              <w:left w:val="nil"/>
              <w:bottom w:val="single" w:sz="4" w:space="0" w:color="auto"/>
              <w:right w:val="single" w:sz="4" w:space="0" w:color="auto"/>
            </w:tcBorders>
            <w:shd w:val="clear" w:color="auto" w:fill="auto"/>
            <w:noWrap/>
            <w:vAlign w:val="center"/>
            <w:hideMark/>
          </w:tcPr>
          <w:p w14:paraId="7D054D8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1.31</w:t>
            </w:r>
          </w:p>
        </w:tc>
        <w:tc>
          <w:tcPr>
            <w:tcW w:w="1360" w:type="dxa"/>
            <w:tcBorders>
              <w:top w:val="nil"/>
              <w:left w:val="nil"/>
              <w:bottom w:val="single" w:sz="4" w:space="0" w:color="auto"/>
              <w:right w:val="single" w:sz="4" w:space="0" w:color="auto"/>
            </w:tcBorders>
            <w:shd w:val="clear" w:color="auto" w:fill="auto"/>
            <w:noWrap/>
            <w:vAlign w:val="center"/>
            <w:hideMark/>
          </w:tcPr>
          <w:p w14:paraId="4F7B591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48.030</w:t>
            </w:r>
          </w:p>
        </w:tc>
        <w:tc>
          <w:tcPr>
            <w:tcW w:w="1540" w:type="dxa"/>
            <w:tcBorders>
              <w:top w:val="nil"/>
              <w:left w:val="nil"/>
              <w:bottom w:val="single" w:sz="4" w:space="0" w:color="auto"/>
              <w:right w:val="single" w:sz="4" w:space="0" w:color="auto"/>
            </w:tcBorders>
            <w:shd w:val="clear" w:color="auto" w:fill="auto"/>
            <w:noWrap/>
            <w:vAlign w:val="center"/>
            <w:hideMark/>
          </w:tcPr>
          <w:p w14:paraId="4A1557E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62.920</w:t>
            </w:r>
          </w:p>
        </w:tc>
      </w:tr>
      <w:tr w:rsidR="00864299" w:rsidRPr="00864299" w14:paraId="34F1FC94" w14:textId="77777777" w:rsidTr="00DE3569">
        <w:trPr>
          <w:trHeight w:val="30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E1F7E10"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nil"/>
              <w:left w:val="nil"/>
              <w:bottom w:val="single" w:sz="4" w:space="0" w:color="auto"/>
              <w:right w:val="single" w:sz="4" w:space="0" w:color="auto"/>
            </w:tcBorders>
            <w:shd w:val="clear" w:color="auto" w:fill="auto"/>
            <w:vAlign w:val="center"/>
            <w:hideMark/>
          </w:tcPr>
          <w:p w14:paraId="49340B45"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p>
        </w:tc>
        <w:tc>
          <w:tcPr>
            <w:tcW w:w="820" w:type="dxa"/>
            <w:tcBorders>
              <w:top w:val="nil"/>
              <w:left w:val="nil"/>
              <w:bottom w:val="single" w:sz="4" w:space="0" w:color="auto"/>
              <w:right w:val="single" w:sz="4" w:space="0" w:color="auto"/>
            </w:tcBorders>
            <w:shd w:val="clear" w:color="auto" w:fill="auto"/>
            <w:vAlign w:val="center"/>
            <w:hideMark/>
          </w:tcPr>
          <w:p w14:paraId="6CA13FCA"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940" w:type="dxa"/>
            <w:tcBorders>
              <w:top w:val="nil"/>
              <w:left w:val="nil"/>
              <w:bottom w:val="single" w:sz="4" w:space="0" w:color="auto"/>
              <w:right w:val="single" w:sz="4" w:space="0" w:color="auto"/>
            </w:tcBorders>
            <w:shd w:val="clear" w:color="auto" w:fill="auto"/>
            <w:vAlign w:val="center"/>
            <w:hideMark/>
          </w:tcPr>
          <w:p w14:paraId="01190D8A"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360" w:type="dxa"/>
            <w:tcBorders>
              <w:top w:val="nil"/>
              <w:left w:val="nil"/>
              <w:bottom w:val="single" w:sz="4" w:space="0" w:color="auto"/>
              <w:right w:val="single" w:sz="4" w:space="0" w:color="auto"/>
            </w:tcBorders>
            <w:shd w:val="clear" w:color="auto" w:fill="auto"/>
            <w:vAlign w:val="center"/>
            <w:hideMark/>
          </w:tcPr>
          <w:p w14:paraId="39292300"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540" w:type="dxa"/>
            <w:tcBorders>
              <w:top w:val="nil"/>
              <w:left w:val="nil"/>
              <w:bottom w:val="single" w:sz="4" w:space="0" w:color="auto"/>
              <w:right w:val="single" w:sz="4" w:space="0" w:color="auto"/>
            </w:tcBorders>
            <w:shd w:val="clear" w:color="auto" w:fill="auto"/>
            <w:vAlign w:val="center"/>
            <w:hideMark/>
          </w:tcPr>
          <w:p w14:paraId="7A3095DB" w14:textId="77777777" w:rsidR="00864299" w:rsidRPr="00864299" w:rsidRDefault="00864299" w:rsidP="00864299">
            <w:pPr>
              <w:jc w:val="center"/>
              <w:rPr>
                <w:rFonts w:ascii="Arial Armenian" w:hAnsi="Arial Armenian" w:cs="Arial"/>
                <w:b/>
                <w:bCs/>
              </w:rPr>
            </w:pPr>
            <w:r w:rsidRPr="00864299">
              <w:rPr>
                <w:rFonts w:ascii="Arial Armenian" w:hAnsi="Arial Armenian" w:cs="Arial"/>
                <w:b/>
                <w:bCs/>
              </w:rPr>
              <w:t>15794.72</w:t>
            </w:r>
          </w:p>
        </w:tc>
      </w:tr>
      <w:tr w:rsidR="00864299" w:rsidRPr="00864299" w14:paraId="576241A3" w14:textId="77777777" w:rsidTr="00DE3569">
        <w:trPr>
          <w:trHeight w:val="28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27383B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c>
          <w:tcPr>
            <w:tcW w:w="4660" w:type="dxa"/>
            <w:tcBorders>
              <w:top w:val="nil"/>
              <w:left w:val="nil"/>
              <w:bottom w:val="nil"/>
              <w:right w:val="single" w:sz="4" w:space="0" w:color="auto"/>
            </w:tcBorders>
            <w:shd w:val="clear" w:color="auto" w:fill="auto"/>
            <w:vAlign w:val="center"/>
            <w:hideMark/>
          </w:tcPr>
          <w:p w14:paraId="64910E65" w14:textId="77777777" w:rsidR="00864299" w:rsidRPr="00864299" w:rsidRDefault="00864299" w:rsidP="00864299">
            <w:pPr>
              <w:jc w:val="center"/>
              <w:rPr>
                <w:rFonts w:ascii="Arial Armenian" w:hAnsi="Arial Armenian" w:cs="Arial"/>
                <w:b/>
                <w:bCs/>
                <w:sz w:val="22"/>
                <w:szCs w:val="22"/>
              </w:rPr>
            </w:pPr>
            <w:r w:rsidRPr="00864299">
              <w:rPr>
                <w:rFonts w:ascii="Arial" w:hAnsi="Arial" w:cs="Arial"/>
                <w:b/>
                <w:bCs/>
                <w:sz w:val="22"/>
                <w:szCs w:val="22"/>
              </w:rPr>
              <w:t>Զովքի</w:t>
            </w:r>
            <w:r w:rsidRPr="00864299">
              <w:rPr>
                <w:rFonts w:ascii="Arial Armenian" w:hAnsi="Arial Armenian" w:cs="Arial"/>
                <w:b/>
                <w:bCs/>
                <w:sz w:val="22"/>
                <w:szCs w:val="22"/>
              </w:rPr>
              <w:t xml:space="preserve">  </w:t>
            </w:r>
            <w:r w:rsidRPr="00864299">
              <w:rPr>
                <w:rFonts w:ascii="Arial" w:hAnsi="Arial" w:cs="Arial"/>
                <w:b/>
                <w:bCs/>
                <w:sz w:val="22"/>
                <w:szCs w:val="22"/>
              </w:rPr>
              <w:t>գյուղի</w:t>
            </w:r>
            <w:r w:rsidRPr="00864299">
              <w:rPr>
                <w:rFonts w:ascii="Arial Armenian" w:hAnsi="Arial Armenian" w:cs="Arial"/>
                <w:b/>
                <w:bCs/>
                <w:sz w:val="22"/>
                <w:szCs w:val="22"/>
              </w:rPr>
              <w:t xml:space="preserve"> 1-</w:t>
            </w:r>
            <w:r w:rsidRPr="00864299">
              <w:rPr>
                <w:rFonts w:ascii="Arial" w:hAnsi="Arial" w:cs="Arial"/>
                <w:b/>
                <w:bCs/>
                <w:sz w:val="22"/>
                <w:szCs w:val="22"/>
              </w:rPr>
              <w:t>ին</w:t>
            </w:r>
            <w:r w:rsidRPr="00864299">
              <w:rPr>
                <w:rFonts w:ascii="Arial Armenian" w:hAnsi="Arial Armenian" w:cs="Arial"/>
                <w:b/>
                <w:bCs/>
                <w:sz w:val="22"/>
                <w:szCs w:val="22"/>
              </w:rPr>
              <w:t xml:space="preserve"> </w:t>
            </w:r>
            <w:r w:rsidRPr="00864299">
              <w:rPr>
                <w:rFonts w:ascii="Arial" w:hAnsi="Arial" w:cs="Arial"/>
                <w:b/>
                <w:bCs/>
                <w:sz w:val="22"/>
                <w:szCs w:val="22"/>
              </w:rPr>
              <w:t>փողոց</w:t>
            </w:r>
            <w:r w:rsidRPr="00864299">
              <w:rPr>
                <w:rFonts w:ascii="Arial Armenian" w:hAnsi="Arial Armenian" w:cs="Arial"/>
                <w:b/>
                <w:bCs/>
                <w:sz w:val="22"/>
                <w:szCs w:val="22"/>
              </w:rPr>
              <w:t xml:space="preserve"> L=172 </w:t>
            </w:r>
            <w:r w:rsidRPr="00864299">
              <w:rPr>
                <w:rFonts w:ascii="Arial" w:hAnsi="Arial" w:cs="Arial"/>
                <w:b/>
                <w:bCs/>
                <w:sz w:val="22"/>
                <w:szCs w:val="22"/>
              </w:rPr>
              <w:t>մ</w:t>
            </w:r>
          </w:p>
        </w:tc>
        <w:tc>
          <w:tcPr>
            <w:tcW w:w="820" w:type="dxa"/>
            <w:tcBorders>
              <w:top w:val="nil"/>
              <w:left w:val="nil"/>
              <w:bottom w:val="single" w:sz="4" w:space="0" w:color="auto"/>
              <w:right w:val="single" w:sz="4" w:space="0" w:color="auto"/>
            </w:tcBorders>
            <w:shd w:val="clear" w:color="auto" w:fill="auto"/>
            <w:noWrap/>
            <w:vAlign w:val="center"/>
            <w:hideMark/>
          </w:tcPr>
          <w:p w14:paraId="2BE22FC1"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14:paraId="1F4ECAA5"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360" w:type="dxa"/>
            <w:tcBorders>
              <w:top w:val="nil"/>
              <w:left w:val="nil"/>
              <w:bottom w:val="nil"/>
              <w:right w:val="single" w:sz="4" w:space="0" w:color="auto"/>
            </w:tcBorders>
            <w:shd w:val="clear" w:color="auto" w:fill="auto"/>
            <w:noWrap/>
            <w:vAlign w:val="center"/>
            <w:hideMark/>
          </w:tcPr>
          <w:p w14:paraId="2CC0D304"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540" w:type="dxa"/>
            <w:tcBorders>
              <w:top w:val="nil"/>
              <w:left w:val="nil"/>
              <w:bottom w:val="single" w:sz="4" w:space="0" w:color="auto"/>
              <w:right w:val="single" w:sz="4" w:space="0" w:color="auto"/>
            </w:tcBorders>
            <w:shd w:val="clear" w:color="auto" w:fill="auto"/>
            <w:noWrap/>
            <w:vAlign w:val="center"/>
            <w:hideMark/>
          </w:tcPr>
          <w:p w14:paraId="7C6C075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r>
      <w:tr w:rsidR="00864299" w:rsidRPr="00864299" w14:paraId="048F3AE6"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F7CEA7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w:t>
            </w:r>
          </w:p>
        </w:tc>
        <w:tc>
          <w:tcPr>
            <w:tcW w:w="4660" w:type="dxa"/>
            <w:tcBorders>
              <w:top w:val="single" w:sz="4" w:space="0" w:color="auto"/>
              <w:left w:val="nil"/>
              <w:bottom w:val="nil"/>
              <w:right w:val="single" w:sz="4" w:space="0" w:color="auto"/>
            </w:tcBorders>
            <w:shd w:val="clear" w:color="auto" w:fill="auto"/>
            <w:vAlign w:val="center"/>
            <w:hideMark/>
          </w:tcPr>
          <w:p w14:paraId="263CF3A3"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Ճանապարհի</w:t>
            </w:r>
            <w:r w:rsidRPr="00864299">
              <w:rPr>
                <w:rFonts w:ascii="Arial Armenian" w:hAnsi="Arial Armenian" w:cs="Arial"/>
                <w:sz w:val="16"/>
                <w:szCs w:val="16"/>
              </w:rPr>
              <w:t xml:space="preserve"> </w:t>
            </w:r>
            <w:r w:rsidRPr="00864299">
              <w:rPr>
                <w:rFonts w:ascii="Arial" w:hAnsi="Arial" w:cs="Arial"/>
                <w:sz w:val="16"/>
                <w:szCs w:val="16"/>
              </w:rPr>
              <w:t>հագուստի</w:t>
            </w:r>
            <w:r w:rsidRPr="00864299">
              <w:rPr>
                <w:rFonts w:ascii="Arial Armenian" w:hAnsi="Arial Armenian" w:cs="Arial"/>
                <w:sz w:val="16"/>
                <w:szCs w:val="16"/>
              </w:rPr>
              <w:t xml:space="preserve"> </w:t>
            </w:r>
            <w:r w:rsidRPr="00864299">
              <w:rPr>
                <w:rFonts w:ascii="Arial" w:hAnsi="Arial" w:cs="Arial"/>
                <w:sz w:val="16"/>
                <w:szCs w:val="16"/>
              </w:rPr>
              <w:t>պաստառի</w:t>
            </w:r>
            <w:r w:rsidRPr="00864299">
              <w:rPr>
                <w:rFonts w:ascii="Arial Armenian" w:hAnsi="Arial Armenian" w:cs="Arial"/>
                <w:sz w:val="16"/>
                <w:szCs w:val="16"/>
              </w:rPr>
              <w:t xml:space="preserve"> </w:t>
            </w:r>
            <w:r w:rsidRPr="00864299">
              <w:rPr>
                <w:rFonts w:ascii="Arial" w:hAnsi="Arial" w:cs="Arial"/>
                <w:sz w:val="16"/>
                <w:szCs w:val="16"/>
              </w:rPr>
              <w:t>քանդում</w:t>
            </w:r>
            <w:r w:rsidRPr="00864299">
              <w:rPr>
                <w:rFonts w:ascii="Arial Armenian" w:hAnsi="Arial Armenian" w:cs="Arial"/>
                <w:sz w:val="16"/>
                <w:szCs w:val="16"/>
              </w:rPr>
              <w:t xml:space="preserve"> </w:t>
            </w:r>
            <w:r w:rsidRPr="00864299">
              <w:rPr>
                <w:rFonts w:ascii="Arial" w:hAnsi="Arial" w:cs="Arial"/>
                <w:sz w:val="16"/>
                <w:szCs w:val="16"/>
              </w:rPr>
              <w:t>բուլդոզերով՝</w:t>
            </w:r>
            <w:r w:rsidRPr="00864299">
              <w:rPr>
                <w:rFonts w:ascii="Arial Armenian" w:hAnsi="Arial Armenian" w:cs="Arial"/>
                <w:sz w:val="16"/>
                <w:szCs w:val="16"/>
              </w:rPr>
              <w:t xml:space="preserve"> </w:t>
            </w:r>
            <w:r w:rsidRPr="00864299">
              <w:rPr>
                <w:rFonts w:ascii="Arial" w:hAnsi="Arial" w:cs="Arial"/>
                <w:sz w:val="16"/>
                <w:szCs w:val="16"/>
              </w:rPr>
              <w:t>կուտակումով</w:t>
            </w:r>
          </w:p>
        </w:tc>
        <w:tc>
          <w:tcPr>
            <w:tcW w:w="820" w:type="dxa"/>
            <w:tcBorders>
              <w:top w:val="nil"/>
              <w:left w:val="nil"/>
              <w:bottom w:val="single" w:sz="4" w:space="0" w:color="auto"/>
              <w:right w:val="single" w:sz="4" w:space="0" w:color="auto"/>
            </w:tcBorders>
            <w:shd w:val="clear" w:color="auto" w:fill="auto"/>
            <w:noWrap/>
            <w:vAlign w:val="center"/>
            <w:hideMark/>
          </w:tcPr>
          <w:p w14:paraId="0B5B8477"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50F5915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390.330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77D479D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0.115</w:t>
            </w:r>
          </w:p>
        </w:tc>
        <w:tc>
          <w:tcPr>
            <w:tcW w:w="1540" w:type="dxa"/>
            <w:tcBorders>
              <w:top w:val="nil"/>
              <w:left w:val="nil"/>
              <w:bottom w:val="single" w:sz="4" w:space="0" w:color="auto"/>
              <w:right w:val="single" w:sz="4" w:space="0" w:color="auto"/>
            </w:tcBorders>
            <w:shd w:val="clear" w:color="auto" w:fill="auto"/>
            <w:noWrap/>
            <w:vAlign w:val="center"/>
            <w:hideMark/>
          </w:tcPr>
          <w:p w14:paraId="2D53D7E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44.724</w:t>
            </w:r>
          </w:p>
        </w:tc>
      </w:tr>
      <w:tr w:rsidR="00864299" w:rsidRPr="00864299" w14:paraId="2153DCD7"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5D34BF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w:t>
            </w:r>
          </w:p>
        </w:tc>
        <w:tc>
          <w:tcPr>
            <w:tcW w:w="4660" w:type="dxa"/>
            <w:tcBorders>
              <w:top w:val="single" w:sz="4" w:space="0" w:color="auto"/>
              <w:left w:val="nil"/>
              <w:bottom w:val="nil"/>
              <w:right w:val="single" w:sz="4" w:space="0" w:color="auto"/>
            </w:tcBorders>
            <w:shd w:val="clear" w:color="auto" w:fill="auto"/>
            <w:vAlign w:val="center"/>
            <w:hideMark/>
          </w:tcPr>
          <w:p w14:paraId="161533D8"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Կուտակված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մշակում</w:t>
            </w:r>
            <w:r w:rsidRPr="00864299">
              <w:rPr>
                <w:rFonts w:ascii="Arial Armenian" w:hAnsi="Arial Armenian" w:cs="Arial"/>
                <w:sz w:val="16"/>
                <w:szCs w:val="16"/>
              </w:rPr>
              <w:t xml:space="preserve"> </w:t>
            </w:r>
            <w:r w:rsidRPr="00864299">
              <w:rPr>
                <w:rFonts w:ascii="Arial" w:hAnsi="Arial" w:cs="Arial"/>
                <w:sz w:val="16"/>
                <w:szCs w:val="16"/>
              </w:rPr>
              <w:t>էքսկավատորով</w:t>
            </w:r>
            <w:r w:rsidRPr="00864299">
              <w:rPr>
                <w:rFonts w:ascii="Arial Armenian" w:hAnsi="Arial Armenian" w:cs="Arial"/>
                <w:sz w:val="16"/>
                <w:szCs w:val="16"/>
              </w:rPr>
              <w:t xml:space="preserve"> (0,65</w:t>
            </w:r>
            <w:r w:rsidRPr="00864299">
              <w:rPr>
                <w:rFonts w:ascii="Arial" w:hAnsi="Arial" w:cs="Arial"/>
                <w:sz w:val="16"/>
                <w:szCs w:val="16"/>
              </w:rPr>
              <w:t>մ</w:t>
            </w:r>
            <w:r w:rsidRPr="00864299">
              <w:rPr>
                <w:rFonts w:ascii="Arial Armenian" w:hAnsi="Arial Armenian" w:cs="Arial"/>
                <w:sz w:val="16"/>
                <w:szCs w:val="16"/>
              </w:rPr>
              <w:t>3),</w:t>
            </w:r>
            <w:r w:rsidRPr="00864299">
              <w:rPr>
                <w:rFonts w:ascii="Arial" w:hAnsi="Arial" w:cs="Arial"/>
                <w:sz w:val="16"/>
                <w:szCs w:val="16"/>
              </w:rPr>
              <w:t>բարձելով</w:t>
            </w:r>
            <w:r w:rsidRPr="00864299">
              <w:rPr>
                <w:rFonts w:ascii="Arial Armenian" w:hAnsi="Arial Armenian" w:cs="Arial"/>
                <w:sz w:val="16"/>
                <w:szCs w:val="16"/>
              </w:rPr>
              <w:t xml:space="preserve"> </w:t>
            </w:r>
            <w:r w:rsidRPr="00864299">
              <w:rPr>
                <w:rFonts w:ascii="Arial" w:hAnsi="Arial" w:cs="Arial"/>
                <w:sz w:val="16"/>
                <w:szCs w:val="16"/>
              </w:rPr>
              <w:t>ա</w:t>
            </w:r>
            <w:r w:rsidRPr="00864299">
              <w:rPr>
                <w:rFonts w:ascii="Arial Armenian" w:hAnsi="Arial Armenian" w:cs="Arial"/>
                <w:sz w:val="16"/>
                <w:szCs w:val="16"/>
              </w:rPr>
              <w:t>/</w:t>
            </w:r>
            <w:r w:rsidRPr="00864299">
              <w:rPr>
                <w:rFonts w:ascii="Arial" w:hAnsi="Arial" w:cs="Arial"/>
                <w:sz w:val="16"/>
                <w:szCs w:val="16"/>
              </w:rPr>
              <w:t>ինքնաթափ</w:t>
            </w:r>
            <w:r w:rsidRPr="00864299">
              <w:rPr>
                <w:rFonts w:ascii="Arial Armenian" w:hAnsi="Arial Armenian" w:cs="Arial"/>
                <w:sz w:val="16"/>
                <w:szCs w:val="16"/>
              </w:rPr>
              <w:t xml:space="preserve"> </w:t>
            </w:r>
            <w:r w:rsidRPr="00864299">
              <w:rPr>
                <w:rFonts w:ascii="Arial" w:hAnsi="Arial" w:cs="Arial"/>
                <w:sz w:val="16"/>
                <w:szCs w:val="16"/>
              </w:rPr>
              <w:t>մեքենաների</w:t>
            </w:r>
            <w:r w:rsidRPr="00864299">
              <w:rPr>
                <w:rFonts w:ascii="Arial Armenian" w:hAnsi="Arial Armenian" w:cs="Arial"/>
                <w:sz w:val="16"/>
                <w:szCs w:val="16"/>
              </w:rPr>
              <w:t xml:space="preserve"> </w:t>
            </w:r>
            <w:r w:rsidRPr="00864299">
              <w:rPr>
                <w:rFonts w:ascii="Arial" w:hAnsi="Arial" w:cs="Arial"/>
                <w:sz w:val="16"/>
                <w:szCs w:val="16"/>
              </w:rPr>
              <w:t>վրա</w:t>
            </w:r>
          </w:p>
        </w:tc>
        <w:tc>
          <w:tcPr>
            <w:tcW w:w="820" w:type="dxa"/>
            <w:tcBorders>
              <w:top w:val="nil"/>
              <w:left w:val="nil"/>
              <w:bottom w:val="single" w:sz="4" w:space="0" w:color="auto"/>
              <w:right w:val="single" w:sz="4" w:space="0" w:color="auto"/>
            </w:tcBorders>
            <w:shd w:val="clear" w:color="auto" w:fill="auto"/>
            <w:noWrap/>
            <w:vAlign w:val="center"/>
            <w:hideMark/>
          </w:tcPr>
          <w:p w14:paraId="4672B066"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38E6051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390.330</w:t>
            </w:r>
          </w:p>
        </w:tc>
        <w:tc>
          <w:tcPr>
            <w:tcW w:w="1360" w:type="dxa"/>
            <w:tcBorders>
              <w:top w:val="nil"/>
              <w:left w:val="nil"/>
              <w:bottom w:val="single" w:sz="4" w:space="0" w:color="auto"/>
              <w:right w:val="single" w:sz="4" w:space="0" w:color="auto"/>
            </w:tcBorders>
            <w:shd w:val="clear" w:color="auto" w:fill="auto"/>
            <w:noWrap/>
            <w:vAlign w:val="center"/>
            <w:hideMark/>
          </w:tcPr>
          <w:p w14:paraId="6B5EC4A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0.629</w:t>
            </w:r>
          </w:p>
        </w:tc>
        <w:tc>
          <w:tcPr>
            <w:tcW w:w="1540" w:type="dxa"/>
            <w:tcBorders>
              <w:top w:val="nil"/>
              <w:left w:val="nil"/>
              <w:bottom w:val="single" w:sz="4" w:space="0" w:color="auto"/>
              <w:right w:val="single" w:sz="4" w:space="0" w:color="auto"/>
            </w:tcBorders>
            <w:shd w:val="clear" w:color="auto" w:fill="auto"/>
            <w:noWrap/>
            <w:vAlign w:val="center"/>
            <w:hideMark/>
          </w:tcPr>
          <w:p w14:paraId="2DAB57C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245.361</w:t>
            </w:r>
          </w:p>
        </w:tc>
      </w:tr>
      <w:tr w:rsidR="00864299" w:rsidRPr="00864299" w14:paraId="238295DB"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94BF2A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w:t>
            </w:r>
          </w:p>
        </w:tc>
        <w:tc>
          <w:tcPr>
            <w:tcW w:w="4660" w:type="dxa"/>
            <w:tcBorders>
              <w:top w:val="single" w:sz="4" w:space="0" w:color="auto"/>
              <w:left w:val="nil"/>
              <w:bottom w:val="nil"/>
              <w:right w:val="single" w:sz="4" w:space="0" w:color="auto"/>
            </w:tcBorders>
            <w:shd w:val="clear" w:color="auto" w:fill="auto"/>
            <w:vAlign w:val="center"/>
            <w:hideMark/>
          </w:tcPr>
          <w:p w14:paraId="61A7F21D"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Ավելորդ</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7</w:t>
            </w:r>
            <w:r w:rsidRPr="00864299">
              <w:rPr>
                <w:rFonts w:ascii="Arial" w:hAnsi="Arial" w:cs="Arial"/>
                <w:sz w:val="16"/>
                <w:szCs w:val="16"/>
              </w:rPr>
              <w:t>կմ</w:t>
            </w:r>
            <w:r w:rsidRPr="00864299">
              <w:rPr>
                <w:rFonts w:ascii="Arial Armenian" w:hAnsi="Arial Armenian" w:cs="Arial"/>
                <w:sz w:val="16"/>
                <w:szCs w:val="16"/>
              </w:rPr>
              <w:t xml:space="preserve"> </w:t>
            </w:r>
            <w:r w:rsidRPr="00864299">
              <w:rPr>
                <w:rFonts w:ascii="Arial" w:hAnsi="Arial" w:cs="Arial"/>
                <w:sz w:val="16"/>
                <w:szCs w:val="16"/>
              </w:rPr>
              <w:t>հեռ</w:t>
            </w:r>
            <w:r w:rsidRPr="00864299">
              <w:rPr>
                <w:rFonts w:ascii="Arial Armenian" w:hAnsi="Arial Armenian" w:cs="Arial"/>
                <w:sz w:val="16"/>
                <w:szCs w:val="16"/>
              </w:rPr>
              <w:t>.</w:t>
            </w:r>
            <w:r w:rsidRPr="00864299">
              <w:rPr>
                <w:rFonts w:ascii="Arial" w:hAnsi="Arial" w:cs="Arial"/>
                <w:sz w:val="16"/>
                <w:szCs w:val="16"/>
              </w:rPr>
              <w:t>վրա</w:t>
            </w:r>
            <w:r w:rsidRPr="00864299">
              <w:rPr>
                <w:rFonts w:ascii="Arial Armenian" w:hAnsi="Arial Armenian" w:cs="Arial"/>
                <w:sz w:val="16"/>
                <w:szCs w:val="16"/>
              </w:rPr>
              <w:t xml:space="preserve">  </w:t>
            </w:r>
            <w:r w:rsidRPr="00864299">
              <w:rPr>
                <w:rFonts w:ascii="Arial" w:hAnsi="Arial" w:cs="Arial"/>
                <w:sz w:val="16"/>
                <w:szCs w:val="16"/>
              </w:rPr>
              <w:t>լցակույտ</w:t>
            </w:r>
            <w:r w:rsidRPr="00864299">
              <w:rPr>
                <w:rFonts w:ascii="Arial Armenian" w:hAnsi="Arial Armenian" w:cs="Arial"/>
                <w:sz w:val="16"/>
                <w:szCs w:val="16"/>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14:paraId="03002465"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single" w:sz="4" w:space="0" w:color="auto"/>
              <w:right w:val="single" w:sz="4" w:space="0" w:color="auto"/>
            </w:tcBorders>
            <w:shd w:val="clear" w:color="auto" w:fill="auto"/>
            <w:noWrap/>
            <w:vAlign w:val="center"/>
            <w:hideMark/>
          </w:tcPr>
          <w:p w14:paraId="3780F2B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702.59</w:t>
            </w:r>
          </w:p>
        </w:tc>
        <w:tc>
          <w:tcPr>
            <w:tcW w:w="1360" w:type="dxa"/>
            <w:tcBorders>
              <w:top w:val="nil"/>
              <w:left w:val="nil"/>
              <w:bottom w:val="single" w:sz="4" w:space="0" w:color="auto"/>
              <w:right w:val="single" w:sz="4" w:space="0" w:color="auto"/>
            </w:tcBorders>
            <w:shd w:val="clear" w:color="auto" w:fill="auto"/>
            <w:noWrap/>
            <w:vAlign w:val="center"/>
            <w:hideMark/>
          </w:tcPr>
          <w:p w14:paraId="68EBF68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3.076</w:t>
            </w:r>
          </w:p>
        </w:tc>
        <w:tc>
          <w:tcPr>
            <w:tcW w:w="1540" w:type="dxa"/>
            <w:tcBorders>
              <w:top w:val="nil"/>
              <w:left w:val="nil"/>
              <w:bottom w:val="single" w:sz="4" w:space="0" w:color="auto"/>
              <w:right w:val="single" w:sz="4" w:space="0" w:color="auto"/>
            </w:tcBorders>
            <w:shd w:val="clear" w:color="auto" w:fill="auto"/>
            <w:noWrap/>
            <w:vAlign w:val="center"/>
            <w:hideMark/>
          </w:tcPr>
          <w:p w14:paraId="3F5E662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2161.139</w:t>
            </w:r>
          </w:p>
        </w:tc>
      </w:tr>
      <w:tr w:rsidR="00864299" w:rsidRPr="00864299" w14:paraId="71975E1B"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3BBAD4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31F44C66"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Աշխատանք</w:t>
            </w:r>
            <w:r w:rsidRPr="00864299">
              <w:rPr>
                <w:rFonts w:ascii="Arial Armenian" w:hAnsi="Arial Armenian" w:cs="Arial"/>
                <w:sz w:val="16"/>
                <w:szCs w:val="16"/>
              </w:rPr>
              <w:t xml:space="preserve"> </w:t>
            </w:r>
            <w:r w:rsidRPr="00864299">
              <w:rPr>
                <w:rFonts w:ascii="Arial" w:hAnsi="Arial" w:cs="Arial"/>
                <w:sz w:val="16"/>
                <w:szCs w:val="16"/>
              </w:rPr>
              <w:t>լցակույտում</w:t>
            </w:r>
          </w:p>
        </w:tc>
        <w:tc>
          <w:tcPr>
            <w:tcW w:w="820" w:type="dxa"/>
            <w:tcBorders>
              <w:top w:val="nil"/>
              <w:left w:val="nil"/>
              <w:bottom w:val="single" w:sz="4" w:space="0" w:color="auto"/>
              <w:right w:val="single" w:sz="4" w:space="0" w:color="auto"/>
            </w:tcBorders>
            <w:shd w:val="clear" w:color="auto" w:fill="auto"/>
            <w:noWrap/>
            <w:vAlign w:val="center"/>
            <w:hideMark/>
          </w:tcPr>
          <w:p w14:paraId="0423AE5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67E3E57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390.33</w:t>
            </w:r>
          </w:p>
        </w:tc>
        <w:tc>
          <w:tcPr>
            <w:tcW w:w="1360" w:type="dxa"/>
            <w:tcBorders>
              <w:top w:val="nil"/>
              <w:left w:val="nil"/>
              <w:bottom w:val="single" w:sz="4" w:space="0" w:color="auto"/>
              <w:right w:val="single" w:sz="4" w:space="0" w:color="auto"/>
            </w:tcBorders>
            <w:shd w:val="clear" w:color="auto" w:fill="auto"/>
            <w:noWrap/>
            <w:vAlign w:val="center"/>
            <w:hideMark/>
          </w:tcPr>
          <w:p w14:paraId="2CE615D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0.056</w:t>
            </w:r>
          </w:p>
        </w:tc>
        <w:tc>
          <w:tcPr>
            <w:tcW w:w="1540" w:type="dxa"/>
            <w:tcBorders>
              <w:top w:val="nil"/>
              <w:left w:val="nil"/>
              <w:bottom w:val="single" w:sz="4" w:space="0" w:color="auto"/>
              <w:right w:val="single" w:sz="4" w:space="0" w:color="auto"/>
            </w:tcBorders>
            <w:shd w:val="clear" w:color="auto" w:fill="auto"/>
            <w:noWrap/>
            <w:vAlign w:val="center"/>
            <w:hideMark/>
          </w:tcPr>
          <w:p w14:paraId="11E0A14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21.773</w:t>
            </w:r>
          </w:p>
        </w:tc>
      </w:tr>
      <w:tr w:rsidR="00864299" w:rsidRPr="00864299" w14:paraId="1A3BE93E"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70218A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w:t>
            </w:r>
          </w:p>
        </w:tc>
        <w:tc>
          <w:tcPr>
            <w:tcW w:w="4660" w:type="dxa"/>
            <w:tcBorders>
              <w:top w:val="nil"/>
              <w:left w:val="nil"/>
              <w:bottom w:val="single" w:sz="4" w:space="0" w:color="auto"/>
              <w:right w:val="single" w:sz="4" w:space="0" w:color="auto"/>
            </w:tcBorders>
            <w:shd w:val="clear" w:color="auto" w:fill="auto"/>
            <w:vAlign w:val="center"/>
            <w:hideMark/>
          </w:tcPr>
          <w:p w14:paraId="0679DA8D"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Հողածածկույթի</w:t>
            </w:r>
            <w:r w:rsidRPr="00864299">
              <w:rPr>
                <w:rFonts w:ascii="Arial Armenian" w:hAnsi="Arial Armenian" w:cs="Arial"/>
                <w:sz w:val="16"/>
                <w:szCs w:val="16"/>
              </w:rPr>
              <w:t xml:space="preserve"> </w:t>
            </w:r>
            <w:r w:rsidRPr="00864299">
              <w:rPr>
                <w:rFonts w:ascii="Arial" w:hAnsi="Arial" w:cs="Arial"/>
                <w:sz w:val="16"/>
                <w:szCs w:val="16"/>
              </w:rPr>
              <w:t>հարթեցում</w:t>
            </w:r>
            <w:r w:rsidRPr="00864299">
              <w:rPr>
                <w:rFonts w:ascii="Arial Armenian" w:hAnsi="Arial Armenian" w:cs="Arial"/>
                <w:sz w:val="16"/>
                <w:szCs w:val="16"/>
              </w:rPr>
              <w:t xml:space="preserve"> </w:t>
            </w:r>
            <w:r w:rsidRPr="00864299">
              <w:rPr>
                <w:rFonts w:ascii="Arial" w:hAnsi="Arial" w:cs="Arial"/>
                <w:sz w:val="16"/>
                <w:szCs w:val="16"/>
              </w:rPr>
              <w:t>մեխանիզմով</w:t>
            </w:r>
          </w:p>
        </w:tc>
        <w:tc>
          <w:tcPr>
            <w:tcW w:w="820" w:type="dxa"/>
            <w:tcBorders>
              <w:top w:val="nil"/>
              <w:left w:val="nil"/>
              <w:bottom w:val="single" w:sz="4" w:space="0" w:color="auto"/>
              <w:right w:val="single" w:sz="4" w:space="0" w:color="auto"/>
            </w:tcBorders>
            <w:shd w:val="clear" w:color="auto" w:fill="auto"/>
            <w:vAlign w:val="center"/>
            <w:hideMark/>
          </w:tcPr>
          <w:p w14:paraId="0BC2190F"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noWrap/>
            <w:vAlign w:val="center"/>
            <w:hideMark/>
          </w:tcPr>
          <w:p w14:paraId="3048130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1175.50</w:t>
            </w:r>
          </w:p>
        </w:tc>
        <w:tc>
          <w:tcPr>
            <w:tcW w:w="1360" w:type="dxa"/>
            <w:tcBorders>
              <w:top w:val="nil"/>
              <w:left w:val="nil"/>
              <w:bottom w:val="single" w:sz="4" w:space="0" w:color="auto"/>
              <w:right w:val="single" w:sz="4" w:space="0" w:color="auto"/>
            </w:tcBorders>
            <w:shd w:val="clear" w:color="auto" w:fill="auto"/>
            <w:noWrap/>
            <w:vAlign w:val="center"/>
            <w:hideMark/>
          </w:tcPr>
          <w:p w14:paraId="580E4DA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0.017</w:t>
            </w:r>
          </w:p>
        </w:tc>
        <w:tc>
          <w:tcPr>
            <w:tcW w:w="1540" w:type="dxa"/>
            <w:tcBorders>
              <w:top w:val="nil"/>
              <w:left w:val="nil"/>
              <w:bottom w:val="single" w:sz="4" w:space="0" w:color="auto"/>
              <w:right w:val="single" w:sz="4" w:space="0" w:color="auto"/>
            </w:tcBorders>
            <w:shd w:val="clear" w:color="auto" w:fill="auto"/>
            <w:noWrap/>
            <w:vAlign w:val="center"/>
            <w:hideMark/>
          </w:tcPr>
          <w:p w14:paraId="37C4F6C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20.339</w:t>
            </w:r>
          </w:p>
        </w:tc>
      </w:tr>
      <w:tr w:rsidR="00864299" w:rsidRPr="00864299" w14:paraId="531BF6F4"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76FA4C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w:t>
            </w:r>
          </w:p>
        </w:tc>
        <w:tc>
          <w:tcPr>
            <w:tcW w:w="4660" w:type="dxa"/>
            <w:tcBorders>
              <w:top w:val="nil"/>
              <w:left w:val="nil"/>
              <w:bottom w:val="single" w:sz="4" w:space="0" w:color="auto"/>
              <w:right w:val="single" w:sz="4" w:space="0" w:color="auto"/>
            </w:tcBorders>
            <w:shd w:val="clear" w:color="auto" w:fill="auto"/>
            <w:vAlign w:val="center"/>
            <w:hideMark/>
          </w:tcPr>
          <w:p w14:paraId="61120591"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Ավազակոպճային</w:t>
            </w:r>
            <w:r w:rsidRPr="00864299">
              <w:rPr>
                <w:rFonts w:ascii="Arial Armenian" w:hAnsi="Arial Armenian" w:cs="Arial"/>
                <w:sz w:val="16"/>
                <w:szCs w:val="16"/>
              </w:rPr>
              <w:t xml:space="preserve"> </w:t>
            </w:r>
            <w:r w:rsidRPr="00864299">
              <w:rPr>
                <w:rFonts w:ascii="Arial" w:hAnsi="Arial" w:cs="Arial"/>
                <w:sz w:val="16"/>
                <w:szCs w:val="16"/>
              </w:rPr>
              <w:t>նախաշերտի</w:t>
            </w:r>
            <w:r w:rsidRPr="00864299">
              <w:rPr>
                <w:rFonts w:ascii="Arial Armenian" w:hAnsi="Arial Armenian" w:cs="Arial"/>
                <w:sz w:val="16"/>
                <w:szCs w:val="16"/>
              </w:rPr>
              <w:t xml:space="preserve"> </w:t>
            </w:r>
            <w:r w:rsidRPr="00864299">
              <w:rPr>
                <w:rFonts w:ascii="Arial" w:hAnsi="Arial" w:cs="Arial"/>
                <w:sz w:val="16"/>
                <w:szCs w:val="16"/>
              </w:rPr>
              <w:t>կառուցում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հաստությամբ՝տոփանումով</w:t>
            </w:r>
          </w:p>
        </w:tc>
        <w:tc>
          <w:tcPr>
            <w:tcW w:w="820" w:type="dxa"/>
            <w:tcBorders>
              <w:top w:val="nil"/>
              <w:left w:val="nil"/>
              <w:bottom w:val="single" w:sz="4" w:space="0" w:color="auto"/>
              <w:right w:val="single" w:sz="4" w:space="0" w:color="auto"/>
            </w:tcBorders>
            <w:shd w:val="clear" w:color="auto" w:fill="auto"/>
            <w:noWrap/>
            <w:vAlign w:val="center"/>
            <w:hideMark/>
          </w:tcPr>
          <w:p w14:paraId="0B6C754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5ADAEF7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58.80</w:t>
            </w:r>
          </w:p>
        </w:tc>
        <w:tc>
          <w:tcPr>
            <w:tcW w:w="1360" w:type="dxa"/>
            <w:tcBorders>
              <w:top w:val="nil"/>
              <w:left w:val="nil"/>
              <w:bottom w:val="single" w:sz="4" w:space="0" w:color="auto"/>
              <w:right w:val="single" w:sz="4" w:space="0" w:color="auto"/>
            </w:tcBorders>
            <w:shd w:val="clear" w:color="auto" w:fill="auto"/>
            <w:noWrap/>
            <w:vAlign w:val="center"/>
            <w:hideMark/>
          </w:tcPr>
          <w:p w14:paraId="1C21928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8.024</w:t>
            </w:r>
          </w:p>
        </w:tc>
        <w:tc>
          <w:tcPr>
            <w:tcW w:w="1540" w:type="dxa"/>
            <w:tcBorders>
              <w:top w:val="nil"/>
              <w:left w:val="nil"/>
              <w:bottom w:val="single" w:sz="4" w:space="0" w:color="auto"/>
              <w:right w:val="single" w:sz="4" w:space="0" w:color="auto"/>
            </w:tcBorders>
            <w:shd w:val="clear" w:color="auto" w:fill="auto"/>
            <w:noWrap/>
            <w:vAlign w:val="center"/>
            <w:hideMark/>
          </w:tcPr>
          <w:p w14:paraId="4F0021C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471.814</w:t>
            </w:r>
          </w:p>
        </w:tc>
      </w:tr>
      <w:tr w:rsidR="00864299" w:rsidRPr="00864299" w14:paraId="4D80176C"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2DDC28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7</w:t>
            </w:r>
          </w:p>
        </w:tc>
        <w:tc>
          <w:tcPr>
            <w:tcW w:w="4660" w:type="dxa"/>
            <w:tcBorders>
              <w:top w:val="nil"/>
              <w:left w:val="nil"/>
              <w:bottom w:val="single" w:sz="4" w:space="0" w:color="auto"/>
              <w:right w:val="single" w:sz="4" w:space="0" w:color="auto"/>
            </w:tcBorders>
            <w:shd w:val="clear" w:color="auto" w:fill="auto"/>
            <w:vAlign w:val="center"/>
            <w:hideMark/>
          </w:tcPr>
          <w:p w14:paraId="407DD293"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Խ</w:t>
            </w:r>
            <w:r w:rsidRPr="00864299">
              <w:rPr>
                <w:rFonts w:ascii="Arial Armenian" w:hAnsi="Arial Armenian" w:cs="Arial Armenian"/>
                <w:sz w:val="16"/>
                <w:szCs w:val="16"/>
              </w:rPr>
              <w:t>×Ç</w:t>
            </w:r>
            <w:r w:rsidRPr="00864299">
              <w:rPr>
                <w:rFonts w:ascii="Arial Armenian" w:hAnsi="Arial Armenian" w:cs="Arial"/>
                <w:sz w:val="16"/>
                <w:szCs w:val="16"/>
              </w:rPr>
              <w:t xml:space="preserve"> ß»ñïÇ </w:t>
            </w:r>
            <w:r w:rsidRPr="00864299">
              <w:rPr>
                <w:rFonts w:ascii="Arial" w:hAnsi="Arial" w:cs="Arial"/>
                <w:sz w:val="16"/>
                <w:szCs w:val="16"/>
              </w:rPr>
              <w:t>պատրաստում</w:t>
            </w:r>
            <w:r w:rsidRPr="00864299">
              <w:rPr>
                <w:rFonts w:ascii="Arial Armenian" w:hAnsi="Arial Armenian" w:cs="Arial"/>
                <w:sz w:val="16"/>
                <w:szCs w:val="16"/>
              </w:rPr>
              <w:t xml:space="preserve"> 15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p>
        </w:tc>
        <w:tc>
          <w:tcPr>
            <w:tcW w:w="820" w:type="dxa"/>
            <w:tcBorders>
              <w:top w:val="nil"/>
              <w:left w:val="nil"/>
              <w:bottom w:val="single" w:sz="4" w:space="0" w:color="auto"/>
              <w:right w:val="single" w:sz="4" w:space="0" w:color="auto"/>
            </w:tcBorders>
            <w:shd w:val="clear" w:color="auto" w:fill="auto"/>
            <w:vAlign w:val="center"/>
            <w:hideMark/>
          </w:tcPr>
          <w:p w14:paraId="36041729"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vAlign w:val="center"/>
            <w:hideMark/>
          </w:tcPr>
          <w:p w14:paraId="55F95DD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1175.5</w:t>
            </w:r>
          </w:p>
        </w:tc>
        <w:tc>
          <w:tcPr>
            <w:tcW w:w="1360" w:type="dxa"/>
            <w:tcBorders>
              <w:top w:val="nil"/>
              <w:left w:val="nil"/>
              <w:bottom w:val="single" w:sz="4" w:space="0" w:color="auto"/>
              <w:right w:val="single" w:sz="4" w:space="0" w:color="auto"/>
            </w:tcBorders>
            <w:shd w:val="clear" w:color="auto" w:fill="auto"/>
            <w:noWrap/>
            <w:vAlign w:val="center"/>
            <w:hideMark/>
          </w:tcPr>
          <w:p w14:paraId="5A926BD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1.567</w:t>
            </w:r>
          </w:p>
        </w:tc>
        <w:tc>
          <w:tcPr>
            <w:tcW w:w="1540" w:type="dxa"/>
            <w:tcBorders>
              <w:top w:val="nil"/>
              <w:left w:val="nil"/>
              <w:bottom w:val="single" w:sz="4" w:space="0" w:color="auto"/>
              <w:right w:val="single" w:sz="4" w:space="0" w:color="auto"/>
            </w:tcBorders>
            <w:shd w:val="clear" w:color="auto" w:fill="auto"/>
            <w:noWrap/>
            <w:vAlign w:val="center"/>
            <w:hideMark/>
          </w:tcPr>
          <w:p w14:paraId="3E408D7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1841.643</w:t>
            </w:r>
          </w:p>
        </w:tc>
      </w:tr>
      <w:tr w:rsidR="00864299" w:rsidRPr="00864299" w14:paraId="67C46C06"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60F7A7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w:t>
            </w:r>
          </w:p>
        </w:tc>
        <w:tc>
          <w:tcPr>
            <w:tcW w:w="4660" w:type="dxa"/>
            <w:tcBorders>
              <w:top w:val="nil"/>
              <w:left w:val="nil"/>
              <w:bottom w:val="nil"/>
              <w:right w:val="single" w:sz="4" w:space="0" w:color="auto"/>
            </w:tcBorders>
            <w:shd w:val="clear" w:color="auto" w:fill="auto"/>
            <w:vAlign w:val="center"/>
            <w:hideMark/>
          </w:tcPr>
          <w:p w14:paraId="5ADA77E8"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Բիտումի</w:t>
            </w:r>
            <w:r w:rsidRPr="00864299">
              <w:rPr>
                <w:rFonts w:ascii="Arial Armenian" w:hAnsi="Arial Armenian" w:cs="Arial"/>
                <w:sz w:val="16"/>
                <w:szCs w:val="16"/>
              </w:rPr>
              <w:t xml:space="preserve"> </w:t>
            </w:r>
            <w:r w:rsidRPr="00864299">
              <w:rPr>
                <w:rFonts w:ascii="Arial" w:hAnsi="Arial" w:cs="Arial"/>
                <w:sz w:val="16"/>
                <w:szCs w:val="16"/>
              </w:rPr>
              <w:t>տարածում</w:t>
            </w:r>
            <w:r w:rsidRPr="00864299">
              <w:rPr>
                <w:rFonts w:ascii="Arial Armenian" w:hAnsi="Arial Armenian" w:cs="Arial"/>
                <w:sz w:val="16"/>
                <w:szCs w:val="16"/>
              </w:rPr>
              <w:t xml:space="preserve">  4.12</w:t>
            </w:r>
            <w:r w:rsidRPr="00864299">
              <w:rPr>
                <w:rFonts w:ascii="Arial" w:hAnsi="Arial" w:cs="Arial"/>
                <w:sz w:val="16"/>
                <w:szCs w:val="16"/>
              </w:rPr>
              <w:t>տ</w:t>
            </w:r>
            <w:r w:rsidRPr="00864299">
              <w:rPr>
                <w:rFonts w:ascii="Arial Armenian" w:hAnsi="Arial Armenian" w:cs="Arial"/>
                <w:sz w:val="16"/>
                <w:szCs w:val="16"/>
              </w:rPr>
              <w:t>/1000</w:t>
            </w:r>
            <w:r w:rsidRPr="00864299">
              <w:rPr>
                <w:rFonts w:ascii="Arial" w:hAnsi="Arial" w:cs="Arial"/>
                <w:sz w:val="16"/>
                <w:szCs w:val="16"/>
              </w:rPr>
              <w:t>մ</w:t>
            </w:r>
            <w:r w:rsidRPr="00864299">
              <w:rPr>
                <w:rFonts w:ascii="Arial Armenian" w:hAnsi="Arial Armenian" w:cs="Arial"/>
                <w:sz w:val="16"/>
                <w:szCs w:val="16"/>
              </w:rPr>
              <w:t xml:space="preserve">2 </w:t>
            </w:r>
          </w:p>
        </w:tc>
        <w:tc>
          <w:tcPr>
            <w:tcW w:w="820" w:type="dxa"/>
            <w:tcBorders>
              <w:top w:val="nil"/>
              <w:left w:val="nil"/>
              <w:bottom w:val="nil"/>
              <w:right w:val="single" w:sz="4" w:space="0" w:color="auto"/>
            </w:tcBorders>
            <w:shd w:val="clear" w:color="auto" w:fill="auto"/>
            <w:noWrap/>
            <w:vAlign w:val="center"/>
            <w:hideMark/>
          </w:tcPr>
          <w:p w14:paraId="0A36D41B"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nil"/>
              <w:right w:val="single" w:sz="4" w:space="0" w:color="auto"/>
            </w:tcBorders>
            <w:shd w:val="clear" w:color="auto" w:fill="auto"/>
            <w:noWrap/>
            <w:vAlign w:val="center"/>
            <w:hideMark/>
          </w:tcPr>
          <w:p w14:paraId="7473B49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4.85</w:t>
            </w:r>
          </w:p>
        </w:tc>
        <w:tc>
          <w:tcPr>
            <w:tcW w:w="1360" w:type="dxa"/>
            <w:tcBorders>
              <w:top w:val="nil"/>
              <w:left w:val="nil"/>
              <w:bottom w:val="single" w:sz="4" w:space="0" w:color="auto"/>
              <w:right w:val="single" w:sz="4" w:space="0" w:color="auto"/>
            </w:tcBorders>
            <w:shd w:val="clear" w:color="auto" w:fill="auto"/>
            <w:noWrap/>
            <w:vAlign w:val="center"/>
            <w:hideMark/>
          </w:tcPr>
          <w:p w14:paraId="15E4328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264.506</w:t>
            </w:r>
          </w:p>
        </w:tc>
        <w:tc>
          <w:tcPr>
            <w:tcW w:w="1540" w:type="dxa"/>
            <w:tcBorders>
              <w:top w:val="nil"/>
              <w:left w:val="nil"/>
              <w:bottom w:val="single" w:sz="4" w:space="0" w:color="auto"/>
              <w:right w:val="single" w:sz="4" w:space="0" w:color="auto"/>
            </w:tcBorders>
            <w:shd w:val="clear" w:color="auto" w:fill="auto"/>
            <w:noWrap/>
            <w:vAlign w:val="center"/>
            <w:hideMark/>
          </w:tcPr>
          <w:p w14:paraId="6E73B3C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1282.853</w:t>
            </w:r>
          </w:p>
        </w:tc>
      </w:tr>
      <w:tr w:rsidR="00864299" w:rsidRPr="00864299" w14:paraId="55A98437"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5710BE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9</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0CE28213"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Մանրահատիկ</w:t>
            </w:r>
            <w:r w:rsidRPr="00864299">
              <w:rPr>
                <w:rFonts w:ascii="Arial Armenian" w:hAnsi="Arial Armenian" w:cs="Arial"/>
                <w:sz w:val="16"/>
                <w:szCs w:val="16"/>
              </w:rPr>
              <w:t xml:space="preserve"> </w:t>
            </w:r>
            <w:r w:rsidRPr="00864299">
              <w:rPr>
                <w:rFonts w:ascii="Arial" w:hAnsi="Arial" w:cs="Arial"/>
                <w:sz w:val="16"/>
                <w:szCs w:val="16"/>
              </w:rPr>
              <w:t>ասֆալտաբետոնե</w:t>
            </w:r>
            <w:r w:rsidRPr="00864299">
              <w:rPr>
                <w:rFonts w:ascii="Arial Armenian" w:hAnsi="Arial Armenian" w:cs="Arial"/>
                <w:sz w:val="16"/>
                <w:szCs w:val="16"/>
              </w:rPr>
              <w:t xml:space="preserve"> </w:t>
            </w:r>
            <w:r w:rsidRPr="00864299">
              <w:rPr>
                <w:rFonts w:ascii="Arial" w:hAnsi="Arial" w:cs="Arial"/>
                <w:sz w:val="16"/>
                <w:szCs w:val="16"/>
              </w:rPr>
              <w:t>ծածկույթի</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 xml:space="preserve"> </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տիպի</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68A4CEC5"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159D3A6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1175.5</w:t>
            </w:r>
          </w:p>
        </w:tc>
        <w:tc>
          <w:tcPr>
            <w:tcW w:w="1360" w:type="dxa"/>
            <w:tcBorders>
              <w:top w:val="nil"/>
              <w:left w:val="nil"/>
              <w:bottom w:val="single" w:sz="4" w:space="0" w:color="auto"/>
              <w:right w:val="single" w:sz="4" w:space="0" w:color="auto"/>
            </w:tcBorders>
            <w:shd w:val="clear" w:color="auto" w:fill="auto"/>
            <w:noWrap/>
            <w:vAlign w:val="center"/>
            <w:hideMark/>
          </w:tcPr>
          <w:p w14:paraId="4BD73FC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5.167</w:t>
            </w:r>
          </w:p>
        </w:tc>
        <w:tc>
          <w:tcPr>
            <w:tcW w:w="1540" w:type="dxa"/>
            <w:tcBorders>
              <w:top w:val="nil"/>
              <w:left w:val="nil"/>
              <w:bottom w:val="single" w:sz="4" w:space="0" w:color="auto"/>
              <w:right w:val="single" w:sz="4" w:space="0" w:color="auto"/>
            </w:tcBorders>
            <w:shd w:val="clear" w:color="auto" w:fill="auto"/>
            <w:noWrap/>
            <w:vAlign w:val="center"/>
            <w:hideMark/>
          </w:tcPr>
          <w:p w14:paraId="1BB6FA3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6073.971</w:t>
            </w:r>
          </w:p>
        </w:tc>
      </w:tr>
      <w:tr w:rsidR="00864299" w:rsidRPr="00864299" w14:paraId="440035E8"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3421E5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w:t>
            </w:r>
          </w:p>
        </w:tc>
        <w:tc>
          <w:tcPr>
            <w:tcW w:w="4660" w:type="dxa"/>
            <w:tcBorders>
              <w:top w:val="nil"/>
              <w:left w:val="nil"/>
              <w:bottom w:val="single" w:sz="4" w:space="0" w:color="auto"/>
              <w:right w:val="single" w:sz="4" w:space="0" w:color="auto"/>
            </w:tcBorders>
            <w:shd w:val="clear" w:color="auto" w:fill="auto"/>
            <w:vAlign w:val="center"/>
            <w:hideMark/>
          </w:tcPr>
          <w:p w14:paraId="7A92490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Կողնակների</w:t>
            </w:r>
            <w:r w:rsidRPr="00864299">
              <w:rPr>
                <w:rFonts w:ascii="Arial Armenian" w:hAnsi="Arial Armenian" w:cs="Arial"/>
                <w:sz w:val="16"/>
                <w:szCs w:val="16"/>
              </w:rPr>
              <w:t xml:space="preserve"> </w:t>
            </w:r>
            <w:r w:rsidRPr="00864299">
              <w:rPr>
                <w:rFonts w:ascii="Arial" w:hAnsi="Arial" w:cs="Arial"/>
                <w:sz w:val="16"/>
                <w:szCs w:val="16"/>
              </w:rPr>
              <w:t>լրացում</w:t>
            </w:r>
            <w:r w:rsidRPr="00864299">
              <w:rPr>
                <w:rFonts w:ascii="Arial Armenian" w:hAnsi="Arial Armenian" w:cs="Arial"/>
                <w:sz w:val="16"/>
                <w:szCs w:val="16"/>
              </w:rPr>
              <w:t xml:space="preserve"> </w:t>
            </w:r>
            <w:r w:rsidRPr="00864299">
              <w:rPr>
                <w:rFonts w:ascii="Arial" w:hAnsi="Arial" w:cs="Arial"/>
                <w:sz w:val="16"/>
                <w:szCs w:val="16"/>
              </w:rPr>
              <w:t>ավազակոպիճով</w:t>
            </w:r>
            <w:r w:rsidRPr="00864299">
              <w:rPr>
                <w:rFonts w:ascii="Arial Armenian" w:hAnsi="Arial Armenian" w:cs="Arial"/>
                <w:sz w:val="16"/>
                <w:szCs w:val="16"/>
              </w:rPr>
              <w:t xml:space="preserve"> h=10</w:t>
            </w:r>
            <w:r w:rsidRPr="00864299">
              <w:rPr>
                <w:rFonts w:ascii="Arial" w:hAnsi="Arial" w:cs="Arial"/>
                <w:sz w:val="16"/>
                <w:szCs w:val="16"/>
              </w:rPr>
              <w:t>սմ</w:t>
            </w:r>
          </w:p>
        </w:tc>
        <w:tc>
          <w:tcPr>
            <w:tcW w:w="820" w:type="dxa"/>
            <w:tcBorders>
              <w:top w:val="nil"/>
              <w:left w:val="nil"/>
              <w:bottom w:val="single" w:sz="4" w:space="0" w:color="auto"/>
              <w:right w:val="single" w:sz="4" w:space="0" w:color="auto"/>
            </w:tcBorders>
            <w:shd w:val="clear" w:color="auto" w:fill="auto"/>
            <w:noWrap/>
            <w:vAlign w:val="center"/>
            <w:hideMark/>
          </w:tcPr>
          <w:p w14:paraId="590809C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w:t>
            </w:r>
            <w:r w:rsidRPr="00864299">
              <w:rPr>
                <w:rFonts w:ascii="Arial" w:hAnsi="Arial" w:cs="Arial"/>
                <w:sz w:val="16"/>
                <w:szCs w:val="16"/>
              </w:rPr>
              <w:t>մ</w:t>
            </w:r>
            <w:r w:rsidRPr="00864299">
              <w:rPr>
                <w:rFonts w:ascii="Calibri" w:hAnsi="Calibri" w:cs="Calibri"/>
                <w:sz w:val="16"/>
                <w:szCs w:val="16"/>
              </w:rPr>
              <w:t>²</w:t>
            </w:r>
          </w:p>
        </w:tc>
        <w:tc>
          <w:tcPr>
            <w:tcW w:w="940" w:type="dxa"/>
            <w:tcBorders>
              <w:top w:val="nil"/>
              <w:left w:val="nil"/>
              <w:bottom w:val="single" w:sz="4" w:space="0" w:color="auto"/>
              <w:right w:val="single" w:sz="4" w:space="0" w:color="auto"/>
            </w:tcBorders>
            <w:shd w:val="clear" w:color="auto" w:fill="auto"/>
            <w:noWrap/>
            <w:vAlign w:val="center"/>
            <w:hideMark/>
          </w:tcPr>
          <w:p w14:paraId="246AE8C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3.44</w:t>
            </w:r>
          </w:p>
        </w:tc>
        <w:tc>
          <w:tcPr>
            <w:tcW w:w="1360" w:type="dxa"/>
            <w:tcBorders>
              <w:top w:val="nil"/>
              <w:left w:val="nil"/>
              <w:bottom w:val="single" w:sz="4" w:space="0" w:color="auto"/>
              <w:right w:val="single" w:sz="4" w:space="0" w:color="auto"/>
            </w:tcBorders>
            <w:shd w:val="clear" w:color="auto" w:fill="auto"/>
            <w:noWrap/>
            <w:vAlign w:val="center"/>
            <w:hideMark/>
          </w:tcPr>
          <w:p w14:paraId="34713F4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48.030</w:t>
            </w:r>
          </w:p>
        </w:tc>
        <w:tc>
          <w:tcPr>
            <w:tcW w:w="1540" w:type="dxa"/>
            <w:tcBorders>
              <w:top w:val="nil"/>
              <w:left w:val="nil"/>
              <w:bottom w:val="single" w:sz="4" w:space="0" w:color="auto"/>
              <w:right w:val="single" w:sz="4" w:space="0" w:color="auto"/>
            </w:tcBorders>
            <w:shd w:val="clear" w:color="auto" w:fill="auto"/>
            <w:noWrap/>
            <w:vAlign w:val="center"/>
            <w:hideMark/>
          </w:tcPr>
          <w:p w14:paraId="7795AC4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165.224</w:t>
            </w:r>
          </w:p>
        </w:tc>
      </w:tr>
      <w:tr w:rsidR="00864299" w:rsidRPr="00864299" w14:paraId="0159DA1E" w14:textId="77777777" w:rsidTr="00DE3569">
        <w:trPr>
          <w:trHeight w:val="30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720CBA3"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nil"/>
              <w:left w:val="nil"/>
              <w:bottom w:val="single" w:sz="4" w:space="0" w:color="auto"/>
              <w:right w:val="single" w:sz="4" w:space="0" w:color="auto"/>
            </w:tcBorders>
            <w:shd w:val="clear" w:color="auto" w:fill="auto"/>
            <w:vAlign w:val="center"/>
            <w:hideMark/>
          </w:tcPr>
          <w:p w14:paraId="20311B90"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p>
        </w:tc>
        <w:tc>
          <w:tcPr>
            <w:tcW w:w="820" w:type="dxa"/>
            <w:tcBorders>
              <w:top w:val="nil"/>
              <w:left w:val="nil"/>
              <w:bottom w:val="single" w:sz="4" w:space="0" w:color="auto"/>
              <w:right w:val="single" w:sz="4" w:space="0" w:color="auto"/>
            </w:tcBorders>
            <w:shd w:val="clear" w:color="auto" w:fill="auto"/>
            <w:vAlign w:val="center"/>
            <w:hideMark/>
          </w:tcPr>
          <w:p w14:paraId="16FB13A5"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940" w:type="dxa"/>
            <w:tcBorders>
              <w:top w:val="nil"/>
              <w:left w:val="nil"/>
              <w:bottom w:val="single" w:sz="4" w:space="0" w:color="auto"/>
              <w:right w:val="single" w:sz="4" w:space="0" w:color="auto"/>
            </w:tcBorders>
            <w:shd w:val="clear" w:color="auto" w:fill="auto"/>
            <w:vAlign w:val="center"/>
            <w:hideMark/>
          </w:tcPr>
          <w:p w14:paraId="392D5A7D"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360" w:type="dxa"/>
            <w:tcBorders>
              <w:top w:val="nil"/>
              <w:left w:val="nil"/>
              <w:bottom w:val="single" w:sz="4" w:space="0" w:color="auto"/>
              <w:right w:val="single" w:sz="4" w:space="0" w:color="auto"/>
            </w:tcBorders>
            <w:shd w:val="clear" w:color="auto" w:fill="auto"/>
            <w:vAlign w:val="center"/>
            <w:hideMark/>
          </w:tcPr>
          <w:p w14:paraId="1BF53412"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540" w:type="dxa"/>
            <w:tcBorders>
              <w:top w:val="nil"/>
              <w:left w:val="nil"/>
              <w:bottom w:val="single" w:sz="4" w:space="0" w:color="auto"/>
              <w:right w:val="single" w:sz="4" w:space="0" w:color="auto"/>
            </w:tcBorders>
            <w:shd w:val="clear" w:color="auto" w:fill="auto"/>
            <w:vAlign w:val="center"/>
            <w:hideMark/>
          </w:tcPr>
          <w:p w14:paraId="28DB5508" w14:textId="77777777" w:rsidR="00864299" w:rsidRPr="00864299" w:rsidRDefault="00864299" w:rsidP="00864299">
            <w:pPr>
              <w:jc w:val="center"/>
              <w:rPr>
                <w:rFonts w:ascii="Arial Armenian" w:hAnsi="Arial Armenian" w:cs="Arial"/>
                <w:b/>
                <w:bCs/>
              </w:rPr>
            </w:pPr>
            <w:r w:rsidRPr="00864299">
              <w:rPr>
                <w:rFonts w:ascii="Arial Armenian" w:hAnsi="Arial Armenian" w:cs="Arial"/>
                <w:b/>
                <w:bCs/>
              </w:rPr>
              <w:t>12328.84</w:t>
            </w:r>
          </w:p>
        </w:tc>
      </w:tr>
      <w:tr w:rsidR="00864299" w:rsidRPr="00864299" w14:paraId="5E860B90" w14:textId="77777777" w:rsidTr="00DE3569">
        <w:trPr>
          <w:trHeight w:val="28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F116BF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c>
          <w:tcPr>
            <w:tcW w:w="4660" w:type="dxa"/>
            <w:tcBorders>
              <w:top w:val="nil"/>
              <w:left w:val="nil"/>
              <w:bottom w:val="nil"/>
              <w:right w:val="single" w:sz="4" w:space="0" w:color="auto"/>
            </w:tcBorders>
            <w:shd w:val="clear" w:color="auto" w:fill="auto"/>
            <w:vAlign w:val="center"/>
            <w:hideMark/>
          </w:tcPr>
          <w:p w14:paraId="0A66DB7D" w14:textId="77777777" w:rsidR="00864299" w:rsidRPr="00864299" w:rsidRDefault="00864299" w:rsidP="00864299">
            <w:pPr>
              <w:jc w:val="center"/>
              <w:rPr>
                <w:rFonts w:ascii="Arial Armenian" w:hAnsi="Arial Armenian" w:cs="Arial"/>
                <w:b/>
                <w:bCs/>
                <w:sz w:val="22"/>
                <w:szCs w:val="22"/>
              </w:rPr>
            </w:pPr>
            <w:r w:rsidRPr="00864299">
              <w:rPr>
                <w:rFonts w:ascii="Arial" w:hAnsi="Arial" w:cs="Arial"/>
                <w:b/>
                <w:bCs/>
                <w:sz w:val="22"/>
                <w:szCs w:val="22"/>
              </w:rPr>
              <w:t>Զովքի</w:t>
            </w:r>
            <w:r w:rsidRPr="00864299">
              <w:rPr>
                <w:rFonts w:ascii="Arial Armenian" w:hAnsi="Arial Armenian" w:cs="Arial"/>
                <w:b/>
                <w:bCs/>
                <w:sz w:val="22"/>
                <w:szCs w:val="22"/>
              </w:rPr>
              <w:t xml:space="preserve"> 6-</w:t>
            </w:r>
            <w:r w:rsidRPr="00864299">
              <w:rPr>
                <w:rFonts w:ascii="Arial" w:hAnsi="Arial" w:cs="Arial"/>
                <w:b/>
                <w:bCs/>
                <w:sz w:val="22"/>
                <w:szCs w:val="22"/>
              </w:rPr>
              <w:t>րդ</w:t>
            </w:r>
            <w:r w:rsidRPr="00864299">
              <w:rPr>
                <w:rFonts w:ascii="Arial Armenian" w:hAnsi="Arial Armenian" w:cs="Arial"/>
                <w:b/>
                <w:bCs/>
                <w:sz w:val="22"/>
                <w:szCs w:val="22"/>
              </w:rPr>
              <w:t xml:space="preserve"> </w:t>
            </w:r>
            <w:r w:rsidRPr="00864299">
              <w:rPr>
                <w:rFonts w:ascii="Arial" w:hAnsi="Arial" w:cs="Arial"/>
                <w:b/>
                <w:bCs/>
                <w:sz w:val="22"/>
                <w:szCs w:val="22"/>
              </w:rPr>
              <w:t>փողոց</w:t>
            </w:r>
            <w:r w:rsidRPr="00864299">
              <w:rPr>
                <w:rFonts w:ascii="Arial Armenian" w:hAnsi="Arial Armenian" w:cs="Arial"/>
                <w:b/>
                <w:bCs/>
                <w:sz w:val="22"/>
                <w:szCs w:val="22"/>
              </w:rPr>
              <w:t xml:space="preserve"> L=207 </w:t>
            </w:r>
            <w:r w:rsidRPr="00864299">
              <w:rPr>
                <w:rFonts w:ascii="Arial" w:hAnsi="Arial" w:cs="Arial"/>
                <w:b/>
                <w:bCs/>
                <w:sz w:val="22"/>
                <w:szCs w:val="22"/>
              </w:rPr>
              <w:t>մ</w:t>
            </w:r>
          </w:p>
        </w:tc>
        <w:tc>
          <w:tcPr>
            <w:tcW w:w="820" w:type="dxa"/>
            <w:tcBorders>
              <w:top w:val="nil"/>
              <w:left w:val="nil"/>
              <w:bottom w:val="single" w:sz="4" w:space="0" w:color="auto"/>
              <w:right w:val="single" w:sz="4" w:space="0" w:color="auto"/>
            </w:tcBorders>
            <w:shd w:val="clear" w:color="auto" w:fill="auto"/>
            <w:noWrap/>
            <w:vAlign w:val="center"/>
            <w:hideMark/>
          </w:tcPr>
          <w:p w14:paraId="26FF0ED2"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14:paraId="21E861E9"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360" w:type="dxa"/>
            <w:tcBorders>
              <w:top w:val="nil"/>
              <w:left w:val="nil"/>
              <w:bottom w:val="nil"/>
              <w:right w:val="single" w:sz="4" w:space="0" w:color="auto"/>
            </w:tcBorders>
            <w:shd w:val="clear" w:color="auto" w:fill="auto"/>
            <w:noWrap/>
            <w:vAlign w:val="center"/>
            <w:hideMark/>
          </w:tcPr>
          <w:p w14:paraId="6B00F664"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540" w:type="dxa"/>
            <w:tcBorders>
              <w:top w:val="nil"/>
              <w:left w:val="nil"/>
              <w:bottom w:val="single" w:sz="4" w:space="0" w:color="auto"/>
              <w:right w:val="single" w:sz="4" w:space="0" w:color="auto"/>
            </w:tcBorders>
            <w:shd w:val="clear" w:color="auto" w:fill="auto"/>
            <w:noWrap/>
            <w:vAlign w:val="center"/>
            <w:hideMark/>
          </w:tcPr>
          <w:p w14:paraId="1EF956D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r>
      <w:tr w:rsidR="00864299" w:rsidRPr="00864299" w14:paraId="2AE49173"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77684C1"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w:t>
            </w:r>
          </w:p>
        </w:tc>
        <w:tc>
          <w:tcPr>
            <w:tcW w:w="4660" w:type="dxa"/>
            <w:tcBorders>
              <w:top w:val="single" w:sz="4" w:space="0" w:color="auto"/>
              <w:left w:val="nil"/>
              <w:bottom w:val="nil"/>
              <w:right w:val="single" w:sz="4" w:space="0" w:color="auto"/>
            </w:tcBorders>
            <w:shd w:val="clear" w:color="auto" w:fill="auto"/>
            <w:vAlign w:val="center"/>
            <w:hideMark/>
          </w:tcPr>
          <w:p w14:paraId="78CFBA19"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Ճանապարհի</w:t>
            </w:r>
            <w:r w:rsidRPr="00864299">
              <w:rPr>
                <w:rFonts w:ascii="Arial Armenian" w:hAnsi="Arial Armenian" w:cs="Arial"/>
                <w:sz w:val="16"/>
                <w:szCs w:val="16"/>
              </w:rPr>
              <w:t xml:space="preserve"> </w:t>
            </w:r>
            <w:r w:rsidRPr="00864299">
              <w:rPr>
                <w:rFonts w:ascii="Arial" w:hAnsi="Arial" w:cs="Arial"/>
                <w:sz w:val="16"/>
                <w:szCs w:val="16"/>
              </w:rPr>
              <w:t>հագուստի</w:t>
            </w:r>
            <w:r w:rsidRPr="00864299">
              <w:rPr>
                <w:rFonts w:ascii="Arial Armenian" w:hAnsi="Arial Armenian" w:cs="Arial"/>
                <w:sz w:val="16"/>
                <w:szCs w:val="16"/>
              </w:rPr>
              <w:t xml:space="preserve"> </w:t>
            </w:r>
            <w:r w:rsidRPr="00864299">
              <w:rPr>
                <w:rFonts w:ascii="Arial" w:hAnsi="Arial" w:cs="Arial"/>
                <w:sz w:val="16"/>
                <w:szCs w:val="16"/>
              </w:rPr>
              <w:t>պաստառի</w:t>
            </w:r>
            <w:r w:rsidRPr="00864299">
              <w:rPr>
                <w:rFonts w:ascii="Arial Armenian" w:hAnsi="Arial Armenian" w:cs="Arial"/>
                <w:sz w:val="16"/>
                <w:szCs w:val="16"/>
              </w:rPr>
              <w:t xml:space="preserve"> </w:t>
            </w:r>
            <w:r w:rsidRPr="00864299">
              <w:rPr>
                <w:rFonts w:ascii="Arial" w:hAnsi="Arial" w:cs="Arial"/>
                <w:sz w:val="16"/>
                <w:szCs w:val="16"/>
              </w:rPr>
              <w:t>քանդում</w:t>
            </w:r>
            <w:r w:rsidRPr="00864299">
              <w:rPr>
                <w:rFonts w:ascii="Arial Armenian" w:hAnsi="Arial Armenian" w:cs="Arial"/>
                <w:sz w:val="16"/>
                <w:szCs w:val="16"/>
              </w:rPr>
              <w:t xml:space="preserve"> </w:t>
            </w:r>
            <w:r w:rsidRPr="00864299">
              <w:rPr>
                <w:rFonts w:ascii="Arial" w:hAnsi="Arial" w:cs="Arial"/>
                <w:sz w:val="16"/>
                <w:szCs w:val="16"/>
              </w:rPr>
              <w:t>բուլդոզերով՝</w:t>
            </w:r>
            <w:r w:rsidRPr="00864299">
              <w:rPr>
                <w:rFonts w:ascii="Arial Armenian" w:hAnsi="Arial Armenian" w:cs="Arial"/>
                <w:sz w:val="16"/>
                <w:szCs w:val="16"/>
              </w:rPr>
              <w:t xml:space="preserve"> </w:t>
            </w:r>
            <w:r w:rsidRPr="00864299">
              <w:rPr>
                <w:rFonts w:ascii="Arial" w:hAnsi="Arial" w:cs="Arial"/>
                <w:sz w:val="16"/>
                <w:szCs w:val="16"/>
              </w:rPr>
              <w:t>կուտակումով</w:t>
            </w:r>
          </w:p>
        </w:tc>
        <w:tc>
          <w:tcPr>
            <w:tcW w:w="820" w:type="dxa"/>
            <w:tcBorders>
              <w:top w:val="nil"/>
              <w:left w:val="nil"/>
              <w:bottom w:val="single" w:sz="4" w:space="0" w:color="auto"/>
              <w:right w:val="single" w:sz="4" w:space="0" w:color="auto"/>
            </w:tcBorders>
            <w:shd w:val="clear" w:color="auto" w:fill="auto"/>
            <w:vAlign w:val="center"/>
            <w:hideMark/>
          </w:tcPr>
          <w:p w14:paraId="5423570E"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vAlign w:val="center"/>
            <w:hideMark/>
          </w:tcPr>
          <w:p w14:paraId="6ACF853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559.350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36371DC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0.115</w:t>
            </w:r>
          </w:p>
        </w:tc>
        <w:tc>
          <w:tcPr>
            <w:tcW w:w="1540" w:type="dxa"/>
            <w:tcBorders>
              <w:top w:val="nil"/>
              <w:left w:val="nil"/>
              <w:bottom w:val="single" w:sz="4" w:space="0" w:color="auto"/>
              <w:right w:val="single" w:sz="4" w:space="0" w:color="auto"/>
            </w:tcBorders>
            <w:shd w:val="clear" w:color="auto" w:fill="auto"/>
            <w:noWrap/>
            <w:vAlign w:val="center"/>
            <w:hideMark/>
          </w:tcPr>
          <w:p w14:paraId="7B7DF9C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64.090</w:t>
            </w:r>
          </w:p>
        </w:tc>
      </w:tr>
      <w:tr w:rsidR="00864299" w:rsidRPr="00864299" w14:paraId="42D36F3C"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DACC551"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2</w:t>
            </w:r>
          </w:p>
        </w:tc>
        <w:tc>
          <w:tcPr>
            <w:tcW w:w="4660" w:type="dxa"/>
            <w:tcBorders>
              <w:top w:val="single" w:sz="4" w:space="0" w:color="auto"/>
              <w:left w:val="nil"/>
              <w:bottom w:val="nil"/>
              <w:right w:val="single" w:sz="4" w:space="0" w:color="auto"/>
            </w:tcBorders>
            <w:shd w:val="clear" w:color="auto" w:fill="auto"/>
            <w:vAlign w:val="center"/>
            <w:hideMark/>
          </w:tcPr>
          <w:p w14:paraId="081A746B"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Կուտակված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մշակում</w:t>
            </w:r>
            <w:r w:rsidRPr="00864299">
              <w:rPr>
                <w:rFonts w:ascii="Arial Armenian" w:hAnsi="Arial Armenian" w:cs="Arial"/>
                <w:sz w:val="16"/>
                <w:szCs w:val="16"/>
              </w:rPr>
              <w:t xml:space="preserve"> </w:t>
            </w:r>
            <w:r w:rsidRPr="00864299">
              <w:rPr>
                <w:rFonts w:ascii="Arial" w:hAnsi="Arial" w:cs="Arial"/>
                <w:sz w:val="16"/>
                <w:szCs w:val="16"/>
              </w:rPr>
              <w:t>էքսկավատորով</w:t>
            </w:r>
            <w:r w:rsidRPr="00864299">
              <w:rPr>
                <w:rFonts w:ascii="Arial Armenian" w:hAnsi="Arial Armenian" w:cs="Arial"/>
                <w:sz w:val="16"/>
                <w:szCs w:val="16"/>
              </w:rPr>
              <w:t xml:space="preserve"> (0,65</w:t>
            </w:r>
            <w:r w:rsidRPr="00864299">
              <w:rPr>
                <w:rFonts w:ascii="Arial" w:hAnsi="Arial" w:cs="Arial"/>
                <w:sz w:val="16"/>
                <w:szCs w:val="16"/>
              </w:rPr>
              <w:t>մ</w:t>
            </w:r>
            <w:r w:rsidRPr="00864299">
              <w:rPr>
                <w:rFonts w:ascii="Arial Armenian" w:hAnsi="Arial Armenian" w:cs="Arial"/>
                <w:sz w:val="16"/>
                <w:szCs w:val="16"/>
              </w:rPr>
              <w:t>3),</w:t>
            </w:r>
            <w:r w:rsidRPr="00864299">
              <w:rPr>
                <w:rFonts w:ascii="Arial" w:hAnsi="Arial" w:cs="Arial"/>
                <w:sz w:val="16"/>
                <w:szCs w:val="16"/>
              </w:rPr>
              <w:t>բարձելով</w:t>
            </w:r>
            <w:r w:rsidRPr="00864299">
              <w:rPr>
                <w:rFonts w:ascii="Arial Armenian" w:hAnsi="Arial Armenian" w:cs="Arial"/>
                <w:sz w:val="16"/>
                <w:szCs w:val="16"/>
              </w:rPr>
              <w:t xml:space="preserve"> </w:t>
            </w:r>
            <w:r w:rsidRPr="00864299">
              <w:rPr>
                <w:rFonts w:ascii="Arial" w:hAnsi="Arial" w:cs="Arial"/>
                <w:sz w:val="16"/>
                <w:szCs w:val="16"/>
              </w:rPr>
              <w:t>ա</w:t>
            </w:r>
            <w:r w:rsidRPr="00864299">
              <w:rPr>
                <w:rFonts w:ascii="Arial Armenian" w:hAnsi="Arial Armenian" w:cs="Arial"/>
                <w:sz w:val="16"/>
                <w:szCs w:val="16"/>
              </w:rPr>
              <w:t>/</w:t>
            </w:r>
            <w:r w:rsidRPr="00864299">
              <w:rPr>
                <w:rFonts w:ascii="Arial" w:hAnsi="Arial" w:cs="Arial"/>
                <w:sz w:val="16"/>
                <w:szCs w:val="16"/>
              </w:rPr>
              <w:t>ինքնաթափ</w:t>
            </w:r>
            <w:r w:rsidRPr="00864299">
              <w:rPr>
                <w:rFonts w:ascii="Arial Armenian" w:hAnsi="Arial Armenian" w:cs="Arial"/>
                <w:sz w:val="16"/>
                <w:szCs w:val="16"/>
              </w:rPr>
              <w:t xml:space="preserve"> </w:t>
            </w:r>
            <w:r w:rsidRPr="00864299">
              <w:rPr>
                <w:rFonts w:ascii="Arial" w:hAnsi="Arial" w:cs="Arial"/>
                <w:sz w:val="16"/>
                <w:szCs w:val="16"/>
              </w:rPr>
              <w:t>մեքենաների</w:t>
            </w:r>
            <w:r w:rsidRPr="00864299">
              <w:rPr>
                <w:rFonts w:ascii="Arial Armenian" w:hAnsi="Arial Armenian" w:cs="Arial"/>
                <w:sz w:val="16"/>
                <w:szCs w:val="16"/>
              </w:rPr>
              <w:t xml:space="preserve"> </w:t>
            </w:r>
            <w:r w:rsidRPr="00864299">
              <w:rPr>
                <w:rFonts w:ascii="Arial" w:hAnsi="Arial" w:cs="Arial"/>
                <w:sz w:val="16"/>
                <w:szCs w:val="16"/>
              </w:rPr>
              <w:t>վրա</w:t>
            </w:r>
          </w:p>
        </w:tc>
        <w:tc>
          <w:tcPr>
            <w:tcW w:w="820" w:type="dxa"/>
            <w:tcBorders>
              <w:top w:val="nil"/>
              <w:left w:val="nil"/>
              <w:bottom w:val="single" w:sz="4" w:space="0" w:color="auto"/>
              <w:right w:val="single" w:sz="4" w:space="0" w:color="auto"/>
            </w:tcBorders>
            <w:shd w:val="clear" w:color="auto" w:fill="auto"/>
            <w:noWrap/>
            <w:vAlign w:val="center"/>
            <w:hideMark/>
          </w:tcPr>
          <w:p w14:paraId="79F0E4FD"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298DBFF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559.350</w:t>
            </w:r>
          </w:p>
        </w:tc>
        <w:tc>
          <w:tcPr>
            <w:tcW w:w="1360" w:type="dxa"/>
            <w:tcBorders>
              <w:top w:val="nil"/>
              <w:left w:val="nil"/>
              <w:bottom w:val="single" w:sz="4" w:space="0" w:color="auto"/>
              <w:right w:val="single" w:sz="4" w:space="0" w:color="auto"/>
            </w:tcBorders>
            <w:shd w:val="clear" w:color="auto" w:fill="auto"/>
            <w:noWrap/>
            <w:vAlign w:val="center"/>
            <w:hideMark/>
          </w:tcPr>
          <w:p w14:paraId="3E0B0CF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0.629</w:t>
            </w:r>
          </w:p>
        </w:tc>
        <w:tc>
          <w:tcPr>
            <w:tcW w:w="1540" w:type="dxa"/>
            <w:tcBorders>
              <w:top w:val="nil"/>
              <w:left w:val="nil"/>
              <w:bottom w:val="single" w:sz="4" w:space="0" w:color="auto"/>
              <w:right w:val="single" w:sz="4" w:space="0" w:color="auto"/>
            </w:tcBorders>
            <w:shd w:val="clear" w:color="auto" w:fill="auto"/>
            <w:noWrap/>
            <w:vAlign w:val="center"/>
            <w:hideMark/>
          </w:tcPr>
          <w:p w14:paraId="48FD91E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351.606</w:t>
            </w:r>
          </w:p>
        </w:tc>
      </w:tr>
      <w:tr w:rsidR="00864299" w:rsidRPr="00864299" w14:paraId="63777CE2"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45F3799"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3</w:t>
            </w:r>
          </w:p>
        </w:tc>
        <w:tc>
          <w:tcPr>
            <w:tcW w:w="4660" w:type="dxa"/>
            <w:tcBorders>
              <w:top w:val="single" w:sz="4" w:space="0" w:color="auto"/>
              <w:left w:val="nil"/>
              <w:bottom w:val="nil"/>
              <w:right w:val="single" w:sz="4" w:space="0" w:color="auto"/>
            </w:tcBorders>
            <w:shd w:val="clear" w:color="auto" w:fill="auto"/>
            <w:vAlign w:val="center"/>
            <w:hideMark/>
          </w:tcPr>
          <w:p w14:paraId="13E4CA8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Ավելորդ</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7</w:t>
            </w:r>
            <w:r w:rsidRPr="00864299">
              <w:rPr>
                <w:rFonts w:ascii="Arial" w:hAnsi="Arial" w:cs="Arial"/>
                <w:sz w:val="16"/>
                <w:szCs w:val="16"/>
              </w:rPr>
              <w:t>կմ</w:t>
            </w:r>
            <w:r w:rsidRPr="00864299">
              <w:rPr>
                <w:rFonts w:ascii="Arial Armenian" w:hAnsi="Arial Armenian" w:cs="Arial"/>
                <w:sz w:val="16"/>
                <w:szCs w:val="16"/>
              </w:rPr>
              <w:t xml:space="preserve"> </w:t>
            </w:r>
            <w:r w:rsidRPr="00864299">
              <w:rPr>
                <w:rFonts w:ascii="Arial" w:hAnsi="Arial" w:cs="Arial"/>
                <w:sz w:val="16"/>
                <w:szCs w:val="16"/>
              </w:rPr>
              <w:t>հեռ</w:t>
            </w:r>
            <w:r w:rsidRPr="00864299">
              <w:rPr>
                <w:rFonts w:ascii="Arial Armenian" w:hAnsi="Arial Armenian" w:cs="Arial"/>
                <w:sz w:val="16"/>
                <w:szCs w:val="16"/>
              </w:rPr>
              <w:t>.</w:t>
            </w:r>
            <w:r w:rsidRPr="00864299">
              <w:rPr>
                <w:rFonts w:ascii="Arial" w:hAnsi="Arial" w:cs="Arial"/>
                <w:sz w:val="16"/>
                <w:szCs w:val="16"/>
              </w:rPr>
              <w:t>վրա</w:t>
            </w:r>
            <w:r w:rsidRPr="00864299">
              <w:rPr>
                <w:rFonts w:ascii="Arial Armenian" w:hAnsi="Arial Armenian" w:cs="Arial"/>
                <w:sz w:val="16"/>
                <w:szCs w:val="16"/>
              </w:rPr>
              <w:t xml:space="preserve">  </w:t>
            </w:r>
            <w:r w:rsidRPr="00864299">
              <w:rPr>
                <w:rFonts w:ascii="Arial" w:hAnsi="Arial" w:cs="Arial"/>
                <w:sz w:val="16"/>
                <w:szCs w:val="16"/>
              </w:rPr>
              <w:t>լցակույտ</w:t>
            </w:r>
            <w:r w:rsidRPr="00864299">
              <w:rPr>
                <w:rFonts w:ascii="Arial Armenian" w:hAnsi="Arial Armenian" w:cs="Arial"/>
                <w:sz w:val="16"/>
                <w:szCs w:val="16"/>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14:paraId="4B39ECF0"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single" w:sz="4" w:space="0" w:color="auto"/>
              <w:right w:val="single" w:sz="4" w:space="0" w:color="auto"/>
            </w:tcBorders>
            <w:shd w:val="clear" w:color="auto" w:fill="auto"/>
            <w:noWrap/>
            <w:vAlign w:val="center"/>
            <w:hideMark/>
          </w:tcPr>
          <w:p w14:paraId="08439BD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1006.83</w:t>
            </w:r>
          </w:p>
        </w:tc>
        <w:tc>
          <w:tcPr>
            <w:tcW w:w="1360" w:type="dxa"/>
            <w:tcBorders>
              <w:top w:val="nil"/>
              <w:left w:val="nil"/>
              <w:bottom w:val="single" w:sz="4" w:space="0" w:color="auto"/>
              <w:right w:val="single" w:sz="4" w:space="0" w:color="auto"/>
            </w:tcBorders>
            <w:shd w:val="clear" w:color="auto" w:fill="auto"/>
            <w:noWrap/>
            <w:vAlign w:val="center"/>
            <w:hideMark/>
          </w:tcPr>
          <w:p w14:paraId="24BF3D9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3.076</w:t>
            </w:r>
          </w:p>
        </w:tc>
        <w:tc>
          <w:tcPr>
            <w:tcW w:w="1540" w:type="dxa"/>
            <w:tcBorders>
              <w:top w:val="nil"/>
              <w:left w:val="nil"/>
              <w:bottom w:val="single" w:sz="4" w:space="0" w:color="auto"/>
              <w:right w:val="single" w:sz="4" w:space="0" w:color="auto"/>
            </w:tcBorders>
            <w:shd w:val="clear" w:color="auto" w:fill="auto"/>
            <w:noWrap/>
            <w:vAlign w:val="center"/>
            <w:hideMark/>
          </w:tcPr>
          <w:p w14:paraId="57AB58B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3096.951</w:t>
            </w:r>
          </w:p>
        </w:tc>
      </w:tr>
      <w:tr w:rsidR="00864299" w:rsidRPr="00864299" w14:paraId="6E149EEC"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9FED578"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4</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405067F6"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Աշխատանք</w:t>
            </w:r>
            <w:r w:rsidRPr="00864299">
              <w:rPr>
                <w:rFonts w:ascii="Arial Armenian" w:hAnsi="Arial Armenian" w:cs="Arial"/>
                <w:sz w:val="16"/>
                <w:szCs w:val="16"/>
              </w:rPr>
              <w:t xml:space="preserve"> </w:t>
            </w:r>
            <w:r w:rsidRPr="00864299">
              <w:rPr>
                <w:rFonts w:ascii="Arial" w:hAnsi="Arial" w:cs="Arial"/>
                <w:sz w:val="16"/>
                <w:szCs w:val="16"/>
              </w:rPr>
              <w:t>լցակույտում</w:t>
            </w:r>
          </w:p>
        </w:tc>
        <w:tc>
          <w:tcPr>
            <w:tcW w:w="820" w:type="dxa"/>
            <w:tcBorders>
              <w:top w:val="nil"/>
              <w:left w:val="nil"/>
              <w:bottom w:val="single" w:sz="4" w:space="0" w:color="auto"/>
              <w:right w:val="single" w:sz="4" w:space="0" w:color="auto"/>
            </w:tcBorders>
            <w:shd w:val="clear" w:color="auto" w:fill="auto"/>
            <w:noWrap/>
            <w:vAlign w:val="center"/>
            <w:hideMark/>
          </w:tcPr>
          <w:p w14:paraId="67B11C8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109FA6C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559.35</w:t>
            </w:r>
          </w:p>
        </w:tc>
        <w:tc>
          <w:tcPr>
            <w:tcW w:w="1360" w:type="dxa"/>
            <w:tcBorders>
              <w:top w:val="nil"/>
              <w:left w:val="nil"/>
              <w:bottom w:val="single" w:sz="4" w:space="0" w:color="auto"/>
              <w:right w:val="single" w:sz="4" w:space="0" w:color="auto"/>
            </w:tcBorders>
            <w:shd w:val="clear" w:color="auto" w:fill="auto"/>
            <w:noWrap/>
            <w:vAlign w:val="center"/>
            <w:hideMark/>
          </w:tcPr>
          <w:p w14:paraId="57CD19C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0.056</w:t>
            </w:r>
          </w:p>
        </w:tc>
        <w:tc>
          <w:tcPr>
            <w:tcW w:w="1540" w:type="dxa"/>
            <w:tcBorders>
              <w:top w:val="nil"/>
              <w:left w:val="nil"/>
              <w:bottom w:val="single" w:sz="4" w:space="0" w:color="auto"/>
              <w:right w:val="single" w:sz="4" w:space="0" w:color="auto"/>
            </w:tcBorders>
            <w:shd w:val="clear" w:color="auto" w:fill="auto"/>
            <w:noWrap/>
            <w:vAlign w:val="center"/>
            <w:hideMark/>
          </w:tcPr>
          <w:p w14:paraId="72637F3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31.201</w:t>
            </w:r>
          </w:p>
        </w:tc>
      </w:tr>
      <w:tr w:rsidR="00864299" w:rsidRPr="00864299" w14:paraId="280942F6"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821AF42"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5</w:t>
            </w:r>
          </w:p>
        </w:tc>
        <w:tc>
          <w:tcPr>
            <w:tcW w:w="4660" w:type="dxa"/>
            <w:tcBorders>
              <w:top w:val="nil"/>
              <w:left w:val="nil"/>
              <w:bottom w:val="single" w:sz="4" w:space="0" w:color="auto"/>
              <w:right w:val="single" w:sz="4" w:space="0" w:color="auto"/>
            </w:tcBorders>
            <w:shd w:val="clear" w:color="auto" w:fill="auto"/>
            <w:vAlign w:val="center"/>
            <w:hideMark/>
          </w:tcPr>
          <w:p w14:paraId="2F4D43A1"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Հողածածկույթի</w:t>
            </w:r>
            <w:r w:rsidRPr="00864299">
              <w:rPr>
                <w:rFonts w:ascii="Arial Armenian" w:hAnsi="Arial Armenian" w:cs="Arial"/>
                <w:sz w:val="16"/>
                <w:szCs w:val="16"/>
              </w:rPr>
              <w:t xml:space="preserve"> </w:t>
            </w:r>
            <w:r w:rsidRPr="00864299">
              <w:rPr>
                <w:rFonts w:ascii="Arial" w:hAnsi="Arial" w:cs="Arial"/>
                <w:sz w:val="16"/>
                <w:szCs w:val="16"/>
              </w:rPr>
              <w:t>հարթեցում</w:t>
            </w:r>
            <w:r w:rsidRPr="00864299">
              <w:rPr>
                <w:rFonts w:ascii="Arial Armenian" w:hAnsi="Arial Armenian" w:cs="Arial"/>
                <w:sz w:val="16"/>
                <w:szCs w:val="16"/>
              </w:rPr>
              <w:t xml:space="preserve"> </w:t>
            </w:r>
            <w:r w:rsidRPr="00864299">
              <w:rPr>
                <w:rFonts w:ascii="Arial" w:hAnsi="Arial" w:cs="Arial"/>
                <w:sz w:val="16"/>
                <w:szCs w:val="16"/>
              </w:rPr>
              <w:t>մեխանիզմով</w:t>
            </w:r>
          </w:p>
        </w:tc>
        <w:tc>
          <w:tcPr>
            <w:tcW w:w="820" w:type="dxa"/>
            <w:tcBorders>
              <w:top w:val="nil"/>
              <w:left w:val="nil"/>
              <w:bottom w:val="single" w:sz="4" w:space="0" w:color="auto"/>
              <w:right w:val="single" w:sz="4" w:space="0" w:color="auto"/>
            </w:tcBorders>
            <w:shd w:val="clear" w:color="auto" w:fill="auto"/>
            <w:vAlign w:val="center"/>
            <w:hideMark/>
          </w:tcPr>
          <w:p w14:paraId="42284A5C"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noWrap/>
            <w:vAlign w:val="center"/>
            <w:hideMark/>
          </w:tcPr>
          <w:p w14:paraId="1EB9813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1354.50</w:t>
            </w:r>
          </w:p>
        </w:tc>
        <w:tc>
          <w:tcPr>
            <w:tcW w:w="1360" w:type="dxa"/>
            <w:tcBorders>
              <w:top w:val="nil"/>
              <w:left w:val="nil"/>
              <w:bottom w:val="single" w:sz="4" w:space="0" w:color="auto"/>
              <w:right w:val="single" w:sz="4" w:space="0" w:color="auto"/>
            </w:tcBorders>
            <w:shd w:val="clear" w:color="auto" w:fill="auto"/>
            <w:noWrap/>
            <w:vAlign w:val="center"/>
            <w:hideMark/>
          </w:tcPr>
          <w:p w14:paraId="4D9EF3F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0.017</w:t>
            </w:r>
          </w:p>
        </w:tc>
        <w:tc>
          <w:tcPr>
            <w:tcW w:w="1540" w:type="dxa"/>
            <w:tcBorders>
              <w:top w:val="nil"/>
              <w:left w:val="nil"/>
              <w:bottom w:val="single" w:sz="4" w:space="0" w:color="auto"/>
              <w:right w:val="single" w:sz="4" w:space="0" w:color="auto"/>
            </w:tcBorders>
            <w:shd w:val="clear" w:color="auto" w:fill="auto"/>
            <w:noWrap/>
            <w:vAlign w:val="center"/>
            <w:hideMark/>
          </w:tcPr>
          <w:p w14:paraId="66034F6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23.436</w:t>
            </w:r>
          </w:p>
        </w:tc>
      </w:tr>
      <w:tr w:rsidR="00864299" w:rsidRPr="00864299" w14:paraId="502CC5FC"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65AA17A"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6</w:t>
            </w:r>
          </w:p>
        </w:tc>
        <w:tc>
          <w:tcPr>
            <w:tcW w:w="4660" w:type="dxa"/>
            <w:tcBorders>
              <w:top w:val="nil"/>
              <w:left w:val="nil"/>
              <w:bottom w:val="single" w:sz="4" w:space="0" w:color="auto"/>
              <w:right w:val="single" w:sz="4" w:space="0" w:color="auto"/>
            </w:tcBorders>
            <w:shd w:val="clear" w:color="auto" w:fill="auto"/>
            <w:vAlign w:val="center"/>
            <w:hideMark/>
          </w:tcPr>
          <w:p w14:paraId="5DF16B15"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Ավազակոպճային</w:t>
            </w:r>
            <w:r w:rsidRPr="00864299">
              <w:rPr>
                <w:rFonts w:ascii="Arial Armenian" w:hAnsi="Arial Armenian" w:cs="Arial"/>
                <w:sz w:val="16"/>
                <w:szCs w:val="16"/>
              </w:rPr>
              <w:t xml:space="preserve"> </w:t>
            </w:r>
            <w:r w:rsidRPr="00864299">
              <w:rPr>
                <w:rFonts w:ascii="Arial" w:hAnsi="Arial" w:cs="Arial"/>
                <w:sz w:val="16"/>
                <w:szCs w:val="16"/>
              </w:rPr>
              <w:t>նախաշերտի</w:t>
            </w:r>
            <w:r w:rsidRPr="00864299">
              <w:rPr>
                <w:rFonts w:ascii="Arial Armenian" w:hAnsi="Arial Armenian" w:cs="Arial"/>
                <w:sz w:val="16"/>
                <w:szCs w:val="16"/>
              </w:rPr>
              <w:t xml:space="preserve"> </w:t>
            </w:r>
            <w:r w:rsidRPr="00864299">
              <w:rPr>
                <w:rFonts w:ascii="Arial" w:hAnsi="Arial" w:cs="Arial"/>
                <w:sz w:val="16"/>
                <w:szCs w:val="16"/>
              </w:rPr>
              <w:t>կառուցում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հաստությամբ՝տոփանումով</w:t>
            </w:r>
          </w:p>
        </w:tc>
        <w:tc>
          <w:tcPr>
            <w:tcW w:w="820" w:type="dxa"/>
            <w:tcBorders>
              <w:top w:val="nil"/>
              <w:left w:val="nil"/>
              <w:bottom w:val="single" w:sz="4" w:space="0" w:color="auto"/>
              <w:right w:val="single" w:sz="4" w:space="0" w:color="auto"/>
            </w:tcBorders>
            <w:shd w:val="clear" w:color="auto" w:fill="auto"/>
            <w:noWrap/>
            <w:vAlign w:val="center"/>
            <w:hideMark/>
          </w:tcPr>
          <w:p w14:paraId="11A5F37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26794F0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67.70</w:t>
            </w:r>
          </w:p>
        </w:tc>
        <w:tc>
          <w:tcPr>
            <w:tcW w:w="1360" w:type="dxa"/>
            <w:tcBorders>
              <w:top w:val="nil"/>
              <w:left w:val="nil"/>
              <w:bottom w:val="single" w:sz="4" w:space="0" w:color="auto"/>
              <w:right w:val="single" w:sz="4" w:space="0" w:color="auto"/>
            </w:tcBorders>
            <w:shd w:val="clear" w:color="auto" w:fill="auto"/>
            <w:noWrap/>
            <w:vAlign w:val="center"/>
            <w:hideMark/>
          </w:tcPr>
          <w:p w14:paraId="16DAA27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8.024</w:t>
            </w:r>
          </w:p>
        </w:tc>
        <w:tc>
          <w:tcPr>
            <w:tcW w:w="1540" w:type="dxa"/>
            <w:tcBorders>
              <w:top w:val="nil"/>
              <w:left w:val="nil"/>
              <w:bottom w:val="single" w:sz="4" w:space="0" w:color="auto"/>
              <w:right w:val="single" w:sz="4" w:space="0" w:color="auto"/>
            </w:tcBorders>
            <w:shd w:val="clear" w:color="auto" w:fill="auto"/>
            <w:noWrap/>
            <w:vAlign w:val="center"/>
            <w:hideMark/>
          </w:tcPr>
          <w:p w14:paraId="5C980CB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543.228</w:t>
            </w:r>
          </w:p>
        </w:tc>
      </w:tr>
      <w:tr w:rsidR="00864299" w:rsidRPr="00864299" w14:paraId="0FD661EB"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0B437E6"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7</w:t>
            </w:r>
          </w:p>
        </w:tc>
        <w:tc>
          <w:tcPr>
            <w:tcW w:w="4660" w:type="dxa"/>
            <w:tcBorders>
              <w:top w:val="nil"/>
              <w:left w:val="nil"/>
              <w:bottom w:val="single" w:sz="4" w:space="0" w:color="auto"/>
              <w:right w:val="single" w:sz="4" w:space="0" w:color="auto"/>
            </w:tcBorders>
            <w:shd w:val="clear" w:color="auto" w:fill="auto"/>
            <w:vAlign w:val="center"/>
            <w:hideMark/>
          </w:tcPr>
          <w:p w14:paraId="7CD16D35"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Խ</w:t>
            </w:r>
            <w:r w:rsidRPr="00864299">
              <w:rPr>
                <w:rFonts w:ascii="Arial Armenian" w:hAnsi="Arial Armenian" w:cs="Arial Armenian"/>
                <w:sz w:val="16"/>
                <w:szCs w:val="16"/>
              </w:rPr>
              <w:t>×Ç</w:t>
            </w:r>
            <w:r w:rsidRPr="00864299">
              <w:rPr>
                <w:rFonts w:ascii="Arial Armenian" w:hAnsi="Arial Armenian" w:cs="Arial"/>
                <w:sz w:val="16"/>
                <w:szCs w:val="16"/>
              </w:rPr>
              <w:t xml:space="preserve"> ß»ñïÇ </w:t>
            </w:r>
            <w:r w:rsidRPr="00864299">
              <w:rPr>
                <w:rFonts w:ascii="Arial" w:hAnsi="Arial" w:cs="Arial"/>
                <w:sz w:val="16"/>
                <w:szCs w:val="16"/>
              </w:rPr>
              <w:t>պատրաստում</w:t>
            </w:r>
            <w:r w:rsidRPr="00864299">
              <w:rPr>
                <w:rFonts w:ascii="Arial Armenian" w:hAnsi="Arial Armenian" w:cs="Arial"/>
                <w:sz w:val="16"/>
                <w:szCs w:val="16"/>
              </w:rPr>
              <w:t xml:space="preserve"> 15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w:t>
            </w:r>
            <w:r w:rsidRPr="00864299">
              <w:rPr>
                <w:rFonts w:ascii="Arial" w:hAnsi="Arial" w:cs="Arial"/>
                <w:sz w:val="16"/>
                <w:szCs w:val="16"/>
              </w:rPr>
              <w:t>ներառյալ</w:t>
            </w:r>
            <w:r w:rsidRPr="00864299">
              <w:rPr>
                <w:rFonts w:ascii="Arial Armenian" w:hAnsi="Arial Armenian" w:cs="Arial"/>
                <w:sz w:val="16"/>
                <w:szCs w:val="16"/>
              </w:rPr>
              <w:t xml:space="preserve"> </w:t>
            </w:r>
            <w:r w:rsidRPr="00864299">
              <w:rPr>
                <w:rFonts w:ascii="Arial" w:hAnsi="Arial" w:cs="Arial"/>
                <w:sz w:val="16"/>
                <w:szCs w:val="16"/>
              </w:rPr>
              <w:t>իջատեղին</w:t>
            </w:r>
            <w:r w:rsidRPr="00864299">
              <w:rPr>
                <w:rFonts w:ascii="Arial Armenian" w:hAnsi="Arial Armenian" w:cs="Arial"/>
                <w:sz w:val="16"/>
                <w:szCs w:val="16"/>
              </w:rPr>
              <w:t>/</w:t>
            </w:r>
          </w:p>
        </w:tc>
        <w:tc>
          <w:tcPr>
            <w:tcW w:w="820" w:type="dxa"/>
            <w:tcBorders>
              <w:top w:val="nil"/>
              <w:left w:val="nil"/>
              <w:bottom w:val="single" w:sz="4" w:space="0" w:color="auto"/>
              <w:right w:val="single" w:sz="4" w:space="0" w:color="auto"/>
            </w:tcBorders>
            <w:shd w:val="clear" w:color="auto" w:fill="auto"/>
            <w:vAlign w:val="center"/>
            <w:hideMark/>
          </w:tcPr>
          <w:p w14:paraId="095797B9"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vAlign w:val="center"/>
            <w:hideMark/>
          </w:tcPr>
          <w:p w14:paraId="0064454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1354.5</w:t>
            </w:r>
          </w:p>
        </w:tc>
        <w:tc>
          <w:tcPr>
            <w:tcW w:w="1360" w:type="dxa"/>
            <w:tcBorders>
              <w:top w:val="nil"/>
              <w:left w:val="nil"/>
              <w:bottom w:val="single" w:sz="4" w:space="0" w:color="auto"/>
              <w:right w:val="single" w:sz="4" w:space="0" w:color="auto"/>
            </w:tcBorders>
            <w:shd w:val="clear" w:color="auto" w:fill="auto"/>
            <w:noWrap/>
            <w:vAlign w:val="center"/>
            <w:hideMark/>
          </w:tcPr>
          <w:p w14:paraId="21C2DA6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1.567</w:t>
            </w:r>
          </w:p>
        </w:tc>
        <w:tc>
          <w:tcPr>
            <w:tcW w:w="1540" w:type="dxa"/>
            <w:tcBorders>
              <w:top w:val="nil"/>
              <w:left w:val="nil"/>
              <w:bottom w:val="single" w:sz="4" w:space="0" w:color="auto"/>
              <w:right w:val="single" w:sz="4" w:space="0" w:color="auto"/>
            </w:tcBorders>
            <w:shd w:val="clear" w:color="auto" w:fill="auto"/>
            <w:noWrap/>
            <w:vAlign w:val="center"/>
            <w:hideMark/>
          </w:tcPr>
          <w:p w14:paraId="4B40CBC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2122.080</w:t>
            </w:r>
          </w:p>
        </w:tc>
      </w:tr>
      <w:tr w:rsidR="00864299" w:rsidRPr="00864299" w14:paraId="440E5FA7"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E7738EF"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8</w:t>
            </w:r>
          </w:p>
        </w:tc>
        <w:tc>
          <w:tcPr>
            <w:tcW w:w="4660" w:type="dxa"/>
            <w:tcBorders>
              <w:top w:val="nil"/>
              <w:left w:val="nil"/>
              <w:bottom w:val="nil"/>
              <w:right w:val="single" w:sz="4" w:space="0" w:color="auto"/>
            </w:tcBorders>
            <w:shd w:val="clear" w:color="auto" w:fill="auto"/>
            <w:vAlign w:val="center"/>
            <w:hideMark/>
          </w:tcPr>
          <w:p w14:paraId="2ECFE405"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Բիտումի</w:t>
            </w:r>
            <w:r w:rsidRPr="00864299">
              <w:rPr>
                <w:rFonts w:ascii="Arial Armenian" w:hAnsi="Arial Armenian" w:cs="Arial"/>
                <w:sz w:val="16"/>
                <w:szCs w:val="16"/>
              </w:rPr>
              <w:t xml:space="preserve"> </w:t>
            </w:r>
            <w:r w:rsidRPr="00864299">
              <w:rPr>
                <w:rFonts w:ascii="Arial" w:hAnsi="Arial" w:cs="Arial"/>
                <w:sz w:val="16"/>
                <w:szCs w:val="16"/>
              </w:rPr>
              <w:t>տարածում</w:t>
            </w:r>
            <w:r w:rsidRPr="00864299">
              <w:rPr>
                <w:rFonts w:ascii="Arial Armenian" w:hAnsi="Arial Armenian" w:cs="Arial"/>
                <w:sz w:val="16"/>
                <w:szCs w:val="16"/>
              </w:rPr>
              <w:t xml:space="preserve">  4.12</w:t>
            </w:r>
            <w:r w:rsidRPr="00864299">
              <w:rPr>
                <w:rFonts w:ascii="Arial" w:hAnsi="Arial" w:cs="Arial"/>
                <w:sz w:val="16"/>
                <w:szCs w:val="16"/>
              </w:rPr>
              <w:t>տ</w:t>
            </w:r>
            <w:r w:rsidRPr="00864299">
              <w:rPr>
                <w:rFonts w:ascii="Arial Armenian" w:hAnsi="Arial Armenian" w:cs="Arial"/>
                <w:sz w:val="16"/>
                <w:szCs w:val="16"/>
              </w:rPr>
              <w:t>/1000</w:t>
            </w:r>
            <w:r w:rsidRPr="00864299">
              <w:rPr>
                <w:rFonts w:ascii="Arial" w:hAnsi="Arial" w:cs="Arial"/>
                <w:sz w:val="16"/>
                <w:szCs w:val="16"/>
              </w:rPr>
              <w:t>մ</w:t>
            </w:r>
            <w:r w:rsidRPr="00864299">
              <w:rPr>
                <w:rFonts w:ascii="Arial Armenian" w:hAnsi="Arial Armenian" w:cs="Arial"/>
                <w:sz w:val="16"/>
                <w:szCs w:val="16"/>
              </w:rPr>
              <w:t>2/</w:t>
            </w:r>
            <w:r w:rsidRPr="00864299">
              <w:rPr>
                <w:rFonts w:ascii="Arial" w:hAnsi="Arial" w:cs="Arial"/>
                <w:sz w:val="16"/>
                <w:szCs w:val="16"/>
              </w:rPr>
              <w:t>ներառյալ</w:t>
            </w:r>
            <w:r w:rsidRPr="00864299">
              <w:rPr>
                <w:rFonts w:ascii="Arial Armenian" w:hAnsi="Arial Armenian" w:cs="Arial"/>
                <w:sz w:val="16"/>
                <w:szCs w:val="16"/>
              </w:rPr>
              <w:t xml:space="preserve"> </w:t>
            </w:r>
            <w:r w:rsidRPr="00864299">
              <w:rPr>
                <w:rFonts w:ascii="Arial" w:hAnsi="Arial" w:cs="Arial"/>
                <w:sz w:val="16"/>
                <w:szCs w:val="16"/>
              </w:rPr>
              <w:t>իջատեղին</w:t>
            </w:r>
            <w:r w:rsidRPr="00864299">
              <w:rPr>
                <w:rFonts w:ascii="Arial Armenian" w:hAnsi="Arial Armenian" w:cs="Arial"/>
                <w:sz w:val="16"/>
                <w:szCs w:val="16"/>
              </w:rPr>
              <w:t xml:space="preserve">/ </w:t>
            </w:r>
          </w:p>
        </w:tc>
        <w:tc>
          <w:tcPr>
            <w:tcW w:w="820" w:type="dxa"/>
            <w:tcBorders>
              <w:top w:val="nil"/>
              <w:left w:val="nil"/>
              <w:bottom w:val="nil"/>
              <w:right w:val="single" w:sz="4" w:space="0" w:color="auto"/>
            </w:tcBorders>
            <w:shd w:val="clear" w:color="auto" w:fill="auto"/>
            <w:noWrap/>
            <w:vAlign w:val="center"/>
            <w:hideMark/>
          </w:tcPr>
          <w:p w14:paraId="786B5A52"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nil"/>
              <w:right w:val="single" w:sz="4" w:space="0" w:color="auto"/>
            </w:tcBorders>
            <w:shd w:val="clear" w:color="auto" w:fill="auto"/>
            <w:noWrap/>
            <w:vAlign w:val="center"/>
            <w:hideMark/>
          </w:tcPr>
          <w:p w14:paraId="4974F91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5.60</w:t>
            </w:r>
          </w:p>
        </w:tc>
        <w:tc>
          <w:tcPr>
            <w:tcW w:w="1360" w:type="dxa"/>
            <w:tcBorders>
              <w:top w:val="nil"/>
              <w:left w:val="nil"/>
              <w:bottom w:val="single" w:sz="4" w:space="0" w:color="auto"/>
              <w:right w:val="single" w:sz="4" w:space="0" w:color="auto"/>
            </w:tcBorders>
            <w:shd w:val="clear" w:color="auto" w:fill="auto"/>
            <w:noWrap/>
            <w:vAlign w:val="center"/>
            <w:hideMark/>
          </w:tcPr>
          <w:p w14:paraId="2783F5F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264.506</w:t>
            </w:r>
          </w:p>
        </w:tc>
        <w:tc>
          <w:tcPr>
            <w:tcW w:w="1540" w:type="dxa"/>
            <w:tcBorders>
              <w:top w:val="nil"/>
              <w:left w:val="nil"/>
              <w:bottom w:val="single" w:sz="4" w:space="0" w:color="auto"/>
              <w:right w:val="single" w:sz="4" w:space="0" w:color="auto"/>
            </w:tcBorders>
            <w:shd w:val="clear" w:color="auto" w:fill="auto"/>
            <w:noWrap/>
            <w:vAlign w:val="center"/>
            <w:hideMark/>
          </w:tcPr>
          <w:p w14:paraId="0C80CB9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1481.233</w:t>
            </w:r>
          </w:p>
        </w:tc>
      </w:tr>
      <w:tr w:rsidR="00864299" w:rsidRPr="00864299" w14:paraId="23FBDBEE" w14:textId="77777777" w:rsidTr="00DE3569">
        <w:trPr>
          <w:trHeight w:val="29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6786BA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9</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04C795CE"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Մանրահատիկ</w:t>
            </w:r>
            <w:r w:rsidRPr="00864299">
              <w:rPr>
                <w:rFonts w:ascii="Arial Armenian" w:hAnsi="Arial Armenian" w:cs="Arial"/>
                <w:sz w:val="16"/>
                <w:szCs w:val="16"/>
              </w:rPr>
              <w:t xml:space="preserve"> </w:t>
            </w:r>
            <w:r w:rsidRPr="00864299">
              <w:rPr>
                <w:rFonts w:ascii="Arial" w:hAnsi="Arial" w:cs="Arial"/>
                <w:sz w:val="16"/>
                <w:szCs w:val="16"/>
              </w:rPr>
              <w:t>ասֆալտաբետոնե</w:t>
            </w:r>
            <w:r w:rsidRPr="00864299">
              <w:rPr>
                <w:rFonts w:ascii="Arial Armenian" w:hAnsi="Arial Armenian" w:cs="Arial"/>
                <w:sz w:val="16"/>
                <w:szCs w:val="16"/>
              </w:rPr>
              <w:t xml:space="preserve"> </w:t>
            </w:r>
            <w:r w:rsidRPr="00864299">
              <w:rPr>
                <w:rFonts w:ascii="Arial" w:hAnsi="Arial" w:cs="Arial"/>
                <w:sz w:val="16"/>
                <w:szCs w:val="16"/>
              </w:rPr>
              <w:t>ծածկույթի</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 xml:space="preserve"> </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տիպի</w:t>
            </w:r>
            <w:r w:rsidRPr="00864299">
              <w:rPr>
                <w:rFonts w:ascii="Arial Armenian" w:hAnsi="Arial Armenian" w:cs="Arial"/>
                <w:sz w:val="16"/>
                <w:szCs w:val="16"/>
              </w:rPr>
              <w:t>/</w:t>
            </w:r>
            <w:r w:rsidRPr="00864299">
              <w:rPr>
                <w:rFonts w:ascii="Arial" w:hAnsi="Arial" w:cs="Arial"/>
                <w:sz w:val="16"/>
                <w:szCs w:val="16"/>
              </w:rPr>
              <w:t>ներառյալ</w:t>
            </w:r>
            <w:r w:rsidRPr="00864299">
              <w:rPr>
                <w:rFonts w:ascii="Arial Armenian" w:hAnsi="Arial Armenian" w:cs="Arial"/>
                <w:sz w:val="16"/>
                <w:szCs w:val="16"/>
              </w:rPr>
              <w:t xml:space="preserve"> </w:t>
            </w:r>
            <w:r w:rsidRPr="00864299">
              <w:rPr>
                <w:rFonts w:ascii="Arial" w:hAnsi="Arial" w:cs="Arial"/>
                <w:sz w:val="16"/>
                <w:szCs w:val="16"/>
              </w:rPr>
              <w:t>իջատեղին</w:t>
            </w:r>
            <w:r w:rsidRPr="00864299">
              <w:rPr>
                <w:rFonts w:ascii="Arial Armenian" w:hAnsi="Arial Armenian" w:cs="Arial"/>
                <w:sz w:val="16"/>
                <w:szCs w:val="16"/>
              </w:rPr>
              <w:t>/</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77CABE19"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37EBC31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1354.5</w:t>
            </w:r>
          </w:p>
        </w:tc>
        <w:tc>
          <w:tcPr>
            <w:tcW w:w="1360" w:type="dxa"/>
            <w:tcBorders>
              <w:top w:val="nil"/>
              <w:left w:val="nil"/>
              <w:bottom w:val="single" w:sz="4" w:space="0" w:color="auto"/>
              <w:right w:val="single" w:sz="4" w:space="0" w:color="auto"/>
            </w:tcBorders>
            <w:shd w:val="clear" w:color="auto" w:fill="auto"/>
            <w:noWrap/>
            <w:vAlign w:val="center"/>
            <w:hideMark/>
          </w:tcPr>
          <w:p w14:paraId="6AA8F71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5.167</w:t>
            </w:r>
          </w:p>
        </w:tc>
        <w:tc>
          <w:tcPr>
            <w:tcW w:w="1540" w:type="dxa"/>
            <w:tcBorders>
              <w:top w:val="nil"/>
              <w:left w:val="nil"/>
              <w:bottom w:val="single" w:sz="4" w:space="0" w:color="auto"/>
              <w:right w:val="single" w:sz="4" w:space="0" w:color="auto"/>
            </w:tcBorders>
            <w:shd w:val="clear" w:color="auto" w:fill="auto"/>
            <w:noWrap/>
            <w:vAlign w:val="center"/>
            <w:hideMark/>
          </w:tcPr>
          <w:p w14:paraId="6F1C191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6999.028</w:t>
            </w:r>
          </w:p>
        </w:tc>
      </w:tr>
      <w:tr w:rsidR="00864299" w:rsidRPr="00864299" w14:paraId="197BA6E0"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030F914"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10</w:t>
            </w:r>
          </w:p>
        </w:tc>
        <w:tc>
          <w:tcPr>
            <w:tcW w:w="4660" w:type="dxa"/>
            <w:tcBorders>
              <w:top w:val="nil"/>
              <w:left w:val="nil"/>
              <w:bottom w:val="single" w:sz="4" w:space="0" w:color="auto"/>
              <w:right w:val="single" w:sz="4" w:space="0" w:color="auto"/>
            </w:tcBorders>
            <w:shd w:val="clear" w:color="auto" w:fill="auto"/>
            <w:vAlign w:val="center"/>
            <w:hideMark/>
          </w:tcPr>
          <w:p w14:paraId="41D02FE9"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Կողնակների</w:t>
            </w:r>
            <w:r w:rsidRPr="00864299">
              <w:rPr>
                <w:rFonts w:ascii="Arial Armenian" w:hAnsi="Arial Armenian" w:cs="Arial"/>
                <w:sz w:val="16"/>
                <w:szCs w:val="16"/>
              </w:rPr>
              <w:t xml:space="preserve"> </w:t>
            </w:r>
            <w:r w:rsidRPr="00864299">
              <w:rPr>
                <w:rFonts w:ascii="Arial" w:hAnsi="Arial" w:cs="Arial"/>
                <w:sz w:val="16"/>
                <w:szCs w:val="16"/>
              </w:rPr>
              <w:t>լրացում</w:t>
            </w:r>
            <w:r w:rsidRPr="00864299">
              <w:rPr>
                <w:rFonts w:ascii="Arial Armenian" w:hAnsi="Arial Armenian" w:cs="Arial"/>
                <w:sz w:val="16"/>
                <w:szCs w:val="16"/>
              </w:rPr>
              <w:t xml:space="preserve"> </w:t>
            </w:r>
            <w:r w:rsidRPr="00864299">
              <w:rPr>
                <w:rFonts w:ascii="Arial" w:hAnsi="Arial" w:cs="Arial"/>
                <w:sz w:val="16"/>
                <w:szCs w:val="16"/>
              </w:rPr>
              <w:t>ավազակոպիճով</w:t>
            </w:r>
            <w:r w:rsidRPr="00864299">
              <w:rPr>
                <w:rFonts w:ascii="Arial Armenian" w:hAnsi="Arial Armenian" w:cs="Arial"/>
                <w:sz w:val="16"/>
                <w:szCs w:val="16"/>
              </w:rPr>
              <w:t xml:space="preserve"> h=10</w:t>
            </w:r>
            <w:r w:rsidRPr="00864299">
              <w:rPr>
                <w:rFonts w:ascii="Arial" w:hAnsi="Arial" w:cs="Arial"/>
                <w:sz w:val="16"/>
                <w:szCs w:val="16"/>
              </w:rPr>
              <w:t>սմ</w:t>
            </w:r>
          </w:p>
        </w:tc>
        <w:tc>
          <w:tcPr>
            <w:tcW w:w="820" w:type="dxa"/>
            <w:tcBorders>
              <w:top w:val="nil"/>
              <w:left w:val="nil"/>
              <w:bottom w:val="single" w:sz="4" w:space="0" w:color="auto"/>
              <w:right w:val="single" w:sz="4" w:space="0" w:color="auto"/>
            </w:tcBorders>
            <w:shd w:val="clear" w:color="auto" w:fill="auto"/>
            <w:noWrap/>
            <w:vAlign w:val="center"/>
            <w:hideMark/>
          </w:tcPr>
          <w:p w14:paraId="6ACAC79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w:t>
            </w:r>
            <w:r w:rsidRPr="00864299">
              <w:rPr>
                <w:rFonts w:ascii="Arial" w:hAnsi="Arial" w:cs="Arial"/>
                <w:sz w:val="16"/>
                <w:szCs w:val="16"/>
              </w:rPr>
              <w:t>մ</w:t>
            </w:r>
            <w:r w:rsidRPr="00864299">
              <w:rPr>
                <w:rFonts w:ascii="Calibri" w:hAnsi="Calibri" w:cs="Calibri"/>
                <w:sz w:val="16"/>
                <w:szCs w:val="16"/>
              </w:rPr>
              <w:t>²</w:t>
            </w:r>
          </w:p>
        </w:tc>
        <w:tc>
          <w:tcPr>
            <w:tcW w:w="940" w:type="dxa"/>
            <w:tcBorders>
              <w:top w:val="nil"/>
              <w:left w:val="nil"/>
              <w:bottom w:val="single" w:sz="4" w:space="0" w:color="auto"/>
              <w:right w:val="single" w:sz="4" w:space="0" w:color="auto"/>
            </w:tcBorders>
            <w:shd w:val="clear" w:color="auto" w:fill="auto"/>
            <w:noWrap/>
            <w:vAlign w:val="center"/>
            <w:hideMark/>
          </w:tcPr>
          <w:p w14:paraId="00581D24"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4.14</w:t>
            </w:r>
          </w:p>
        </w:tc>
        <w:tc>
          <w:tcPr>
            <w:tcW w:w="1360" w:type="dxa"/>
            <w:tcBorders>
              <w:top w:val="nil"/>
              <w:left w:val="nil"/>
              <w:bottom w:val="single" w:sz="4" w:space="0" w:color="auto"/>
              <w:right w:val="single" w:sz="4" w:space="0" w:color="auto"/>
            </w:tcBorders>
            <w:shd w:val="clear" w:color="auto" w:fill="auto"/>
            <w:noWrap/>
            <w:vAlign w:val="center"/>
            <w:hideMark/>
          </w:tcPr>
          <w:p w14:paraId="4F62989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48.030</w:t>
            </w:r>
          </w:p>
        </w:tc>
        <w:tc>
          <w:tcPr>
            <w:tcW w:w="1540" w:type="dxa"/>
            <w:tcBorders>
              <w:top w:val="nil"/>
              <w:left w:val="nil"/>
              <w:bottom w:val="single" w:sz="4" w:space="0" w:color="auto"/>
              <w:right w:val="single" w:sz="4" w:space="0" w:color="auto"/>
            </w:tcBorders>
            <w:shd w:val="clear" w:color="auto" w:fill="auto"/>
            <w:noWrap/>
            <w:vAlign w:val="center"/>
            <w:hideMark/>
          </w:tcPr>
          <w:p w14:paraId="1483A5C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198.845</w:t>
            </w:r>
          </w:p>
        </w:tc>
      </w:tr>
      <w:tr w:rsidR="00864299" w:rsidRPr="00864299" w14:paraId="56C14D6D" w14:textId="77777777" w:rsidTr="00DE3569">
        <w:trPr>
          <w:trHeight w:val="30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7BDA236"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nil"/>
              <w:left w:val="nil"/>
              <w:bottom w:val="single" w:sz="4" w:space="0" w:color="auto"/>
              <w:right w:val="single" w:sz="4" w:space="0" w:color="auto"/>
            </w:tcBorders>
            <w:shd w:val="clear" w:color="auto" w:fill="auto"/>
            <w:vAlign w:val="center"/>
            <w:hideMark/>
          </w:tcPr>
          <w:p w14:paraId="0104CC5C"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p>
        </w:tc>
        <w:tc>
          <w:tcPr>
            <w:tcW w:w="820" w:type="dxa"/>
            <w:tcBorders>
              <w:top w:val="nil"/>
              <w:left w:val="nil"/>
              <w:bottom w:val="single" w:sz="4" w:space="0" w:color="auto"/>
              <w:right w:val="single" w:sz="4" w:space="0" w:color="auto"/>
            </w:tcBorders>
            <w:shd w:val="clear" w:color="auto" w:fill="auto"/>
            <w:vAlign w:val="center"/>
            <w:hideMark/>
          </w:tcPr>
          <w:p w14:paraId="302097A0"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940" w:type="dxa"/>
            <w:tcBorders>
              <w:top w:val="nil"/>
              <w:left w:val="nil"/>
              <w:bottom w:val="single" w:sz="4" w:space="0" w:color="auto"/>
              <w:right w:val="single" w:sz="4" w:space="0" w:color="auto"/>
            </w:tcBorders>
            <w:shd w:val="clear" w:color="auto" w:fill="auto"/>
            <w:vAlign w:val="center"/>
            <w:hideMark/>
          </w:tcPr>
          <w:p w14:paraId="6D65A36C"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360" w:type="dxa"/>
            <w:tcBorders>
              <w:top w:val="nil"/>
              <w:left w:val="nil"/>
              <w:bottom w:val="single" w:sz="4" w:space="0" w:color="auto"/>
              <w:right w:val="single" w:sz="4" w:space="0" w:color="auto"/>
            </w:tcBorders>
            <w:shd w:val="clear" w:color="auto" w:fill="auto"/>
            <w:vAlign w:val="center"/>
            <w:hideMark/>
          </w:tcPr>
          <w:p w14:paraId="6F3B6AD1"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540" w:type="dxa"/>
            <w:tcBorders>
              <w:top w:val="nil"/>
              <w:left w:val="nil"/>
              <w:bottom w:val="single" w:sz="4" w:space="0" w:color="auto"/>
              <w:right w:val="single" w:sz="4" w:space="0" w:color="auto"/>
            </w:tcBorders>
            <w:shd w:val="clear" w:color="auto" w:fill="auto"/>
            <w:vAlign w:val="center"/>
            <w:hideMark/>
          </w:tcPr>
          <w:p w14:paraId="557DD0D5" w14:textId="77777777" w:rsidR="00864299" w:rsidRPr="00864299" w:rsidRDefault="00864299" w:rsidP="00864299">
            <w:pPr>
              <w:jc w:val="center"/>
              <w:rPr>
                <w:rFonts w:ascii="Arial Armenian" w:hAnsi="Arial Armenian" w:cs="Arial"/>
                <w:b/>
                <w:bCs/>
              </w:rPr>
            </w:pPr>
            <w:r w:rsidRPr="00864299">
              <w:rPr>
                <w:rFonts w:ascii="Arial Armenian" w:hAnsi="Arial Armenian" w:cs="Arial"/>
                <w:b/>
                <w:bCs/>
              </w:rPr>
              <w:t>14911.70</w:t>
            </w:r>
          </w:p>
        </w:tc>
      </w:tr>
      <w:tr w:rsidR="00864299" w:rsidRPr="00864299" w14:paraId="36BA32FF" w14:textId="77777777" w:rsidTr="00DE3569">
        <w:trPr>
          <w:trHeight w:val="41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0C4247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c>
          <w:tcPr>
            <w:tcW w:w="4660" w:type="dxa"/>
            <w:tcBorders>
              <w:top w:val="nil"/>
              <w:left w:val="nil"/>
              <w:bottom w:val="nil"/>
              <w:right w:val="single" w:sz="4" w:space="0" w:color="auto"/>
            </w:tcBorders>
            <w:shd w:val="clear" w:color="auto" w:fill="auto"/>
            <w:vAlign w:val="center"/>
            <w:hideMark/>
          </w:tcPr>
          <w:p w14:paraId="0FB7C938" w14:textId="77777777" w:rsidR="00864299" w:rsidRPr="00864299" w:rsidRDefault="00864299" w:rsidP="00864299">
            <w:pPr>
              <w:ind w:right="-63"/>
              <w:jc w:val="center"/>
              <w:rPr>
                <w:rFonts w:ascii="Arial Armenian" w:hAnsi="Arial Armenian" w:cs="Arial"/>
                <w:b/>
                <w:bCs/>
                <w:sz w:val="22"/>
                <w:szCs w:val="22"/>
              </w:rPr>
            </w:pPr>
            <w:r w:rsidRPr="00864299">
              <w:rPr>
                <w:rFonts w:ascii="Arial" w:hAnsi="Arial" w:cs="Arial"/>
                <w:b/>
                <w:bCs/>
                <w:sz w:val="22"/>
                <w:szCs w:val="22"/>
              </w:rPr>
              <w:t>Զովքի</w:t>
            </w:r>
            <w:r w:rsidRPr="00864299">
              <w:rPr>
                <w:rFonts w:ascii="Arial Armenian" w:hAnsi="Arial Armenian" w:cs="Arial"/>
                <w:b/>
                <w:bCs/>
                <w:sz w:val="22"/>
                <w:szCs w:val="22"/>
              </w:rPr>
              <w:t xml:space="preserve"> 7-</w:t>
            </w:r>
            <w:r w:rsidRPr="00864299">
              <w:rPr>
                <w:rFonts w:ascii="Arial" w:hAnsi="Arial" w:cs="Arial"/>
                <w:b/>
                <w:bCs/>
                <w:sz w:val="22"/>
                <w:szCs w:val="22"/>
              </w:rPr>
              <w:t>րդ</w:t>
            </w:r>
            <w:r w:rsidRPr="00864299">
              <w:rPr>
                <w:rFonts w:ascii="Arial Armenian" w:hAnsi="Arial Armenian" w:cs="Arial"/>
                <w:b/>
                <w:bCs/>
                <w:sz w:val="22"/>
                <w:szCs w:val="22"/>
              </w:rPr>
              <w:t xml:space="preserve"> </w:t>
            </w:r>
            <w:r w:rsidRPr="00864299">
              <w:rPr>
                <w:rFonts w:ascii="Arial" w:hAnsi="Arial" w:cs="Arial"/>
                <w:b/>
                <w:bCs/>
                <w:sz w:val="22"/>
                <w:szCs w:val="22"/>
              </w:rPr>
              <w:t>փողոց</w:t>
            </w:r>
            <w:r w:rsidRPr="00864299">
              <w:rPr>
                <w:rFonts w:ascii="Arial Armenian" w:hAnsi="Arial Armenian" w:cs="Arial"/>
                <w:b/>
                <w:bCs/>
                <w:sz w:val="22"/>
                <w:szCs w:val="22"/>
              </w:rPr>
              <w:t xml:space="preserve"> 3-</w:t>
            </w:r>
            <w:r w:rsidRPr="00864299">
              <w:rPr>
                <w:rFonts w:ascii="Arial" w:hAnsi="Arial" w:cs="Arial"/>
                <w:b/>
                <w:bCs/>
                <w:sz w:val="22"/>
                <w:szCs w:val="22"/>
              </w:rPr>
              <w:t>րդ</w:t>
            </w:r>
            <w:r w:rsidRPr="00864299">
              <w:rPr>
                <w:rFonts w:ascii="Arial Armenian" w:hAnsi="Arial Armenian" w:cs="Arial"/>
                <w:b/>
                <w:bCs/>
                <w:sz w:val="22"/>
                <w:szCs w:val="22"/>
              </w:rPr>
              <w:t xml:space="preserve"> </w:t>
            </w:r>
            <w:r w:rsidRPr="00864299">
              <w:rPr>
                <w:rFonts w:ascii="Arial" w:hAnsi="Arial" w:cs="Arial"/>
                <w:b/>
                <w:bCs/>
                <w:sz w:val="22"/>
                <w:szCs w:val="22"/>
              </w:rPr>
              <w:t>նրբանցք</w:t>
            </w:r>
            <w:r w:rsidRPr="00864299">
              <w:rPr>
                <w:rFonts w:ascii="Arial Armenian" w:hAnsi="Arial Armenian" w:cs="Arial"/>
                <w:b/>
                <w:bCs/>
                <w:sz w:val="22"/>
                <w:szCs w:val="22"/>
              </w:rPr>
              <w:t xml:space="preserve">L=132 </w:t>
            </w:r>
            <w:r w:rsidRPr="00864299">
              <w:rPr>
                <w:rFonts w:ascii="Arial" w:hAnsi="Arial" w:cs="Arial"/>
                <w:b/>
                <w:bCs/>
                <w:sz w:val="22"/>
                <w:szCs w:val="22"/>
              </w:rPr>
              <w:t>մ</w:t>
            </w:r>
          </w:p>
        </w:tc>
        <w:tc>
          <w:tcPr>
            <w:tcW w:w="820" w:type="dxa"/>
            <w:tcBorders>
              <w:top w:val="nil"/>
              <w:left w:val="nil"/>
              <w:bottom w:val="single" w:sz="4" w:space="0" w:color="auto"/>
              <w:right w:val="single" w:sz="4" w:space="0" w:color="auto"/>
            </w:tcBorders>
            <w:shd w:val="clear" w:color="auto" w:fill="auto"/>
            <w:noWrap/>
            <w:vAlign w:val="center"/>
            <w:hideMark/>
          </w:tcPr>
          <w:p w14:paraId="18AF109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14:paraId="0F1CEB0B"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360" w:type="dxa"/>
            <w:tcBorders>
              <w:top w:val="nil"/>
              <w:left w:val="nil"/>
              <w:bottom w:val="nil"/>
              <w:right w:val="single" w:sz="4" w:space="0" w:color="auto"/>
            </w:tcBorders>
            <w:shd w:val="clear" w:color="auto" w:fill="auto"/>
            <w:noWrap/>
            <w:vAlign w:val="center"/>
            <w:hideMark/>
          </w:tcPr>
          <w:p w14:paraId="6371CB94"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 </w:t>
            </w:r>
          </w:p>
        </w:tc>
        <w:tc>
          <w:tcPr>
            <w:tcW w:w="1540" w:type="dxa"/>
            <w:tcBorders>
              <w:top w:val="nil"/>
              <w:left w:val="nil"/>
              <w:bottom w:val="single" w:sz="4" w:space="0" w:color="auto"/>
              <w:right w:val="single" w:sz="4" w:space="0" w:color="auto"/>
            </w:tcBorders>
            <w:shd w:val="clear" w:color="auto" w:fill="auto"/>
            <w:noWrap/>
            <w:vAlign w:val="center"/>
            <w:hideMark/>
          </w:tcPr>
          <w:p w14:paraId="1F9BCAA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 </w:t>
            </w:r>
          </w:p>
        </w:tc>
      </w:tr>
      <w:tr w:rsidR="00864299" w:rsidRPr="00864299" w14:paraId="3310ED23"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04341AC"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w:t>
            </w:r>
          </w:p>
        </w:tc>
        <w:tc>
          <w:tcPr>
            <w:tcW w:w="4660" w:type="dxa"/>
            <w:tcBorders>
              <w:top w:val="single" w:sz="4" w:space="0" w:color="auto"/>
              <w:left w:val="nil"/>
              <w:bottom w:val="nil"/>
              <w:right w:val="single" w:sz="4" w:space="0" w:color="auto"/>
            </w:tcBorders>
            <w:shd w:val="clear" w:color="auto" w:fill="auto"/>
            <w:vAlign w:val="center"/>
            <w:hideMark/>
          </w:tcPr>
          <w:p w14:paraId="4F3B1F9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Ճանապարհի</w:t>
            </w:r>
            <w:r w:rsidRPr="00864299">
              <w:rPr>
                <w:rFonts w:ascii="Arial Armenian" w:hAnsi="Arial Armenian" w:cs="Arial"/>
                <w:sz w:val="16"/>
                <w:szCs w:val="16"/>
              </w:rPr>
              <w:t xml:space="preserve"> </w:t>
            </w:r>
            <w:r w:rsidRPr="00864299">
              <w:rPr>
                <w:rFonts w:ascii="Arial" w:hAnsi="Arial" w:cs="Arial"/>
                <w:sz w:val="16"/>
                <w:szCs w:val="16"/>
              </w:rPr>
              <w:t>հագուստի</w:t>
            </w:r>
            <w:r w:rsidRPr="00864299">
              <w:rPr>
                <w:rFonts w:ascii="Arial Armenian" w:hAnsi="Arial Armenian" w:cs="Arial"/>
                <w:sz w:val="16"/>
                <w:szCs w:val="16"/>
              </w:rPr>
              <w:t xml:space="preserve"> </w:t>
            </w:r>
            <w:r w:rsidRPr="00864299">
              <w:rPr>
                <w:rFonts w:ascii="Arial" w:hAnsi="Arial" w:cs="Arial"/>
                <w:sz w:val="16"/>
                <w:szCs w:val="16"/>
              </w:rPr>
              <w:t>պաստառի</w:t>
            </w:r>
            <w:r w:rsidRPr="00864299">
              <w:rPr>
                <w:rFonts w:ascii="Arial Armenian" w:hAnsi="Arial Armenian" w:cs="Arial"/>
                <w:sz w:val="16"/>
                <w:szCs w:val="16"/>
              </w:rPr>
              <w:t xml:space="preserve"> </w:t>
            </w:r>
            <w:r w:rsidRPr="00864299">
              <w:rPr>
                <w:rFonts w:ascii="Arial" w:hAnsi="Arial" w:cs="Arial"/>
                <w:sz w:val="16"/>
                <w:szCs w:val="16"/>
              </w:rPr>
              <w:t>քանդում</w:t>
            </w:r>
            <w:r w:rsidRPr="00864299">
              <w:rPr>
                <w:rFonts w:ascii="Arial Armenian" w:hAnsi="Arial Armenian" w:cs="Arial"/>
                <w:sz w:val="16"/>
                <w:szCs w:val="16"/>
              </w:rPr>
              <w:t xml:space="preserve"> </w:t>
            </w:r>
            <w:r w:rsidRPr="00864299">
              <w:rPr>
                <w:rFonts w:ascii="Arial" w:hAnsi="Arial" w:cs="Arial"/>
                <w:sz w:val="16"/>
                <w:szCs w:val="16"/>
              </w:rPr>
              <w:t>բուլդոզերով՝</w:t>
            </w:r>
            <w:r w:rsidRPr="00864299">
              <w:rPr>
                <w:rFonts w:ascii="Arial Armenian" w:hAnsi="Arial Armenian" w:cs="Arial"/>
                <w:sz w:val="16"/>
                <w:szCs w:val="16"/>
              </w:rPr>
              <w:t xml:space="preserve"> </w:t>
            </w:r>
            <w:r w:rsidRPr="00864299">
              <w:rPr>
                <w:rFonts w:ascii="Arial" w:hAnsi="Arial" w:cs="Arial"/>
                <w:sz w:val="16"/>
                <w:szCs w:val="16"/>
              </w:rPr>
              <w:t>կուտակումով</w:t>
            </w:r>
          </w:p>
        </w:tc>
        <w:tc>
          <w:tcPr>
            <w:tcW w:w="820" w:type="dxa"/>
            <w:tcBorders>
              <w:top w:val="nil"/>
              <w:left w:val="nil"/>
              <w:bottom w:val="single" w:sz="4" w:space="0" w:color="auto"/>
              <w:right w:val="single" w:sz="4" w:space="0" w:color="auto"/>
            </w:tcBorders>
            <w:shd w:val="clear" w:color="auto" w:fill="auto"/>
            <w:vAlign w:val="center"/>
            <w:hideMark/>
          </w:tcPr>
          <w:p w14:paraId="2A373E2B"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vAlign w:val="center"/>
            <w:hideMark/>
          </w:tcPr>
          <w:p w14:paraId="2458C37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312.200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7C4EE5B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0.115</w:t>
            </w:r>
          </w:p>
        </w:tc>
        <w:tc>
          <w:tcPr>
            <w:tcW w:w="1540" w:type="dxa"/>
            <w:tcBorders>
              <w:top w:val="nil"/>
              <w:left w:val="nil"/>
              <w:bottom w:val="single" w:sz="4" w:space="0" w:color="auto"/>
              <w:right w:val="single" w:sz="4" w:space="0" w:color="auto"/>
            </w:tcBorders>
            <w:shd w:val="clear" w:color="auto" w:fill="auto"/>
            <w:noWrap/>
            <w:vAlign w:val="center"/>
            <w:hideMark/>
          </w:tcPr>
          <w:p w14:paraId="79CFC6F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35.772</w:t>
            </w:r>
          </w:p>
        </w:tc>
      </w:tr>
      <w:tr w:rsidR="00864299" w:rsidRPr="00864299" w14:paraId="3AA64C16"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B6637D9"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2</w:t>
            </w:r>
          </w:p>
        </w:tc>
        <w:tc>
          <w:tcPr>
            <w:tcW w:w="4660" w:type="dxa"/>
            <w:tcBorders>
              <w:top w:val="single" w:sz="4" w:space="0" w:color="auto"/>
              <w:left w:val="nil"/>
              <w:bottom w:val="nil"/>
              <w:right w:val="single" w:sz="4" w:space="0" w:color="auto"/>
            </w:tcBorders>
            <w:shd w:val="clear" w:color="auto" w:fill="auto"/>
            <w:vAlign w:val="center"/>
            <w:hideMark/>
          </w:tcPr>
          <w:p w14:paraId="0B795B66"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Կուտակված</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մշակում</w:t>
            </w:r>
            <w:r w:rsidRPr="00864299">
              <w:rPr>
                <w:rFonts w:ascii="Arial Armenian" w:hAnsi="Arial Armenian" w:cs="Arial"/>
                <w:sz w:val="16"/>
                <w:szCs w:val="16"/>
              </w:rPr>
              <w:t xml:space="preserve"> </w:t>
            </w:r>
            <w:r w:rsidRPr="00864299">
              <w:rPr>
                <w:rFonts w:ascii="Arial" w:hAnsi="Arial" w:cs="Arial"/>
                <w:sz w:val="16"/>
                <w:szCs w:val="16"/>
              </w:rPr>
              <w:t>էքսկավատորով</w:t>
            </w:r>
            <w:r w:rsidRPr="00864299">
              <w:rPr>
                <w:rFonts w:ascii="Arial Armenian" w:hAnsi="Arial Armenian" w:cs="Arial"/>
                <w:sz w:val="16"/>
                <w:szCs w:val="16"/>
              </w:rPr>
              <w:t xml:space="preserve"> (0,65</w:t>
            </w:r>
            <w:r w:rsidRPr="00864299">
              <w:rPr>
                <w:rFonts w:ascii="Arial" w:hAnsi="Arial" w:cs="Arial"/>
                <w:sz w:val="16"/>
                <w:szCs w:val="16"/>
              </w:rPr>
              <w:t>մ</w:t>
            </w:r>
            <w:r w:rsidRPr="00864299">
              <w:rPr>
                <w:rFonts w:ascii="Arial Armenian" w:hAnsi="Arial Armenian" w:cs="Arial"/>
                <w:sz w:val="16"/>
                <w:szCs w:val="16"/>
              </w:rPr>
              <w:t>3),</w:t>
            </w:r>
            <w:r w:rsidRPr="00864299">
              <w:rPr>
                <w:rFonts w:ascii="Arial" w:hAnsi="Arial" w:cs="Arial"/>
                <w:sz w:val="16"/>
                <w:szCs w:val="16"/>
              </w:rPr>
              <w:t>բարձելով</w:t>
            </w:r>
            <w:r w:rsidRPr="00864299">
              <w:rPr>
                <w:rFonts w:ascii="Arial Armenian" w:hAnsi="Arial Armenian" w:cs="Arial"/>
                <w:sz w:val="16"/>
                <w:szCs w:val="16"/>
              </w:rPr>
              <w:t xml:space="preserve"> </w:t>
            </w:r>
            <w:r w:rsidRPr="00864299">
              <w:rPr>
                <w:rFonts w:ascii="Arial" w:hAnsi="Arial" w:cs="Arial"/>
                <w:sz w:val="16"/>
                <w:szCs w:val="16"/>
              </w:rPr>
              <w:t>ա</w:t>
            </w:r>
            <w:r w:rsidRPr="00864299">
              <w:rPr>
                <w:rFonts w:ascii="Arial Armenian" w:hAnsi="Arial Armenian" w:cs="Arial"/>
                <w:sz w:val="16"/>
                <w:szCs w:val="16"/>
              </w:rPr>
              <w:t>/</w:t>
            </w:r>
            <w:r w:rsidRPr="00864299">
              <w:rPr>
                <w:rFonts w:ascii="Arial" w:hAnsi="Arial" w:cs="Arial"/>
                <w:sz w:val="16"/>
                <w:szCs w:val="16"/>
              </w:rPr>
              <w:t>ինքնաթափ</w:t>
            </w:r>
            <w:r w:rsidRPr="00864299">
              <w:rPr>
                <w:rFonts w:ascii="Arial Armenian" w:hAnsi="Arial Armenian" w:cs="Arial"/>
                <w:sz w:val="16"/>
                <w:szCs w:val="16"/>
              </w:rPr>
              <w:t xml:space="preserve"> </w:t>
            </w:r>
            <w:r w:rsidRPr="00864299">
              <w:rPr>
                <w:rFonts w:ascii="Arial" w:hAnsi="Arial" w:cs="Arial"/>
                <w:sz w:val="16"/>
                <w:szCs w:val="16"/>
              </w:rPr>
              <w:t>մեքենաների</w:t>
            </w:r>
            <w:r w:rsidRPr="00864299">
              <w:rPr>
                <w:rFonts w:ascii="Arial Armenian" w:hAnsi="Arial Armenian" w:cs="Arial"/>
                <w:sz w:val="16"/>
                <w:szCs w:val="16"/>
              </w:rPr>
              <w:t xml:space="preserve"> </w:t>
            </w:r>
            <w:r w:rsidRPr="00864299">
              <w:rPr>
                <w:rFonts w:ascii="Arial" w:hAnsi="Arial" w:cs="Arial"/>
                <w:sz w:val="16"/>
                <w:szCs w:val="16"/>
              </w:rPr>
              <w:t>վրա</w:t>
            </w:r>
          </w:p>
        </w:tc>
        <w:tc>
          <w:tcPr>
            <w:tcW w:w="820" w:type="dxa"/>
            <w:tcBorders>
              <w:top w:val="nil"/>
              <w:left w:val="nil"/>
              <w:bottom w:val="single" w:sz="4" w:space="0" w:color="auto"/>
              <w:right w:val="single" w:sz="4" w:space="0" w:color="auto"/>
            </w:tcBorders>
            <w:shd w:val="clear" w:color="auto" w:fill="auto"/>
            <w:noWrap/>
            <w:vAlign w:val="center"/>
            <w:hideMark/>
          </w:tcPr>
          <w:p w14:paraId="49B40A2E"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1AF7746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312.200</w:t>
            </w:r>
          </w:p>
        </w:tc>
        <w:tc>
          <w:tcPr>
            <w:tcW w:w="1360" w:type="dxa"/>
            <w:tcBorders>
              <w:top w:val="nil"/>
              <w:left w:val="nil"/>
              <w:bottom w:val="single" w:sz="4" w:space="0" w:color="auto"/>
              <w:right w:val="single" w:sz="4" w:space="0" w:color="auto"/>
            </w:tcBorders>
            <w:shd w:val="clear" w:color="auto" w:fill="auto"/>
            <w:noWrap/>
            <w:vAlign w:val="center"/>
            <w:hideMark/>
          </w:tcPr>
          <w:p w14:paraId="223990A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0.629</w:t>
            </w:r>
          </w:p>
        </w:tc>
        <w:tc>
          <w:tcPr>
            <w:tcW w:w="1540" w:type="dxa"/>
            <w:tcBorders>
              <w:top w:val="nil"/>
              <w:left w:val="nil"/>
              <w:bottom w:val="single" w:sz="4" w:space="0" w:color="auto"/>
              <w:right w:val="single" w:sz="4" w:space="0" w:color="auto"/>
            </w:tcBorders>
            <w:shd w:val="clear" w:color="auto" w:fill="auto"/>
            <w:noWrap/>
            <w:vAlign w:val="center"/>
            <w:hideMark/>
          </w:tcPr>
          <w:p w14:paraId="156E119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196.248</w:t>
            </w:r>
          </w:p>
        </w:tc>
      </w:tr>
      <w:tr w:rsidR="00864299" w:rsidRPr="00864299" w14:paraId="6F9EDE5E"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8C1CD99"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3</w:t>
            </w:r>
          </w:p>
        </w:tc>
        <w:tc>
          <w:tcPr>
            <w:tcW w:w="4660" w:type="dxa"/>
            <w:tcBorders>
              <w:top w:val="single" w:sz="4" w:space="0" w:color="auto"/>
              <w:left w:val="nil"/>
              <w:bottom w:val="nil"/>
              <w:right w:val="single" w:sz="4" w:space="0" w:color="auto"/>
            </w:tcBorders>
            <w:shd w:val="clear" w:color="auto" w:fill="auto"/>
            <w:vAlign w:val="center"/>
            <w:hideMark/>
          </w:tcPr>
          <w:p w14:paraId="5DF925BF"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Ավելորդ</w:t>
            </w:r>
            <w:r w:rsidRPr="00864299">
              <w:rPr>
                <w:rFonts w:ascii="Arial Armenian" w:hAnsi="Arial Armenian" w:cs="Arial"/>
                <w:sz w:val="16"/>
                <w:szCs w:val="16"/>
              </w:rPr>
              <w:t xml:space="preserve"> </w:t>
            </w:r>
            <w:r w:rsidRPr="00864299">
              <w:rPr>
                <w:rFonts w:ascii="Arial" w:hAnsi="Arial" w:cs="Arial"/>
                <w:sz w:val="16"/>
                <w:szCs w:val="16"/>
              </w:rPr>
              <w:t>գրունտի</w:t>
            </w:r>
            <w:r w:rsidRPr="00864299">
              <w:rPr>
                <w:rFonts w:ascii="Arial Armenian" w:hAnsi="Arial Armenian" w:cs="Arial"/>
                <w:sz w:val="16"/>
                <w:szCs w:val="16"/>
              </w:rPr>
              <w:t xml:space="preserve"> </w:t>
            </w:r>
            <w:r w:rsidRPr="00864299">
              <w:rPr>
                <w:rFonts w:ascii="Arial" w:hAnsi="Arial" w:cs="Arial"/>
                <w:sz w:val="16"/>
                <w:szCs w:val="16"/>
              </w:rPr>
              <w:t>տեղափոխում</w:t>
            </w:r>
            <w:r w:rsidRPr="00864299">
              <w:rPr>
                <w:rFonts w:ascii="Arial Armenian" w:hAnsi="Arial Armenian" w:cs="Arial"/>
                <w:sz w:val="16"/>
                <w:szCs w:val="16"/>
              </w:rPr>
              <w:t xml:space="preserve"> 7</w:t>
            </w:r>
            <w:r w:rsidRPr="00864299">
              <w:rPr>
                <w:rFonts w:ascii="Arial" w:hAnsi="Arial" w:cs="Arial"/>
                <w:sz w:val="16"/>
                <w:szCs w:val="16"/>
              </w:rPr>
              <w:t>կմ</w:t>
            </w:r>
            <w:r w:rsidRPr="00864299">
              <w:rPr>
                <w:rFonts w:ascii="Arial Armenian" w:hAnsi="Arial Armenian" w:cs="Arial"/>
                <w:sz w:val="16"/>
                <w:szCs w:val="16"/>
              </w:rPr>
              <w:t xml:space="preserve"> </w:t>
            </w:r>
            <w:r w:rsidRPr="00864299">
              <w:rPr>
                <w:rFonts w:ascii="Arial" w:hAnsi="Arial" w:cs="Arial"/>
                <w:sz w:val="16"/>
                <w:szCs w:val="16"/>
              </w:rPr>
              <w:t>հեռ</w:t>
            </w:r>
            <w:r w:rsidRPr="00864299">
              <w:rPr>
                <w:rFonts w:ascii="Arial Armenian" w:hAnsi="Arial Armenian" w:cs="Arial"/>
                <w:sz w:val="16"/>
                <w:szCs w:val="16"/>
              </w:rPr>
              <w:t>.</w:t>
            </w:r>
            <w:r w:rsidRPr="00864299">
              <w:rPr>
                <w:rFonts w:ascii="Arial" w:hAnsi="Arial" w:cs="Arial"/>
                <w:sz w:val="16"/>
                <w:szCs w:val="16"/>
              </w:rPr>
              <w:t>վրա</w:t>
            </w:r>
            <w:r w:rsidRPr="00864299">
              <w:rPr>
                <w:rFonts w:ascii="Arial Armenian" w:hAnsi="Arial Armenian" w:cs="Arial"/>
                <w:sz w:val="16"/>
                <w:szCs w:val="16"/>
              </w:rPr>
              <w:t xml:space="preserve">  </w:t>
            </w:r>
            <w:r w:rsidRPr="00864299">
              <w:rPr>
                <w:rFonts w:ascii="Arial" w:hAnsi="Arial" w:cs="Arial"/>
                <w:sz w:val="16"/>
                <w:szCs w:val="16"/>
              </w:rPr>
              <w:t>լցակույտ</w:t>
            </w:r>
            <w:r w:rsidRPr="00864299">
              <w:rPr>
                <w:rFonts w:ascii="Arial Armenian" w:hAnsi="Arial Armenian" w:cs="Arial"/>
                <w:sz w:val="16"/>
                <w:szCs w:val="16"/>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14:paraId="3A29EEF2"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nil"/>
              <w:left w:val="nil"/>
              <w:bottom w:val="single" w:sz="4" w:space="0" w:color="auto"/>
              <w:right w:val="single" w:sz="4" w:space="0" w:color="auto"/>
            </w:tcBorders>
            <w:shd w:val="clear" w:color="auto" w:fill="auto"/>
            <w:noWrap/>
            <w:vAlign w:val="center"/>
            <w:hideMark/>
          </w:tcPr>
          <w:p w14:paraId="75C09C9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561.96</w:t>
            </w:r>
          </w:p>
        </w:tc>
        <w:tc>
          <w:tcPr>
            <w:tcW w:w="1360" w:type="dxa"/>
            <w:tcBorders>
              <w:top w:val="nil"/>
              <w:left w:val="nil"/>
              <w:bottom w:val="single" w:sz="4" w:space="0" w:color="auto"/>
              <w:right w:val="single" w:sz="4" w:space="0" w:color="auto"/>
            </w:tcBorders>
            <w:shd w:val="clear" w:color="auto" w:fill="auto"/>
            <w:noWrap/>
            <w:vAlign w:val="center"/>
            <w:hideMark/>
          </w:tcPr>
          <w:p w14:paraId="7944558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3.076</w:t>
            </w:r>
          </w:p>
        </w:tc>
        <w:tc>
          <w:tcPr>
            <w:tcW w:w="1540" w:type="dxa"/>
            <w:tcBorders>
              <w:top w:val="nil"/>
              <w:left w:val="nil"/>
              <w:bottom w:val="single" w:sz="4" w:space="0" w:color="auto"/>
              <w:right w:val="single" w:sz="4" w:space="0" w:color="auto"/>
            </w:tcBorders>
            <w:shd w:val="clear" w:color="auto" w:fill="auto"/>
            <w:noWrap/>
            <w:vAlign w:val="center"/>
            <w:hideMark/>
          </w:tcPr>
          <w:p w14:paraId="4D91DB82"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1728.556</w:t>
            </w:r>
          </w:p>
        </w:tc>
      </w:tr>
      <w:tr w:rsidR="00864299" w:rsidRPr="00864299" w14:paraId="0245BB5A"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CC5BBAD"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4</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08BDBBAF"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Աշխատանք</w:t>
            </w:r>
            <w:r w:rsidRPr="00864299">
              <w:rPr>
                <w:rFonts w:ascii="Arial Armenian" w:hAnsi="Arial Armenian" w:cs="Arial"/>
                <w:sz w:val="16"/>
                <w:szCs w:val="16"/>
              </w:rPr>
              <w:t xml:space="preserve"> </w:t>
            </w:r>
            <w:r w:rsidRPr="00864299">
              <w:rPr>
                <w:rFonts w:ascii="Arial" w:hAnsi="Arial" w:cs="Arial"/>
                <w:sz w:val="16"/>
                <w:szCs w:val="16"/>
              </w:rPr>
              <w:t>լցակույտում</w:t>
            </w:r>
          </w:p>
        </w:tc>
        <w:tc>
          <w:tcPr>
            <w:tcW w:w="820" w:type="dxa"/>
            <w:tcBorders>
              <w:top w:val="nil"/>
              <w:left w:val="nil"/>
              <w:bottom w:val="single" w:sz="4" w:space="0" w:color="auto"/>
              <w:right w:val="single" w:sz="4" w:space="0" w:color="auto"/>
            </w:tcBorders>
            <w:shd w:val="clear" w:color="auto" w:fill="auto"/>
            <w:noWrap/>
            <w:vAlign w:val="center"/>
            <w:hideMark/>
          </w:tcPr>
          <w:p w14:paraId="71D5E843"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363C3B5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312.20</w:t>
            </w:r>
          </w:p>
        </w:tc>
        <w:tc>
          <w:tcPr>
            <w:tcW w:w="1360" w:type="dxa"/>
            <w:tcBorders>
              <w:top w:val="nil"/>
              <w:left w:val="nil"/>
              <w:bottom w:val="single" w:sz="4" w:space="0" w:color="auto"/>
              <w:right w:val="single" w:sz="4" w:space="0" w:color="auto"/>
            </w:tcBorders>
            <w:shd w:val="clear" w:color="auto" w:fill="auto"/>
            <w:noWrap/>
            <w:vAlign w:val="center"/>
            <w:hideMark/>
          </w:tcPr>
          <w:p w14:paraId="3FBC5856"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0.056</w:t>
            </w:r>
          </w:p>
        </w:tc>
        <w:tc>
          <w:tcPr>
            <w:tcW w:w="1540" w:type="dxa"/>
            <w:tcBorders>
              <w:top w:val="nil"/>
              <w:left w:val="nil"/>
              <w:bottom w:val="single" w:sz="4" w:space="0" w:color="auto"/>
              <w:right w:val="single" w:sz="4" w:space="0" w:color="auto"/>
            </w:tcBorders>
            <w:shd w:val="clear" w:color="auto" w:fill="auto"/>
            <w:noWrap/>
            <w:vAlign w:val="center"/>
            <w:hideMark/>
          </w:tcPr>
          <w:p w14:paraId="3795A0C7"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17.415</w:t>
            </w:r>
          </w:p>
        </w:tc>
      </w:tr>
      <w:tr w:rsidR="00864299" w:rsidRPr="00864299" w14:paraId="5BD361B3" w14:textId="77777777" w:rsidTr="00DE3569">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83122FE"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5</w:t>
            </w:r>
          </w:p>
        </w:tc>
        <w:tc>
          <w:tcPr>
            <w:tcW w:w="4660" w:type="dxa"/>
            <w:tcBorders>
              <w:top w:val="nil"/>
              <w:left w:val="nil"/>
              <w:bottom w:val="single" w:sz="4" w:space="0" w:color="auto"/>
              <w:right w:val="single" w:sz="4" w:space="0" w:color="auto"/>
            </w:tcBorders>
            <w:shd w:val="clear" w:color="auto" w:fill="auto"/>
            <w:vAlign w:val="center"/>
            <w:hideMark/>
          </w:tcPr>
          <w:p w14:paraId="20184611"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Հողածածկույթի</w:t>
            </w:r>
            <w:r w:rsidRPr="00864299">
              <w:rPr>
                <w:rFonts w:ascii="Arial Armenian" w:hAnsi="Arial Armenian" w:cs="Arial"/>
                <w:sz w:val="16"/>
                <w:szCs w:val="16"/>
              </w:rPr>
              <w:t xml:space="preserve"> </w:t>
            </w:r>
            <w:r w:rsidRPr="00864299">
              <w:rPr>
                <w:rFonts w:ascii="Arial" w:hAnsi="Arial" w:cs="Arial"/>
                <w:sz w:val="16"/>
                <w:szCs w:val="16"/>
              </w:rPr>
              <w:t>հարթեցում</w:t>
            </w:r>
            <w:r w:rsidRPr="00864299">
              <w:rPr>
                <w:rFonts w:ascii="Arial Armenian" w:hAnsi="Arial Armenian" w:cs="Arial"/>
                <w:sz w:val="16"/>
                <w:szCs w:val="16"/>
              </w:rPr>
              <w:t xml:space="preserve"> </w:t>
            </w:r>
            <w:r w:rsidRPr="00864299">
              <w:rPr>
                <w:rFonts w:ascii="Arial" w:hAnsi="Arial" w:cs="Arial"/>
                <w:sz w:val="16"/>
                <w:szCs w:val="16"/>
              </w:rPr>
              <w:t>մեխանիզմով</w:t>
            </w:r>
          </w:p>
        </w:tc>
        <w:tc>
          <w:tcPr>
            <w:tcW w:w="820" w:type="dxa"/>
            <w:tcBorders>
              <w:top w:val="nil"/>
              <w:left w:val="nil"/>
              <w:bottom w:val="single" w:sz="4" w:space="0" w:color="auto"/>
              <w:right w:val="single" w:sz="4" w:space="0" w:color="auto"/>
            </w:tcBorders>
            <w:shd w:val="clear" w:color="auto" w:fill="auto"/>
            <w:vAlign w:val="center"/>
            <w:hideMark/>
          </w:tcPr>
          <w:p w14:paraId="5E44B1D9"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noWrap/>
            <w:vAlign w:val="center"/>
            <w:hideMark/>
          </w:tcPr>
          <w:p w14:paraId="0C67AA1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926.00</w:t>
            </w:r>
          </w:p>
        </w:tc>
        <w:tc>
          <w:tcPr>
            <w:tcW w:w="1360" w:type="dxa"/>
            <w:tcBorders>
              <w:top w:val="nil"/>
              <w:left w:val="nil"/>
              <w:bottom w:val="single" w:sz="4" w:space="0" w:color="auto"/>
              <w:right w:val="single" w:sz="4" w:space="0" w:color="auto"/>
            </w:tcBorders>
            <w:shd w:val="clear" w:color="auto" w:fill="auto"/>
            <w:noWrap/>
            <w:vAlign w:val="center"/>
            <w:hideMark/>
          </w:tcPr>
          <w:p w14:paraId="7FF559D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0.017</w:t>
            </w:r>
          </w:p>
        </w:tc>
        <w:tc>
          <w:tcPr>
            <w:tcW w:w="1540" w:type="dxa"/>
            <w:tcBorders>
              <w:top w:val="nil"/>
              <w:left w:val="nil"/>
              <w:bottom w:val="single" w:sz="4" w:space="0" w:color="auto"/>
              <w:right w:val="single" w:sz="4" w:space="0" w:color="auto"/>
            </w:tcBorders>
            <w:shd w:val="clear" w:color="auto" w:fill="auto"/>
            <w:noWrap/>
            <w:vAlign w:val="center"/>
            <w:hideMark/>
          </w:tcPr>
          <w:p w14:paraId="0285A33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16.022</w:t>
            </w:r>
          </w:p>
        </w:tc>
      </w:tr>
      <w:tr w:rsidR="00864299" w:rsidRPr="00864299" w14:paraId="58A8E788"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757FF5F"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6</w:t>
            </w:r>
          </w:p>
        </w:tc>
        <w:tc>
          <w:tcPr>
            <w:tcW w:w="4660" w:type="dxa"/>
            <w:tcBorders>
              <w:top w:val="nil"/>
              <w:left w:val="nil"/>
              <w:bottom w:val="single" w:sz="4" w:space="0" w:color="auto"/>
              <w:right w:val="single" w:sz="4" w:space="0" w:color="auto"/>
            </w:tcBorders>
            <w:shd w:val="clear" w:color="auto" w:fill="auto"/>
            <w:vAlign w:val="center"/>
            <w:hideMark/>
          </w:tcPr>
          <w:p w14:paraId="65ECCD34"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Ավազակոպճային</w:t>
            </w:r>
            <w:r w:rsidRPr="00864299">
              <w:rPr>
                <w:rFonts w:ascii="Arial Armenian" w:hAnsi="Arial Armenian" w:cs="Arial"/>
                <w:sz w:val="16"/>
                <w:szCs w:val="16"/>
              </w:rPr>
              <w:t xml:space="preserve"> </w:t>
            </w:r>
            <w:r w:rsidRPr="00864299">
              <w:rPr>
                <w:rFonts w:ascii="Arial" w:hAnsi="Arial" w:cs="Arial"/>
                <w:sz w:val="16"/>
                <w:szCs w:val="16"/>
              </w:rPr>
              <w:t>նախաշերտի</w:t>
            </w:r>
            <w:r w:rsidRPr="00864299">
              <w:rPr>
                <w:rFonts w:ascii="Arial Armenian" w:hAnsi="Arial Armenian" w:cs="Arial"/>
                <w:sz w:val="16"/>
                <w:szCs w:val="16"/>
              </w:rPr>
              <w:t xml:space="preserve"> </w:t>
            </w:r>
            <w:r w:rsidRPr="00864299">
              <w:rPr>
                <w:rFonts w:ascii="Arial" w:hAnsi="Arial" w:cs="Arial"/>
                <w:sz w:val="16"/>
                <w:szCs w:val="16"/>
              </w:rPr>
              <w:t>կառուցում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հաստությամբ՝տոփանումով</w:t>
            </w:r>
          </w:p>
        </w:tc>
        <w:tc>
          <w:tcPr>
            <w:tcW w:w="820" w:type="dxa"/>
            <w:tcBorders>
              <w:top w:val="nil"/>
              <w:left w:val="nil"/>
              <w:bottom w:val="single" w:sz="4" w:space="0" w:color="auto"/>
              <w:right w:val="single" w:sz="4" w:space="0" w:color="auto"/>
            </w:tcBorders>
            <w:shd w:val="clear" w:color="auto" w:fill="auto"/>
            <w:noWrap/>
            <w:vAlign w:val="center"/>
            <w:hideMark/>
          </w:tcPr>
          <w:p w14:paraId="4889411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Ù</w:t>
            </w:r>
            <w:r w:rsidRPr="00864299">
              <w:rPr>
                <w:rFonts w:ascii="Arial Armenian" w:hAnsi="Arial Armenian" w:cs="Arial"/>
                <w:sz w:val="16"/>
                <w:szCs w:val="16"/>
                <w:vertAlign w:val="superscript"/>
              </w:rPr>
              <w:t>3</w:t>
            </w:r>
          </w:p>
        </w:tc>
        <w:tc>
          <w:tcPr>
            <w:tcW w:w="940" w:type="dxa"/>
            <w:tcBorders>
              <w:top w:val="nil"/>
              <w:left w:val="nil"/>
              <w:bottom w:val="single" w:sz="4" w:space="0" w:color="auto"/>
              <w:right w:val="single" w:sz="4" w:space="0" w:color="auto"/>
            </w:tcBorders>
            <w:shd w:val="clear" w:color="auto" w:fill="auto"/>
            <w:noWrap/>
            <w:vAlign w:val="center"/>
            <w:hideMark/>
          </w:tcPr>
          <w:p w14:paraId="54932390"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46.30</w:t>
            </w:r>
          </w:p>
        </w:tc>
        <w:tc>
          <w:tcPr>
            <w:tcW w:w="1360" w:type="dxa"/>
            <w:tcBorders>
              <w:top w:val="nil"/>
              <w:left w:val="nil"/>
              <w:bottom w:val="single" w:sz="4" w:space="0" w:color="auto"/>
              <w:right w:val="single" w:sz="4" w:space="0" w:color="auto"/>
            </w:tcBorders>
            <w:shd w:val="clear" w:color="auto" w:fill="auto"/>
            <w:noWrap/>
            <w:vAlign w:val="center"/>
            <w:hideMark/>
          </w:tcPr>
          <w:p w14:paraId="2BC83018"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8.024</w:t>
            </w:r>
          </w:p>
        </w:tc>
        <w:tc>
          <w:tcPr>
            <w:tcW w:w="1540" w:type="dxa"/>
            <w:tcBorders>
              <w:top w:val="nil"/>
              <w:left w:val="nil"/>
              <w:bottom w:val="single" w:sz="4" w:space="0" w:color="auto"/>
              <w:right w:val="single" w:sz="4" w:space="0" w:color="auto"/>
            </w:tcBorders>
            <w:shd w:val="clear" w:color="auto" w:fill="auto"/>
            <w:noWrap/>
            <w:vAlign w:val="center"/>
            <w:hideMark/>
          </w:tcPr>
          <w:p w14:paraId="39E9C7F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371.513</w:t>
            </w:r>
          </w:p>
        </w:tc>
      </w:tr>
      <w:tr w:rsidR="00864299" w:rsidRPr="00864299" w14:paraId="7D2F3E20" w14:textId="77777777" w:rsidTr="00DE3569">
        <w:trPr>
          <w:trHeight w:val="42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2C72AF7"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7</w:t>
            </w:r>
          </w:p>
        </w:tc>
        <w:tc>
          <w:tcPr>
            <w:tcW w:w="4660" w:type="dxa"/>
            <w:tcBorders>
              <w:top w:val="nil"/>
              <w:left w:val="nil"/>
              <w:bottom w:val="single" w:sz="4" w:space="0" w:color="auto"/>
              <w:right w:val="single" w:sz="4" w:space="0" w:color="auto"/>
            </w:tcBorders>
            <w:shd w:val="clear" w:color="auto" w:fill="auto"/>
            <w:vAlign w:val="center"/>
            <w:hideMark/>
          </w:tcPr>
          <w:p w14:paraId="0DC8286A"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Խ</w:t>
            </w:r>
            <w:r w:rsidRPr="00864299">
              <w:rPr>
                <w:rFonts w:ascii="Arial Armenian" w:hAnsi="Arial Armenian" w:cs="Arial Armenian"/>
                <w:sz w:val="16"/>
                <w:szCs w:val="16"/>
              </w:rPr>
              <w:t>×Ç</w:t>
            </w:r>
            <w:r w:rsidRPr="00864299">
              <w:rPr>
                <w:rFonts w:ascii="Arial Armenian" w:hAnsi="Arial Armenian" w:cs="Arial"/>
                <w:sz w:val="16"/>
                <w:szCs w:val="16"/>
              </w:rPr>
              <w:t xml:space="preserve"> ß»ñïÇ </w:t>
            </w:r>
            <w:r w:rsidRPr="00864299">
              <w:rPr>
                <w:rFonts w:ascii="Arial" w:hAnsi="Arial" w:cs="Arial"/>
                <w:sz w:val="16"/>
                <w:szCs w:val="16"/>
              </w:rPr>
              <w:t>պատրաստում</w:t>
            </w:r>
            <w:r w:rsidRPr="00864299">
              <w:rPr>
                <w:rFonts w:ascii="Arial Armenian" w:hAnsi="Arial Armenian" w:cs="Arial"/>
                <w:sz w:val="16"/>
                <w:szCs w:val="16"/>
              </w:rPr>
              <w:t xml:space="preserve"> 15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w:t>
            </w:r>
            <w:r w:rsidRPr="00864299">
              <w:rPr>
                <w:rFonts w:ascii="Arial" w:hAnsi="Arial" w:cs="Arial"/>
                <w:sz w:val="16"/>
                <w:szCs w:val="16"/>
              </w:rPr>
              <w:t>ներառյալ</w:t>
            </w:r>
            <w:r w:rsidRPr="00864299">
              <w:rPr>
                <w:rFonts w:ascii="Arial Armenian" w:hAnsi="Arial Armenian" w:cs="Arial"/>
                <w:sz w:val="16"/>
                <w:szCs w:val="16"/>
              </w:rPr>
              <w:t xml:space="preserve"> </w:t>
            </w:r>
            <w:r w:rsidRPr="00864299">
              <w:rPr>
                <w:rFonts w:ascii="Arial" w:hAnsi="Arial" w:cs="Arial"/>
                <w:sz w:val="16"/>
                <w:szCs w:val="16"/>
              </w:rPr>
              <w:t>իջատեղին</w:t>
            </w:r>
            <w:r w:rsidRPr="00864299">
              <w:rPr>
                <w:rFonts w:ascii="Arial Armenian" w:hAnsi="Arial Armenian" w:cs="Arial"/>
                <w:sz w:val="16"/>
                <w:szCs w:val="16"/>
              </w:rPr>
              <w:t>/</w:t>
            </w:r>
          </w:p>
        </w:tc>
        <w:tc>
          <w:tcPr>
            <w:tcW w:w="820" w:type="dxa"/>
            <w:tcBorders>
              <w:top w:val="nil"/>
              <w:left w:val="nil"/>
              <w:bottom w:val="single" w:sz="4" w:space="0" w:color="auto"/>
              <w:right w:val="single" w:sz="4" w:space="0" w:color="auto"/>
            </w:tcBorders>
            <w:shd w:val="clear" w:color="auto" w:fill="auto"/>
            <w:vAlign w:val="center"/>
            <w:hideMark/>
          </w:tcPr>
          <w:p w14:paraId="52C32673"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nil"/>
              <w:left w:val="nil"/>
              <w:bottom w:val="single" w:sz="4" w:space="0" w:color="auto"/>
              <w:right w:val="single" w:sz="4" w:space="0" w:color="auto"/>
            </w:tcBorders>
            <w:shd w:val="clear" w:color="auto" w:fill="auto"/>
            <w:vAlign w:val="center"/>
            <w:hideMark/>
          </w:tcPr>
          <w:p w14:paraId="23A6EF9B"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926.0</w:t>
            </w:r>
          </w:p>
        </w:tc>
        <w:tc>
          <w:tcPr>
            <w:tcW w:w="1360" w:type="dxa"/>
            <w:tcBorders>
              <w:top w:val="nil"/>
              <w:left w:val="nil"/>
              <w:bottom w:val="single" w:sz="4" w:space="0" w:color="auto"/>
              <w:right w:val="single" w:sz="4" w:space="0" w:color="auto"/>
            </w:tcBorders>
            <w:shd w:val="clear" w:color="auto" w:fill="auto"/>
            <w:noWrap/>
            <w:vAlign w:val="center"/>
            <w:hideMark/>
          </w:tcPr>
          <w:p w14:paraId="5642E16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1.567</w:t>
            </w:r>
          </w:p>
        </w:tc>
        <w:tc>
          <w:tcPr>
            <w:tcW w:w="1540" w:type="dxa"/>
            <w:tcBorders>
              <w:top w:val="nil"/>
              <w:left w:val="nil"/>
              <w:bottom w:val="single" w:sz="4" w:space="0" w:color="auto"/>
              <w:right w:val="single" w:sz="4" w:space="0" w:color="auto"/>
            </w:tcBorders>
            <w:shd w:val="clear" w:color="auto" w:fill="auto"/>
            <w:noWrap/>
            <w:vAlign w:val="center"/>
            <w:hideMark/>
          </w:tcPr>
          <w:p w14:paraId="5ECD186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1450.754</w:t>
            </w:r>
          </w:p>
        </w:tc>
      </w:tr>
      <w:tr w:rsidR="00864299" w:rsidRPr="00864299" w14:paraId="2E88CDCE" w14:textId="77777777" w:rsidTr="00DE3569">
        <w:trPr>
          <w:trHeight w:val="255"/>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6F4FBB"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8</w:t>
            </w:r>
          </w:p>
        </w:tc>
        <w:tc>
          <w:tcPr>
            <w:tcW w:w="4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528763"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Բիտումի</w:t>
            </w:r>
            <w:r w:rsidRPr="00864299">
              <w:rPr>
                <w:rFonts w:ascii="Arial Armenian" w:hAnsi="Arial Armenian" w:cs="Arial"/>
                <w:sz w:val="16"/>
                <w:szCs w:val="16"/>
              </w:rPr>
              <w:t xml:space="preserve"> </w:t>
            </w:r>
            <w:r w:rsidRPr="00864299">
              <w:rPr>
                <w:rFonts w:ascii="Arial" w:hAnsi="Arial" w:cs="Arial"/>
                <w:sz w:val="16"/>
                <w:szCs w:val="16"/>
              </w:rPr>
              <w:t>տարածում</w:t>
            </w:r>
            <w:r w:rsidRPr="00864299">
              <w:rPr>
                <w:rFonts w:ascii="Arial Armenian" w:hAnsi="Arial Armenian" w:cs="Arial"/>
                <w:sz w:val="16"/>
                <w:szCs w:val="16"/>
              </w:rPr>
              <w:t xml:space="preserve">  4.12</w:t>
            </w:r>
            <w:r w:rsidRPr="00864299">
              <w:rPr>
                <w:rFonts w:ascii="Arial" w:hAnsi="Arial" w:cs="Arial"/>
                <w:sz w:val="16"/>
                <w:szCs w:val="16"/>
              </w:rPr>
              <w:t>տ</w:t>
            </w:r>
            <w:r w:rsidRPr="00864299">
              <w:rPr>
                <w:rFonts w:ascii="Arial Armenian" w:hAnsi="Arial Armenian" w:cs="Arial"/>
                <w:sz w:val="16"/>
                <w:szCs w:val="16"/>
              </w:rPr>
              <w:t>/1000</w:t>
            </w:r>
            <w:r w:rsidRPr="00864299">
              <w:rPr>
                <w:rFonts w:ascii="Arial" w:hAnsi="Arial" w:cs="Arial"/>
                <w:sz w:val="16"/>
                <w:szCs w:val="16"/>
              </w:rPr>
              <w:t>մ</w:t>
            </w:r>
            <w:r w:rsidRPr="00864299">
              <w:rPr>
                <w:rFonts w:ascii="Arial Armenian" w:hAnsi="Arial Armenian" w:cs="Arial"/>
                <w:sz w:val="16"/>
                <w:szCs w:val="16"/>
              </w:rPr>
              <w:t>2/</w:t>
            </w:r>
            <w:r w:rsidRPr="00864299">
              <w:rPr>
                <w:rFonts w:ascii="Arial" w:hAnsi="Arial" w:cs="Arial"/>
                <w:sz w:val="16"/>
                <w:szCs w:val="16"/>
              </w:rPr>
              <w:t>ներառյալ</w:t>
            </w:r>
            <w:r w:rsidRPr="00864299">
              <w:rPr>
                <w:rFonts w:ascii="Arial Armenian" w:hAnsi="Arial Armenian" w:cs="Arial"/>
                <w:sz w:val="16"/>
                <w:szCs w:val="16"/>
              </w:rPr>
              <w:t xml:space="preserve"> </w:t>
            </w:r>
            <w:r w:rsidRPr="00864299">
              <w:rPr>
                <w:rFonts w:ascii="Arial" w:hAnsi="Arial" w:cs="Arial"/>
                <w:sz w:val="16"/>
                <w:szCs w:val="16"/>
              </w:rPr>
              <w:t>իջատեղին</w:t>
            </w:r>
            <w:r w:rsidRPr="00864299">
              <w:rPr>
                <w:rFonts w:ascii="Arial Armenian" w:hAnsi="Arial Armenian" w:cs="Arial"/>
                <w:sz w:val="16"/>
                <w:szCs w:val="16"/>
              </w:rPr>
              <w:t xml:space="preserve">/ </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09B42"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տն</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118F5"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3.80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7361D"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264.506</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3B879"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1005.122</w:t>
            </w:r>
          </w:p>
        </w:tc>
      </w:tr>
      <w:tr w:rsidR="00864299" w:rsidRPr="00864299" w14:paraId="019F774C" w14:textId="77777777" w:rsidTr="00DE3569">
        <w:trPr>
          <w:trHeight w:val="415"/>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4C1520"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9</w:t>
            </w:r>
          </w:p>
        </w:tc>
        <w:tc>
          <w:tcPr>
            <w:tcW w:w="4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35CCA"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Մանրահատիկ</w:t>
            </w:r>
            <w:r w:rsidRPr="00864299">
              <w:rPr>
                <w:rFonts w:ascii="Arial Armenian" w:hAnsi="Arial Armenian" w:cs="Arial"/>
                <w:sz w:val="16"/>
                <w:szCs w:val="16"/>
              </w:rPr>
              <w:t xml:space="preserve"> </w:t>
            </w:r>
            <w:r w:rsidRPr="00864299">
              <w:rPr>
                <w:rFonts w:ascii="Arial" w:hAnsi="Arial" w:cs="Arial"/>
                <w:sz w:val="16"/>
                <w:szCs w:val="16"/>
              </w:rPr>
              <w:t>ասֆալտաբետոնե</w:t>
            </w:r>
            <w:r w:rsidRPr="00864299">
              <w:rPr>
                <w:rFonts w:ascii="Arial Armenian" w:hAnsi="Arial Armenian" w:cs="Arial"/>
                <w:sz w:val="16"/>
                <w:szCs w:val="16"/>
              </w:rPr>
              <w:t xml:space="preserve"> </w:t>
            </w:r>
            <w:r w:rsidRPr="00864299">
              <w:rPr>
                <w:rFonts w:ascii="Arial" w:hAnsi="Arial" w:cs="Arial"/>
                <w:sz w:val="16"/>
                <w:szCs w:val="16"/>
              </w:rPr>
              <w:t>ծածկույթի</w:t>
            </w:r>
            <w:r w:rsidRPr="00864299">
              <w:rPr>
                <w:rFonts w:ascii="Arial Armenian" w:hAnsi="Arial Armenian" w:cs="Arial"/>
                <w:sz w:val="16"/>
                <w:szCs w:val="16"/>
              </w:rPr>
              <w:t xml:space="preserve"> </w:t>
            </w:r>
            <w:r w:rsidRPr="00864299">
              <w:rPr>
                <w:rFonts w:ascii="Arial" w:hAnsi="Arial" w:cs="Arial"/>
                <w:sz w:val="16"/>
                <w:szCs w:val="16"/>
              </w:rPr>
              <w:t>պատրաստում</w:t>
            </w:r>
            <w:r w:rsidRPr="00864299">
              <w:rPr>
                <w:rFonts w:ascii="Arial Armenian" w:hAnsi="Arial Armenian" w:cs="Arial"/>
                <w:sz w:val="16"/>
                <w:szCs w:val="16"/>
              </w:rPr>
              <w:t xml:space="preserve"> 5</w:t>
            </w:r>
            <w:r w:rsidRPr="00864299">
              <w:rPr>
                <w:rFonts w:ascii="Arial" w:hAnsi="Arial" w:cs="Arial"/>
                <w:sz w:val="16"/>
                <w:szCs w:val="16"/>
              </w:rPr>
              <w:t>սմ</w:t>
            </w:r>
            <w:r w:rsidRPr="00864299">
              <w:rPr>
                <w:rFonts w:ascii="Arial Armenian" w:hAnsi="Arial Armenian" w:cs="Arial"/>
                <w:sz w:val="16"/>
                <w:szCs w:val="16"/>
              </w:rPr>
              <w:t xml:space="preserve"> </w:t>
            </w:r>
            <w:r w:rsidRPr="00864299">
              <w:rPr>
                <w:rFonts w:ascii="Arial" w:hAnsi="Arial" w:cs="Arial"/>
                <w:sz w:val="16"/>
                <w:szCs w:val="16"/>
              </w:rPr>
              <w:t>հաստությամբ</w:t>
            </w:r>
            <w:r w:rsidRPr="00864299">
              <w:rPr>
                <w:rFonts w:ascii="Arial Armenian" w:hAnsi="Arial Armenian" w:cs="Arial"/>
                <w:sz w:val="16"/>
                <w:szCs w:val="16"/>
              </w:rPr>
              <w:t xml:space="preserve"> </w:t>
            </w:r>
            <w:r w:rsidRPr="00864299">
              <w:rPr>
                <w:rFonts w:ascii="Arial" w:hAnsi="Arial" w:cs="Arial"/>
                <w:sz w:val="16"/>
                <w:szCs w:val="16"/>
              </w:rPr>
              <w:t>Բ</w:t>
            </w:r>
            <w:r w:rsidRPr="00864299">
              <w:rPr>
                <w:rFonts w:ascii="Arial Armenian" w:hAnsi="Arial Armenian" w:cs="Arial"/>
                <w:sz w:val="16"/>
                <w:szCs w:val="16"/>
              </w:rPr>
              <w:t xml:space="preserve"> </w:t>
            </w:r>
            <w:r w:rsidRPr="00864299">
              <w:rPr>
                <w:rFonts w:ascii="Arial" w:hAnsi="Arial" w:cs="Arial"/>
                <w:sz w:val="16"/>
                <w:szCs w:val="16"/>
              </w:rPr>
              <w:t>տիպի</w:t>
            </w:r>
            <w:r w:rsidRPr="00864299">
              <w:rPr>
                <w:rFonts w:ascii="Arial Armenian" w:hAnsi="Arial Armenian" w:cs="Arial"/>
                <w:sz w:val="16"/>
                <w:szCs w:val="16"/>
              </w:rPr>
              <w:t>/</w:t>
            </w:r>
            <w:r w:rsidRPr="00864299">
              <w:rPr>
                <w:rFonts w:ascii="Arial" w:hAnsi="Arial" w:cs="Arial"/>
                <w:sz w:val="16"/>
                <w:szCs w:val="16"/>
              </w:rPr>
              <w:t>ներառյալ</w:t>
            </w:r>
            <w:r w:rsidRPr="00864299">
              <w:rPr>
                <w:rFonts w:ascii="Arial Armenian" w:hAnsi="Arial Armenian" w:cs="Arial"/>
                <w:sz w:val="16"/>
                <w:szCs w:val="16"/>
              </w:rPr>
              <w:t xml:space="preserve"> </w:t>
            </w:r>
            <w:r w:rsidRPr="00864299">
              <w:rPr>
                <w:rFonts w:ascii="Arial" w:hAnsi="Arial" w:cs="Arial"/>
                <w:sz w:val="16"/>
                <w:szCs w:val="16"/>
              </w:rPr>
              <w:t>իջատեղին</w:t>
            </w:r>
            <w:r w:rsidRPr="00864299">
              <w:rPr>
                <w:rFonts w:ascii="Arial Armenian" w:hAnsi="Arial Armenian" w:cs="Arial"/>
                <w:sz w:val="16"/>
                <w:szCs w:val="16"/>
              </w:rPr>
              <w:t>/</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9BAE5D" w14:textId="77777777" w:rsidR="00864299" w:rsidRPr="00864299" w:rsidRDefault="00864299" w:rsidP="00864299">
            <w:pPr>
              <w:jc w:val="center"/>
              <w:rPr>
                <w:rFonts w:ascii="Arial Armenian" w:hAnsi="Arial Armenian" w:cs="Arial"/>
                <w:sz w:val="16"/>
                <w:szCs w:val="16"/>
              </w:rPr>
            </w:pPr>
            <w:r w:rsidRPr="00864299">
              <w:rPr>
                <w:rFonts w:ascii="Arial" w:hAnsi="Arial" w:cs="Arial"/>
                <w:sz w:val="16"/>
                <w:szCs w:val="16"/>
              </w:rPr>
              <w:t>մ</w:t>
            </w:r>
            <w:r w:rsidRPr="00864299">
              <w:rPr>
                <w:rFonts w:ascii="Arial Armenian" w:hAnsi="Arial Armenian" w:cs="Arial"/>
                <w:sz w:val="16"/>
                <w:szCs w:val="16"/>
                <w:vertAlign w:val="superscript"/>
              </w:rPr>
              <w:t>2</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7CFEB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926.0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4F05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5.167</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56AD1"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4784.865</w:t>
            </w:r>
          </w:p>
        </w:tc>
      </w:tr>
      <w:tr w:rsidR="00864299" w:rsidRPr="00864299" w14:paraId="55458ED8" w14:textId="77777777" w:rsidTr="00DE3569">
        <w:trPr>
          <w:trHeight w:val="255"/>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047E5" w14:textId="77777777" w:rsidR="00864299" w:rsidRPr="00864299" w:rsidRDefault="00864299" w:rsidP="00864299">
            <w:pPr>
              <w:rPr>
                <w:rFonts w:ascii="Arial Armenian" w:hAnsi="Arial Armenian" w:cs="Arial"/>
                <w:sz w:val="16"/>
                <w:szCs w:val="16"/>
              </w:rPr>
            </w:pPr>
            <w:r w:rsidRPr="00864299">
              <w:rPr>
                <w:rFonts w:ascii="Arial Armenian" w:hAnsi="Arial Armenian" w:cs="Arial"/>
                <w:sz w:val="16"/>
                <w:szCs w:val="16"/>
              </w:rPr>
              <w:t>10</w:t>
            </w:r>
          </w:p>
        </w:tc>
        <w:tc>
          <w:tcPr>
            <w:tcW w:w="4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C2F941" w14:textId="77777777" w:rsidR="00864299" w:rsidRPr="00864299" w:rsidRDefault="00864299" w:rsidP="00864299">
            <w:pPr>
              <w:rPr>
                <w:rFonts w:ascii="Arial Armenian" w:hAnsi="Arial Armenian" w:cs="Arial"/>
                <w:sz w:val="16"/>
                <w:szCs w:val="16"/>
              </w:rPr>
            </w:pPr>
            <w:r w:rsidRPr="00864299">
              <w:rPr>
                <w:rFonts w:ascii="Arial" w:hAnsi="Arial" w:cs="Arial"/>
                <w:sz w:val="16"/>
                <w:szCs w:val="16"/>
              </w:rPr>
              <w:t>Կողնակների</w:t>
            </w:r>
            <w:r w:rsidRPr="00864299">
              <w:rPr>
                <w:rFonts w:ascii="Arial Armenian" w:hAnsi="Arial Armenian" w:cs="Arial"/>
                <w:sz w:val="16"/>
                <w:szCs w:val="16"/>
              </w:rPr>
              <w:t xml:space="preserve"> </w:t>
            </w:r>
            <w:r w:rsidRPr="00864299">
              <w:rPr>
                <w:rFonts w:ascii="Arial" w:hAnsi="Arial" w:cs="Arial"/>
                <w:sz w:val="16"/>
                <w:szCs w:val="16"/>
              </w:rPr>
              <w:t>լրացում</w:t>
            </w:r>
            <w:r w:rsidRPr="00864299">
              <w:rPr>
                <w:rFonts w:ascii="Arial Armenian" w:hAnsi="Arial Armenian" w:cs="Arial"/>
                <w:sz w:val="16"/>
                <w:szCs w:val="16"/>
              </w:rPr>
              <w:t xml:space="preserve"> </w:t>
            </w:r>
            <w:r w:rsidRPr="00864299">
              <w:rPr>
                <w:rFonts w:ascii="Arial" w:hAnsi="Arial" w:cs="Arial"/>
                <w:sz w:val="16"/>
                <w:szCs w:val="16"/>
              </w:rPr>
              <w:t>ավազակոպիճով</w:t>
            </w:r>
            <w:r w:rsidRPr="00864299">
              <w:rPr>
                <w:rFonts w:ascii="Arial Armenian" w:hAnsi="Arial Armenian" w:cs="Arial"/>
                <w:sz w:val="16"/>
                <w:szCs w:val="16"/>
              </w:rPr>
              <w:t xml:space="preserve"> h=10</w:t>
            </w:r>
            <w:r w:rsidRPr="00864299">
              <w:rPr>
                <w:rFonts w:ascii="Arial" w:hAnsi="Arial" w:cs="Arial"/>
                <w:sz w:val="16"/>
                <w:szCs w:val="16"/>
              </w:rPr>
              <w:t>սմ</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1087C"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100</w:t>
            </w:r>
            <w:r w:rsidRPr="00864299">
              <w:rPr>
                <w:rFonts w:ascii="Arial" w:hAnsi="Arial" w:cs="Arial"/>
                <w:sz w:val="16"/>
                <w:szCs w:val="16"/>
              </w:rPr>
              <w:t>մ</w:t>
            </w:r>
            <w:r w:rsidRPr="00864299">
              <w:rPr>
                <w:rFonts w:ascii="Calibri" w:hAnsi="Calibri" w:cs="Calibri"/>
                <w:sz w:val="16"/>
                <w:szCs w:val="16"/>
              </w:rPr>
              <w:t>²</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F36AA"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2.62</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10BBF"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48.030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C7F1E" w14:textId="77777777" w:rsidR="00864299" w:rsidRPr="00864299" w:rsidRDefault="00864299" w:rsidP="00864299">
            <w:pPr>
              <w:jc w:val="center"/>
              <w:rPr>
                <w:rFonts w:ascii="Arial Armenian" w:hAnsi="Arial Armenian" w:cs="Arial"/>
                <w:sz w:val="16"/>
                <w:szCs w:val="16"/>
              </w:rPr>
            </w:pPr>
            <w:r w:rsidRPr="00864299">
              <w:rPr>
                <w:rFonts w:ascii="Arial Armenian" w:hAnsi="Arial Armenian" w:cs="Arial"/>
                <w:sz w:val="16"/>
                <w:szCs w:val="16"/>
              </w:rPr>
              <w:t>125.839</w:t>
            </w:r>
          </w:p>
        </w:tc>
      </w:tr>
      <w:tr w:rsidR="00864299" w:rsidRPr="00864299" w14:paraId="2B65B6D0" w14:textId="77777777" w:rsidTr="00DE3569">
        <w:trPr>
          <w:trHeight w:val="300"/>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5D280" w14:textId="77777777" w:rsidR="00864299" w:rsidRPr="00864299" w:rsidRDefault="00864299" w:rsidP="00864299">
            <w:pPr>
              <w:rPr>
                <w:rFonts w:ascii="Arial Armenian" w:hAnsi="Arial Armenian" w:cs="Arial"/>
              </w:rPr>
            </w:pPr>
            <w:r w:rsidRPr="00864299">
              <w:rPr>
                <w:rFonts w:ascii="Arial Armenian" w:hAnsi="Arial Armenian" w:cs="Arial"/>
              </w:rPr>
              <w:lastRenderedPageBreak/>
              <w:t> </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70E97720"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478C05C7"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61C68692"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182582BB"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721504CA" w14:textId="77777777" w:rsidR="00864299" w:rsidRPr="00864299" w:rsidRDefault="00864299" w:rsidP="00864299">
            <w:pPr>
              <w:jc w:val="center"/>
              <w:rPr>
                <w:rFonts w:ascii="Arial Armenian" w:hAnsi="Arial Armenian" w:cs="Arial"/>
                <w:b/>
                <w:bCs/>
              </w:rPr>
            </w:pPr>
            <w:r w:rsidRPr="00864299">
              <w:rPr>
                <w:rFonts w:ascii="Arial Armenian" w:hAnsi="Arial Armenian" w:cs="Arial"/>
                <w:b/>
                <w:bCs/>
              </w:rPr>
              <w:t>9732.11</w:t>
            </w:r>
          </w:p>
        </w:tc>
      </w:tr>
      <w:tr w:rsidR="00864299" w:rsidRPr="00864299" w14:paraId="4C0131E1" w14:textId="77777777" w:rsidTr="00DE3569">
        <w:trPr>
          <w:trHeight w:val="30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8232619"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nil"/>
              <w:left w:val="nil"/>
              <w:bottom w:val="single" w:sz="4" w:space="0" w:color="auto"/>
              <w:right w:val="single" w:sz="4" w:space="0" w:color="auto"/>
            </w:tcBorders>
            <w:shd w:val="clear" w:color="auto" w:fill="auto"/>
            <w:vAlign w:val="center"/>
            <w:hideMark/>
          </w:tcPr>
          <w:p w14:paraId="7779736E"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r w:rsidRPr="00864299">
              <w:rPr>
                <w:rFonts w:ascii="Arial" w:hAnsi="Arial" w:cs="Arial"/>
                <w:b/>
                <w:bCs/>
                <w:sz w:val="22"/>
                <w:szCs w:val="22"/>
              </w:rPr>
              <w:t>հազ</w:t>
            </w:r>
            <w:r w:rsidRPr="00864299">
              <w:rPr>
                <w:rFonts w:ascii="Arial Armenian" w:hAnsi="Arial Armenian" w:cs="Arial"/>
                <w:b/>
                <w:bCs/>
                <w:sz w:val="22"/>
                <w:szCs w:val="22"/>
              </w:rPr>
              <w:t>.</w:t>
            </w:r>
            <w:r w:rsidRPr="00864299">
              <w:rPr>
                <w:rFonts w:ascii="Arial" w:hAnsi="Arial" w:cs="Arial"/>
                <w:b/>
                <w:bCs/>
                <w:sz w:val="22"/>
                <w:szCs w:val="22"/>
              </w:rPr>
              <w:t>դրամ</w:t>
            </w:r>
            <w:r w:rsidRPr="00864299">
              <w:rPr>
                <w:rFonts w:ascii="Arial Armenian" w:hAnsi="Arial Armenian" w:cs="Arial"/>
                <w:b/>
                <w:bCs/>
                <w:sz w:val="22"/>
                <w:szCs w:val="22"/>
              </w:rPr>
              <w:t>/</w:t>
            </w:r>
          </w:p>
        </w:tc>
        <w:tc>
          <w:tcPr>
            <w:tcW w:w="820" w:type="dxa"/>
            <w:tcBorders>
              <w:top w:val="nil"/>
              <w:left w:val="nil"/>
              <w:bottom w:val="single" w:sz="4" w:space="0" w:color="auto"/>
              <w:right w:val="single" w:sz="4" w:space="0" w:color="auto"/>
            </w:tcBorders>
            <w:shd w:val="clear" w:color="auto" w:fill="auto"/>
            <w:vAlign w:val="center"/>
            <w:hideMark/>
          </w:tcPr>
          <w:p w14:paraId="094E47F6" w14:textId="77777777" w:rsidR="00864299" w:rsidRPr="00864299" w:rsidRDefault="00864299" w:rsidP="00864299">
            <w:pPr>
              <w:jc w:val="center"/>
              <w:rPr>
                <w:rFonts w:ascii="Arial Armenian" w:hAnsi="Arial Armenian" w:cs="Arial"/>
                <w:b/>
                <w:bCs/>
                <w:sz w:val="22"/>
                <w:szCs w:val="22"/>
              </w:rPr>
            </w:pPr>
            <w:r w:rsidRPr="00864299">
              <w:rPr>
                <w:rFonts w:ascii="Arial Armenian" w:hAnsi="Arial Armenian" w:cs="Arial"/>
                <w:b/>
                <w:bCs/>
                <w:sz w:val="22"/>
                <w:szCs w:val="22"/>
              </w:rPr>
              <w:t> </w:t>
            </w:r>
          </w:p>
        </w:tc>
        <w:tc>
          <w:tcPr>
            <w:tcW w:w="940" w:type="dxa"/>
            <w:tcBorders>
              <w:top w:val="nil"/>
              <w:left w:val="nil"/>
              <w:bottom w:val="single" w:sz="4" w:space="0" w:color="auto"/>
              <w:right w:val="single" w:sz="4" w:space="0" w:color="auto"/>
            </w:tcBorders>
            <w:shd w:val="clear" w:color="auto" w:fill="auto"/>
            <w:vAlign w:val="center"/>
            <w:hideMark/>
          </w:tcPr>
          <w:p w14:paraId="1B2B6BBB" w14:textId="77777777" w:rsidR="00864299" w:rsidRPr="00864299" w:rsidRDefault="00864299" w:rsidP="00864299">
            <w:pPr>
              <w:rPr>
                <w:rFonts w:ascii="Arial Armenian" w:hAnsi="Arial Armenian" w:cs="Arial"/>
                <w:b/>
                <w:bCs/>
              </w:rPr>
            </w:pPr>
            <w:r w:rsidRPr="00864299">
              <w:rPr>
                <w:rFonts w:ascii="Arial Armenian" w:hAnsi="Arial Armenian" w:cs="Arial"/>
                <w:b/>
                <w:bCs/>
              </w:rPr>
              <w:t> </w:t>
            </w:r>
          </w:p>
        </w:tc>
        <w:tc>
          <w:tcPr>
            <w:tcW w:w="1360" w:type="dxa"/>
            <w:tcBorders>
              <w:top w:val="nil"/>
              <w:left w:val="nil"/>
              <w:bottom w:val="single" w:sz="4" w:space="0" w:color="auto"/>
              <w:right w:val="single" w:sz="4" w:space="0" w:color="auto"/>
            </w:tcBorders>
            <w:shd w:val="clear" w:color="auto" w:fill="auto"/>
            <w:vAlign w:val="center"/>
            <w:hideMark/>
          </w:tcPr>
          <w:p w14:paraId="6BD0A3B9" w14:textId="77777777" w:rsidR="00864299" w:rsidRPr="00864299" w:rsidRDefault="00864299" w:rsidP="00864299">
            <w:pPr>
              <w:rPr>
                <w:rFonts w:ascii="Arial Armenian" w:hAnsi="Arial Armenian" w:cs="Arial"/>
                <w:b/>
                <w:bCs/>
                <w:sz w:val="22"/>
                <w:szCs w:val="22"/>
              </w:rPr>
            </w:pPr>
            <w:r w:rsidRPr="00864299">
              <w:rPr>
                <w:rFonts w:ascii="Arial Armenian" w:hAnsi="Arial Armenian" w:cs="Arial"/>
                <w:b/>
                <w:bCs/>
                <w:sz w:val="22"/>
                <w:szCs w:val="22"/>
              </w:rPr>
              <w:t> </w:t>
            </w:r>
          </w:p>
        </w:tc>
        <w:tc>
          <w:tcPr>
            <w:tcW w:w="1540" w:type="dxa"/>
            <w:tcBorders>
              <w:top w:val="nil"/>
              <w:left w:val="nil"/>
              <w:bottom w:val="single" w:sz="4" w:space="0" w:color="auto"/>
              <w:right w:val="single" w:sz="4" w:space="0" w:color="auto"/>
            </w:tcBorders>
            <w:shd w:val="clear" w:color="auto" w:fill="auto"/>
            <w:vAlign w:val="center"/>
            <w:hideMark/>
          </w:tcPr>
          <w:p w14:paraId="3E25D24A" w14:textId="77777777" w:rsidR="00864299" w:rsidRPr="00864299" w:rsidRDefault="00864299" w:rsidP="00864299">
            <w:pPr>
              <w:jc w:val="center"/>
              <w:rPr>
                <w:rFonts w:ascii="Arial Armenian" w:hAnsi="Arial Armenian" w:cs="Arial"/>
                <w:b/>
                <w:bCs/>
                <w:sz w:val="22"/>
                <w:szCs w:val="22"/>
              </w:rPr>
            </w:pPr>
            <w:r w:rsidRPr="00864299">
              <w:rPr>
                <w:rFonts w:ascii="Arial Armenian" w:hAnsi="Arial Armenian" w:cs="Arial"/>
                <w:b/>
                <w:bCs/>
                <w:sz w:val="22"/>
                <w:szCs w:val="22"/>
              </w:rPr>
              <w:t>129912.972</w:t>
            </w:r>
          </w:p>
        </w:tc>
      </w:tr>
      <w:tr w:rsidR="00864299" w:rsidRPr="00864299" w14:paraId="5B6F60A7" w14:textId="77777777" w:rsidTr="00DE3569">
        <w:trPr>
          <w:trHeight w:val="30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4E36C23"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nil"/>
              <w:left w:val="nil"/>
              <w:bottom w:val="single" w:sz="4" w:space="0" w:color="auto"/>
              <w:right w:val="single" w:sz="4" w:space="0" w:color="auto"/>
            </w:tcBorders>
            <w:shd w:val="clear" w:color="auto" w:fill="auto"/>
            <w:vAlign w:val="center"/>
            <w:hideMark/>
          </w:tcPr>
          <w:p w14:paraId="03B86E09"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ԱԱՀ</w:t>
            </w:r>
            <w:r w:rsidRPr="00864299">
              <w:rPr>
                <w:rFonts w:ascii="Arial Armenian" w:hAnsi="Arial Armenian" w:cs="Arial"/>
                <w:b/>
                <w:bCs/>
                <w:sz w:val="22"/>
                <w:szCs w:val="22"/>
              </w:rPr>
              <w:t xml:space="preserve"> </w:t>
            </w:r>
          </w:p>
        </w:tc>
        <w:tc>
          <w:tcPr>
            <w:tcW w:w="820" w:type="dxa"/>
            <w:tcBorders>
              <w:top w:val="nil"/>
              <w:left w:val="nil"/>
              <w:bottom w:val="single" w:sz="4" w:space="0" w:color="auto"/>
              <w:right w:val="single" w:sz="4" w:space="0" w:color="auto"/>
            </w:tcBorders>
            <w:shd w:val="clear" w:color="auto" w:fill="auto"/>
            <w:vAlign w:val="center"/>
            <w:hideMark/>
          </w:tcPr>
          <w:p w14:paraId="5561F149" w14:textId="77777777" w:rsidR="00864299" w:rsidRPr="00864299" w:rsidRDefault="00864299" w:rsidP="00864299">
            <w:pPr>
              <w:jc w:val="right"/>
              <w:rPr>
                <w:rFonts w:ascii="Arial Armenian" w:hAnsi="Arial Armenian" w:cs="Arial"/>
                <w:b/>
                <w:bCs/>
                <w:sz w:val="22"/>
                <w:szCs w:val="22"/>
              </w:rPr>
            </w:pPr>
            <w:r w:rsidRPr="00864299">
              <w:rPr>
                <w:rFonts w:ascii="Arial Armenian" w:hAnsi="Arial Armenian" w:cs="Arial"/>
                <w:b/>
                <w:bCs/>
                <w:sz w:val="22"/>
                <w:szCs w:val="22"/>
              </w:rPr>
              <w:t>20%</w:t>
            </w:r>
          </w:p>
        </w:tc>
        <w:tc>
          <w:tcPr>
            <w:tcW w:w="940" w:type="dxa"/>
            <w:tcBorders>
              <w:top w:val="nil"/>
              <w:left w:val="nil"/>
              <w:bottom w:val="single" w:sz="4" w:space="0" w:color="auto"/>
              <w:right w:val="single" w:sz="4" w:space="0" w:color="auto"/>
            </w:tcBorders>
            <w:shd w:val="clear" w:color="auto" w:fill="auto"/>
            <w:vAlign w:val="center"/>
            <w:hideMark/>
          </w:tcPr>
          <w:p w14:paraId="29726931" w14:textId="77777777" w:rsidR="00864299" w:rsidRPr="00864299" w:rsidRDefault="00864299" w:rsidP="00864299">
            <w:pPr>
              <w:rPr>
                <w:rFonts w:ascii="Arial Armenian" w:hAnsi="Arial Armenian" w:cs="Arial"/>
                <w:b/>
                <w:bCs/>
                <w:sz w:val="22"/>
                <w:szCs w:val="22"/>
              </w:rPr>
            </w:pPr>
            <w:r w:rsidRPr="00864299">
              <w:rPr>
                <w:rFonts w:ascii="Arial Armenian" w:hAnsi="Arial Armenian" w:cs="Arial"/>
                <w:b/>
                <w:bCs/>
                <w:sz w:val="22"/>
                <w:szCs w:val="22"/>
              </w:rPr>
              <w:t> </w:t>
            </w:r>
          </w:p>
        </w:tc>
        <w:tc>
          <w:tcPr>
            <w:tcW w:w="1360" w:type="dxa"/>
            <w:tcBorders>
              <w:top w:val="nil"/>
              <w:left w:val="nil"/>
              <w:bottom w:val="single" w:sz="4" w:space="0" w:color="auto"/>
              <w:right w:val="single" w:sz="4" w:space="0" w:color="auto"/>
            </w:tcBorders>
            <w:shd w:val="clear" w:color="auto" w:fill="auto"/>
            <w:vAlign w:val="center"/>
            <w:hideMark/>
          </w:tcPr>
          <w:p w14:paraId="253A5751" w14:textId="77777777" w:rsidR="00864299" w:rsidRPr="00864299" w:rsidRDefault="00864299" w:rsidP="00864299">
            <w:pPr>
              <w:rPr>
                <w:rFonts w:ascii="Arial Armenian" w:hAnsi="Arial Armenian" w:cs="Arial"/>
                <w:b/>
                <w:bCs/>
                <w:sz w:val="22"/>
                <w:szCs w:val="22"/>
              </w:rPr>
            </w:pPr>
            <w:r w:rsidRPr="00864299">
              <w:rPr>
                <w:rFonts w:ascii="Arial Armenian" w:hAnsi="Arial Armenian" w:cs="Arial"/>
                <w:b/>
                <w:bCs/>
                <w:sz w:val="22"/>
                <w:szCs w:val="22"/>
              </w:rPr>
              <w:t> </w:t>
            </w:r>
          </w:p>
        </w:tc>
        <w:tc>
          <w:tcPr>
            <w:tcW w:w="1540" w:type="dxa"/>
            <w:tcBorders>
              <w:top w:val="nil"/>
              <w:left w:val="nil"/>
              <w:bottom w:val="single" w:sz="4" w:space="0" w:color="auto"/>
              <w:right w:val="single" w:sz="4" w:space="0" w:color="auto"/>
            </w:tcBorders>
            <w:shd w:val="clear" w:color="auto" w:fill="auto"/>
            <w:vAlign w:val="center"/>
            <w:hideMark/>
          </w:tcPr>
          <w:p w14:paraId="4A348216" w14:textId="77777777" w:rsidR="00864299" w:rsidRPr="00864299" w:rsidRDefault="00864299" w:rsidP="00864299">
            <w:pPr>
              <w:jc w:val="center"/>
              <w:rPr>
                <w:rFonts w:ascii="Arial Armenian" w:hAnsi="Arial Armenian" w:cs="Arial"/>
                <w:b/>
                <w:bCs/>
                <w:sz w:val="22"/>
                <w:szCs w:val="22"/>
              </w:rPr>
            </w:pPr>
            <w:r w:rsidRPr="00864299">
              <w:rPr>
                <w:rFonts w:ascii="Arial Armenian" w:hAnsi="Arial Armenian" w:cs="Arial"/>
                <w:b/>
                <w:bCs/>
                <w:sz w:val="22"/>
                <w:szCs w:val="22"/>
              </w:rPr>
              <w:t>25982.59</w:t>
            </w:r>
          </w:p>
        </w:tc>
      </w:tr>
      <w:tr w:rsidR="00864299" w:rsidRPr="00864299" w14:paraId="79D23308" w14:textId="77777777" w:rsidTr="00DE3569">
        <w:trPr>
          <w:trHeight w:val="300"/>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ADBDEA0" w14:textId="77777777" w:rsidR="00864299" w:rsidRPr="00864299" w:rsidRDefault="00864299" w:rsidP="00864299">
            <w:pPr>
              <w:rPr>
                <w:rFonts w:ascii="Arial Armenian" w:hAnsi="Arial Armenian" w:cs="Arial"/>
              </w:rPr>
            </w:pPr>
            <w:r w:rsidRPr="00864299">
              <w:rPr>
                <w:rFonts w:ascii="Arial Armenian" w:hAnsi="Arial Armenian" w:cs="Arial"/>
              </w:rPr>
              <w:t> </w:t>
            </w:r>
          </w:p>
        </w:tc>
        <w:tc>
          <w:tcPr>
            <w:tcW w:w="4660" w:type="dxa"/>
            <w:tcBorders>
              <w:top w:val="nil"/>
              <w:left w:val="nil"/>
              <w:bottom w:val="single" w:sz="4" w:space="0" w:color="auto"/>
              <w:right w:val="single" w:sz="4" w:space="0" w:color="auto"/>
            </w:tcBorders>
            <w:shd w:val="clear" w:color="auto" w:fill="auto"/>
            <w:vAlign w:val="center"/>
            <w:hideMark/>
          </w:tcPr>
          <w:p w14:paraId="3FF898E9" w14:textId="77777777" w:rsidR="00864299" w:rsidRPr="00864299" w:rsidRDefault="00864299" w:rsidP="00864299">
            <w:pPr>
              <w:rPr>
                <w:rFonts w:ascii="Arial Armenian" w:hAnsi="Arial Armenian" w:cs="Arial"/>
                <w:b/>
                <w:bCs/>
                <w:sz w:val="22"/>
                <w:szCs w:val="22"/>
              </w:rPr>
            </w:pPr>
            <w:r w:rsidRPr="00864299">
              <w:rPr>
                <w:rFonts w:ascii="Arial" w:hAnsi="Arial" w:cs="Arial"/>
                <w:b/>
                <w:bCs/>
                <w:sz w:val="22"/>
                <w:szCs w:val="22"/>
              </w:rPr>
              <w:t>Ընդամենը</w:t>
            </w:r>
            <w:r w:rsidRPr="00864299">
              <w:rPr>
                <w:rFonts w:ascii="Arial Armenian" w:hAnsi="Arial Armenian" w:cs="Arial"/>
                <w:b/>
                <w:bCs/>
                <w:sz w:val="22"/>
                <w:szCs w:val="22"/>
              </w:rPr>
              <w:t xml:space="preserve">  /</w:t>
            </w:r>
            <w:r w:rsidRPr="00864299">
              <w:rPr>
                <w:rFonts w:ascii="Arial" w:hAnsi="Arial" w:cs="Arial"/>
                <w:b/>
                <w:bCs/>
                <w:sz w:val="22"/>
                <w:szCs w:val="22"/>
              </w:rPr>
              <w:t>հազ</w:t>
            </w:r>
            <w:r w:rsidRPr="00864299">
              <w:rPr>
                <w:rFonts w:ascii="Arial Armenian" w:hAnsi="Arial Armenian" w:cs="Arial"/>
                <w:b/>
                <w:bCs/>
                <w:sz w:val="22"/>
                <w:szCs w:val="22"/>
              </w:rPr>
              <w:t>.</w:t>
            </w:r>
            <w:r w:rsidRPr="00864299">
              <w:rPr>
                <w:rFonts w:ascii="Arial" w:hAnsi="Arial" w:cs="Arial"/>
                <w:b/>
                <w:bCs/>
                <w:sz w:val="22"/>
                <w:szCs w:val="22"/>
              </w:rPr>
              <w:t>դրամ</w:t>
            </w:r>
            <w:r w:rsidRPr="00864299">
              <w:rPr>
                <w:rFonts w:ascii="Arial Armenian" w:hAnsi="Arial Armenian" w:cs="Arial"/>
                <w:b/>
                <w:bCs/>
                <w:sz w:val="22"/>
                <w:szCs w:val="22"/>
              </w:rPr>
              <w:t>/</w:t>
            </w:r>
          </w:p>
        </w:tc>
        <w:tc>
          <w:tcPr>
            <w:tcW w:w="820" w:type="dxa"/>
            <w:tcBorders>
              <w:top w:val="nil"/>
              <w:left w:val="nil"/>
              <w:bottom w:val="single" w:sz="4" w:space="0" w:color="auto"/>
              <w:right w:val="single" w:sz="4" w:space="0" w:color="auto"/>
            </w:tcBorders>
            <w:shd w:val="clear" w:color="auto" w:fill="auto"/>
            <w:vAlign w:val="center"/>
            <w:hideMark/>
          </w:tcPr>
          <w:p w14:paraId="3F0EF4FE" w14:textId="77777777" w:rsidR="00864299" w:rsidRPr="00864299" w:rsidRDefault="00864299" w:rsidP="00864299">
            <w:pPr>
              <w:rPr>
                <w:rFonts w:ascii="Arial Armenian" w:hAnsi="Arial Armenian" w:cs="Arial"/>
                <w:b/>
                <w:bCs/>
                <w:sz w:val="22"/>
                <w:szCs w:val="22"/>
              </w:rPr>
            </w:pPr>
            <w:r w:rsidRPr="00864299">
              <w:rPr>
                <w:rFonts w:ascii="Arial Armenian" w:hAnsi="Arial Armenian" w:cs="Arial"/>
                <w:b/>
                <w:bCs/>
                <w:sz w:val="22"/>
                <w:szCs w:val="22"/>
              </w:rPr>
              <w:t> </w:t>
            </w:r>
          </w:p>
        </w:tc>
        <w:tc>
          <w:tcPr>
            <w:tcW w:w="940" w:type="dxa"/>
            <w:tcBorders>
              <w:top w:val="nil"/>
              <w:left w:val="nil"/>
              <w:bottom w:val="single" w:sz="4" w:space="0" w:color="auto"/>
              <w:right w:val="single" w:sz="4" w:space="0" w:color="auto"/>
            </w:tcBorders>
            <w:shd w:val="clear" w:color="auto" w:fill="auto"/>
            <w:vAlign w:val="center"/>
            <w:hideMark/>
          </w:tcPr>
          <w:p w14:paraId="3BD97FA7" w14:textId="77777777" w:rsidR="00864299" w:rsidRPr="00864299" w:rsidRDefault="00864299" w:rsidP="00864299">
            <w:pPr>
              <w:rPr>
                <w:rFonts w:ascii="Arial Armenian" w:hAnsi="Arial Armenian" w:cs="Arial"/>
                <w:b/>
                <w:bCs/>
                <w:sz w:val="22"/>
                <w:szCs w:val="22"/>
              </w:rPr>
            </w:pPr>
            <w:r w:rsidRPr="00864299">
              <w:rPr>
                <w:rFonts w:ascii="Arial Armenian" w:hAnsi="Arial Armenian" w:cs="Arial"/>
                <w:b/>
                <w:bCs/>
                <w:sz w:val="22"/>
                <w:szCs w:val="22"/>
              </w:rPr>
              <w:t> </w:t>
            </w:r>
          </w:p>
        </w:tc>
        <w:tc>
          <w:tcPr>
            <w:tcW w:w="1360" w:type="dxa"/>
            <w:tcBorders>
              <w:top w:val="nil"/>
              <w:left w:val="nil"/>
              <w:bottom w:val="single" w:sz="4" w:space="0" w:color="auto"/>
              <w:right w:val="single" w:sz="4" w:space="0" w:color="auto"/>
            </w:tcBorders>
            <w:shd w:val="clear" w:color="auto" w:fill="auto"/>
            <w:vAlign w:val="center"/>
            <w:hideMark/>
          </w:tcPr>
          <w:p w14:paraId="2202F92B" w14:textId="77777777" w:rsidR="00864299" w:rsidRPr="00864299" w:rsidRDefault="00864299" w:rsidP="00864299">
            <w:pPr>
              <w:rPr>
                <w:rFonts w:ascii="Arial Armenian" w:hAnsi="Arial Armenian" w:cs="Arial"/>
                <w:b/>
                <w:bCs/>
                <w:sz w:val="22"/>
                <w:szCs w:val="22"/>
              </w:rPr>
            </w:pPr>
            <w:r w:rsidRPr="00864299">
              <w:rPr>
                <w:rFonts w:ascii="Arial Armenian" w:hAnsi="Arial Armenian" w:cs="Arial"/>
                <w:b/>
                <w:bCs/>
                <w:sz w:val="22"/>
                <w:szCs w:val="22"/>
              </w:rPr>
              <w:t> </w:t>
            </w:r>
          </w:p>
        </w:tc>
        <w:tc>
          <w:tcPr>
            <w:tcW w:w="1540" w:type="dxa"/>
            <w:tcBorders>
              <w:top w:val="nil"/>
              <w:left w:val="nil"/>
              <w:bottom w:val="single" w:sz="4" w:space="0" w:color="auto"/>
              <w:right w:val="single" w:sz="4" w:space="0" w:color="auto"/>
            </w:tcBorders>
            <w:shd w:val="clear" w:color="auto" w:fill="auto"/>
            <w:vAlign w:val="center"/>
            <w:hideMark/>
          </w:tcPr>
          <w:p w14:paraId="671DB5BE" w14:textId="77777777" w:rsidR="00864299" w:rsidRPr="00864299" w:rsidRDefault="00864299" w:rsidP="00864299">
            <w:pPr>
              <w:jc w:val="center"/>
              <w:rPr>
                <w:rFonts w:ascii="Arial Armenian" w:hAnsi="Arial Armenian" w:cs="Arial"/>
                <w:b/>
                <w:bCs/>
                <w:sz w:val="22"/>
                <w:szCs w:val="22"/>
              </w:rPr>
            </w:pPr>
            <w:r w:rsidRPr="00864299">
              <w:rPr>
                <w:rFonts w:ascii="Arial Armenian" w:hAnsi="Arial Armenian" w:cs="Arial"/>
                <w:b/>
                <w:bCs/>
                <w:sz w:val="22"/>
                <w:szCs w:val="22"/>
              </w:rPr>
              <w:t>155895.566</w:t>
            </w:r>
          </w:p>
        </w:tc>
      </w:tr>
    </w:tbl>
    <w:p w14:paraId="041A8814" w14:textId="77777777" w:rsidR="00F02279" w:rsidRPr="00E6597C" w:rsidRDefault="00F02279" w:rsidP="00F02279">
      <w:pPr>
        <w:ind w:firstLine="567"/>
        <w:jc w:val="right"/>
        <w:rPr>
          <w:rFonts w:ascii="GHEA Grapalat" w:hAnsi="GHEA Grapalat"/>
          <w:i/>
          <w:lang w:val="pt-BR"/>
        </w:rPr>
      </w:pPr>
    </w:p>
    <w:p w14:paraId="08E30E62" w14:textId="7402E857" w:rsidR="00F02279" w:rsidRPr="00DE3569" w:rsidRDefault="00F02279" w:rsidP="00DE3569">
      <w:pPr>
        <w:jc w:val="both"/>
        <w:rPr>
          <w:rFonts w:ascii="GHEA Grapalat" w:hAnsi="GHEA Grapalat"/>
          <w:i/>
          <w:lang w:val="pt-BR"/>
        </w:rPr>
      </w:pPr>
      <w:r w:rsidRPr="00E6597C">
        <w:rPr>
          <w:rFonts w:ascii="GHEA Grapalat" w:hAnsi="GHEA Grapalat" w:cs="Sylfaen"/>
          <w:sz w:val="22"/>
          <w:szCs w:val="22"/>
          <w:lang w:val="af-ZA"/>
        </w:rPr>
        <w:t xml:space="preserve">* Կապալառուն աշխատանքները կատարում է </w:t>
      </w:r>
      <w:r w:rsidR="00DE3569" w:rsidRPr="00DE3569">
        <w:rPr>
          <w:rFonts w:ascii="GHEA Grapalat" w:hAnsi="GHEA Grapalat" w:cs="Sylfaen"/>
          <w:sz w:val="22"/>
          <w:szCs w:val="22"/>
          <w:lang w:val="hy-AM"/>
        </w:rPr>
        <w:t>Ջրվեժ համայնքի Ջրվեժ, Ձորաղբյուր, Զովք բնակավայրերում</w:t>
      </w:r>
      <w:r w:rsidRPr="00DE3569">
        <w:rPr>
          <w:rFonts w:ascii="GHEA Grapalat" w:hAnsi="GHEA Grapalat" w:cs="Sylfaen"/>
          <w:sz w:val="22"/>
          <w:szCs w:val="22"/>
          <w:lang w:val="af-ZA"/>
        </w:rPr>
        <w:t xml:space="preserve"> հասցեում:</w:t>
      </w:r>
    </w:p>
    <w:p w14:paraId="09AB720A" w14:textId="77777777" w:rsidR="00F02279" w:rsidRPr="00DE3569" w:rsidRDefault="00F02279" w:rsidP="00DE3569">
      <w:pPr>
        <w:ind w:firstLine="567"/>
        <w:jc w:val="both"/>
        <w:rPr>
          <w:rFonts w:ascii="GHEA Grapalat" w:hAnsi="GHEA Grapalat"/>
          <w:i/>
          <w:lang w:val="pt-BR"/>
        </w:rPr>
      </w:pPr>
    </w:p>
    <w:p w14:paraId="11429219" w14:textId="4F0914FA" w:rsidR="00F02279" w:rsidRPr="00F920F7" w:rsidRDefault="00F920F7" w:rsidP="00F920F7">
      <w:pPr>
        <w:ind w:firstLine="567"/>
        <w:jc w:val="both"/>
        <w:rPr>
          <w:rFonts w:ascii="GHEA Grapalat" w:hAnsi="GHEA Grapalat"/>
          <w:i/>
          <w:lang w:val="pt-BR"/>
        </w:rPr>
      </w:pPr>
      <w:r>
        <w:rPr>
          <w:rFonts w:ascii="GHEA Grapalat" w:hAnsi="GHEA Grapalat"/>
          <w:b/>
          <w:sz w:val="20"/>
          <w:szCs w:val="20"/>
          <w:lang w:val="hy-AM" w:eastAsia="ru-RU"/>
        </w:rPr>
        <w:t xml:space="preserve">Լիցենզիա՝ </w:t>
      </w:r>
      <w:r>
        <w:rPr>
          <w:rFonts w:ascii="GHEA Grapalat" w:hAnsi="GHEA Grapalat"/>
          <w:b/>
          <w:sz w:val="20"/>
          <w:szCs w:val="20"/>
          <w:lang w:eastAsia="ru-RU"/>
        </w:rPr>
        <w:t>տրանսպորտային</w:t>
      </w:r>
      <w:r w:rsidRPr="00F920F7">
        <w:rPr>
          <w:rFonts w:ascii="GHEA Grapalat" w:hAnsi="GHEA Grapalat"/>
          <w:b/>
          <w:sz w:val="20"/>
          <w:szCs w:val="20"/>
          <w:lang w:val="pt-BR" w:eastAsia="ru-RU"/>
        </w:rPr>
        <w:t xml:space="preserve"> </w:t>
      </w:r>
      <w:r>
        <w:rPr>
          <w:rFonts w:ascii="GHEA Grapalat" w:hAnsi="GHEA Grapalat"/>
          <w:b/>
          <w:sz w:val="20"/>
          <w:szCs w:val="20"/>
          <w:lang w:eastAsia="ru-RU"/>
        </w:rPr>
        <w:t>ուղիներ</w:t>
      </w:r>
      <w:r w:rsidRPr="00F920F7">
        <w:rPr>
          <w:rFonts w:ascii="GHEA Grapalat" w:hAnsi="GHEA Grapalat"/>
          <w:b/>
          <w:sz w:val="20"/>
          <w:szCs w:val="20"/>
          <w:lang w:val="pt-BR" w:eastAsia="ru-RU"/>
        </w:rPr>
        <w:t xml:space="preserve"> (</w:t>
      </w:r>
      <w:r>
        <w:rPr>
          <w:rFonts w:ascii="GHEA Grapalat" w:hAnsi="GHEA Grapalat"/>
          <w:b/>
          <w:sz w:val="20"/>
          <w:szCs w:val="20"/>
          <w:lang w:eastAsia="ru-RU"/>
        </w:rPr>
        <w:t>ավտոմոբիլային</w:t>
      </w:r>
      <w:r w:rsidRPr="00F920F7">
        <w:rPr>
          <w:rFonts w:ascii="GHEA Grapalat" w:hAnsi="GHEA Grapalat"/>
          <w:b/>
          <w:sz w:val="20"/>
          <w:szCs w:val="20"/>
          <w:lang w:val="pt-BR" w:eastAsia="ru-RU"/>
        </w:rPr>
        <w:t xml:space="preserve"> </w:t>
      </w:r>
      <w:r>
        <w:rPr>
          <w:rFonts w:ascii="GHEA Grapalat" w:hAnsi="GHEA Grapalat"/>
          <w:b/>
          <w:sz w:val="20"/>
          <w:szCs w:val="20"/>
          <w:lang w:eastAsia="ru-RU"/>
        </w:rPr>
        <w:t>ճանապարհներ</w:t>
      </w:r>
      <w:r w:rsidRPr="00F920F7">
        <w:rPr>
          <w:rFonts w:ascii="GHEA Grapalat" w:hAnsi="GHEA Grapalat"/>
          <w:b/>
          <w:sz w:val="20"/>
          <w:szCs w:val="20"/>
          <w:lang w:val="pt-BR" w:eastAsia="ru-RU"/>
        </w:rPr>
        <w:t xml:space="preserve">, </w:t>
      </w:r>
      <w:r>
        <w:rPr>
          <w:rFonts w:ascii="GHEA Grapalat" w:hAnsi="GHEA Grapalat"/>
          <w:b/>
          <w:sz w:val="20"/>
          <w:szCs w:val="20"/>
          <w:lang w:eastAsia="ru-RU"/>
        </w:rPr>
        <w:t>երկաթուղային</w:t>
      </w:r>
      <w:r w:rsidRPr="00F920F7">
        <w:rPr>
          <w:rFonts w:ascii="GHEA Grapalat" w:hAnsi="GHEA Grapalat"/>
          <w:b/>
          <w:sz w:val="20"/>
          <w:szCs w:val="20"/>
          <w:lang w:val="pt-BR" w:eastAsia="ru-RU"/>
        </w:rPr>
        <w:t xml:space="preserve"> </w:t>
      </w:r>
      <w:r>
        <w:rPr>
          <w:rFonts w:ascii="GHEA Grapalat" w:hAnsi="GHEA Grapalat"/>
          <w:b/>
          <w:sz w:val="20"/>
          <w:szCs w:val="20"/>
          <w:lang w:eastAsia="ru-RU"/>
        </w:rPr>
        <w:t>գծեր</w:t>
      </w:r>
      <w:r w:rsidRPr="00F920F7">
        <w:rPr>
          <w:rFonts w:ascii="GHEA Grapalat" w:hAnsi="GHEA Grapalat"/>
          <w:b/>
          <w:sz w:val="20"/>
          <w:szCs w:val="20"/>
          <w:lang w:val="pt-BR" w:eastAsia="ru-RU"/>
        </w:rPr>
        <w:t xml:space="preserve"> </w:t>
      </w:r>
      <w:r>
        <w:rPr>
          <w:rFonts w:ascii="GHEA Grapalat" w:hAnsi="GHEA Grapalat"/>
          <w:b/>
          <w:sz w:val="20"/>
          <w:szCs w:val="20"/>
          <w:lang w:eastAsia="ru-RU"/>
        </w:rPr>
        <w:t>և</w:t>
      </w:r>
      <w:r w:rsidRPr="00F920F7">
        <w:rPr>
          <w:rFonts w:ascii="GHEA Grapalat" w:hAnsi="GHEA Grapalat"/>
          <w:b/>
          <w:sz w:val="20"/>
          <w:szCs w:val="20"/>
          <w:lang w:val="pt-BR" w:eastAsia="ru-RU"/>
        </w:rPr>
        <w:t xml:space="preserve"> </w:t>
      </w:r>
      <w:r>
        <w:rPr>
          <w:rFonts w:ascii="GHEA Grapalat" w:hAnsi="GHEA Grapalat"/>
          <w:b/>
          <w:sz w:val="20"/>
          <w:szCs w:val="20"/>
          <w:lang w:eastAsia="ru-RU"/>
        </w:rPr>
        <w:t>օդանավակայաններ</w:t>
      </w:r>
      <w:r w:rsidRPr="00F920F7">
        <w:rPr>
          <w:rFonts w:ascii="GHEA Grapalat" w:hAnsi="GHEA Grapalat"/>
          <w:b/>
          <w:sz w:val="20"/>
          <w:szCs w:val="20"/>
          <w:lang w:val="pt-BR" w:eastAsia="ru-RU"/>
        </w:rPr>
        <w:t xml:space="preserve">, </w:t>
      </w:r>
      <w:r>
        <w:rPr>
          <w:rFonts w:ascii="GHEA Grapalat" w:hAnsi="GHEA Grapalat"/>
          <w:b/>
          <w:sz w:val="20"/>
          <w:szCs w:val="20"/>
          <w:lang w:eastAsia="ru-RU"/>
        </w:rPr>
        <w:t>արհեստական</w:t>
      </w:r>
      <w:r w:rsidRPr="00F920F7">
        <w:rPr>
          <w:rFonts w:ascii="GHEA Grapalat" w:hAnsi="GHEA Grapalat"/>
          <w:b/>
          <w:sz w:val="20"/>
          <w:szCs w:val="20"/>
          <w:lang w:val="pt-BR" w:eastAsia="ru-RU"/>
        </w:rPr>
        <w:t xml:space="preserve"> </w:t>
      </w:r>
      <w:r>
        <w:rPr>
          <w:rFonts w:ascii="GHEA Grapalat" w:hAnsi="GHEA Grapalat"/>
          <w:b/>
          <w:sz w:val="20"/>
          <w:szCs w:val="20"/>
          <w:lang w:eastAsia="ru-RU"/>
        </w:rPr>
        <w:t>կառուցվածքներ՝</w:t>
      </w:r>
      <w:r w:rsidRPr="00F920F7">
        <w:rPr>
          <w:rFonts w:ascii="GHEA Grapalat" w:hAnsi="GHEA Grapalat"/>
          <w:b/>
          <w:sz w:val="20"/>
          <w:szCs w:val="20"/>
          <w:lang w:val="pt-BR" w:eastAsia="ru-RU"/>
        </w:rPr>
        <w:t xml:space="preserve"> </w:t>
      </w:r>
      <w:r>
        <w:rPr>
          <w:rFonts w:ascii="GHEA Grapalat" w:hAnsi="GHEA Grapalat"/>
          <w:b/>
          <w:sz w:val="20"/>
          <w:szCs w:val="20"/>
          <w:lang w:eastAsia="ru-RU"/>
        </w:rPr>
        <w:t>կամուրջներ</w:t>
      </w:r>
      <w:r w:rsidRPr="00F920F7">
        <w:rPr>
          <w:rFonts w:ascii="GHEA Grapalat" w:hAnsi="GHEA Grapalat"/>
          <w:b/>
          <w:sz w:val="20"/>
          <w:szCs w:val="20"/>
          <w:lang w:val="pt-BR" w:eastAsia="ru-RU"/>
        </w:rPr>
        <w:t xml:space="preserve">, </w:t>
      </w:r>
      <w:r>
        <w:rPr>
          <w:rFonts w:ascii="GHEA Grapalat" w:hAnsi="GHEA Grapalat"/>
          <w:b/>
          <w:sz w:val="20"/>
          <w:szCs w:val="20"/>
          <w:lang w:eastAsia="ru-RU"/>
        </w:rPr>
        <w:t>թունելներ</w:t>
      </w:r>
      <w:r w:rsidRPr="00F920F7">
        <w:rPr>
          <w:rFonts w:ascii="GHEA Grapalat" w:hAnsi="GHEA Grapalat"/>
          <w:b/>
          <w:sz w:val="20"/>
          <w:szCs w:val="20"/>
          <w:lang w:val="pt-BR" w:eastAsia="ru-RU"/>
        </w:rPr>
        <w:t xml:space="preserve">, </w:t>
      </w:r>
      <w:r>
        <w:rPr>
          <w:rFonts w:ascii="GHEA Grapalat" w:hAnsi="GHEA Grapalat"/>
          <w:b/>
          <w:sz w:val="20"/>
          <w:szCs w:val="20"/>
          <w:lang w:eastAsia="ru-RU"/>
        </w:rPr>
        <w:t>ուղեանցներ</w:t>
      </w:r>
      <w:r w:rsidRPr="00F920F7">
        <w:rPr>
          <w:rFonts w:ascii="GHEA Grapalat" w:hAnsi="GHEA Grapalat"/>
          <w:b/>
          <w:sz w:val="20"/>
          <w:szCs w:val="20"/>
          <w:lang w:val="pt-BR" w:eastAsia="ru-RU"/>
        </w:rPr>
        <w:t xml:space="preserve">, </w:t>
      </w:r>
      <w:r>
        <w:rPr>
          <w:rFonts w:ascii="GHEA Grapalat" w:hAnsi="GHEA Grapalat"/>
          <w:b/>
          <w:sz w:val="20"/>
          <w:szCs w:val="20"/>
          <w:lang w:eastAsia="ru-RU"/>
        </w:rPr>
        <w:t>էստակադաներ</w:t>
      </w:r>
      <w:r w:rsidRPr="00F920F7">
        <w:rPr>
          <w:rFonts w:ascii="GHEA Grapalat" w:hAnsi="GHEA Grapalat"/>
          <w:b/>
          <w:sz w:val="20"/>
          <w:szCs w:val="20"/>
          <w:lang w:val="pt-BR" w:eastAsia="ru-RU"/>
        </w:rPr>
        <w:t xml:space="preserve">, </w:t>
      </w:r>
      <w:r>
        <w:rPr>
          <w:rFonts w:ascii="GHEA Grapalat" w:hAnsi="GHEA Grapalat"/>
          <w:b/>
          <w:sz w:val="20"/>
          <w:szCs w:val="20"/>
          <w:lang w:eastAsia="ru-RU"/>
        </w:rPr>
        <w:t>հենապատեր</w:t>
      </w:r>
      <w:r w:rsidRPr="00F920F7">
        <w:rPr>
          <w:rFonts w:ascii="GHEA Grapalat" w:hAnsi="GHEA Grapalat"/>
          <w:b/>
          <w:sz w:val="20"/>
          <w:szCs w:val="20"/>
          <w:lang w:val="pt-BR" w:eastAsia="ru-RU"/>
        </w:rPr>
        <w:t xml:space="preserve"> </w:t>
      </w:r>
      <w:r>
        <w:rPr>
          <w:rFonts w:ascii="GHEA Grapalat" w:hAnsi="GHEA Grapalat"/>
          <w:b/>
          <w:sz w:val="20"/>
          <w:szCs w:val="20"/>
          <w:lang w:eastAsia="ru-RU"/>
        </w:rPr>
        <w:t>և</w:t>
      </w:r>
      <w:r w:rsidRPr="00F920F7">
        <w:rPr>
          <w:rFonts w:ascii="GHEA Grapalat" w:hAnsi="GHEA Grapalat"/>
          <w:b/>
          <w:sz w:val="20"/>
          <w:szCs w:val="20"/>
          <w:lang w:val="pt-BR" w:eastAsia="ru-RU"/>
        </w:rPr>
        <w:t xml:space="preserve"> </w:t>
      </w:r>
      <w:r>
        <w:rPr>
          <w:rFonts w:ascii="GHEA Grapalat" w:hAnsi="GHEA Grapalat"/>
          <w:b/>
          <w:sz w:val="20"/>
          <w:szCs w:val="20"/>
          <w:lang w:eastAsia="ru-RU"/>
        </w:rPr>
        <w:t>այլն</w:t>
      </w:r>
      <w:r w:rsidRPr="00F920F7">
        <w:rPr>
          <w:rFonts w:ascii="GHEA Grapalat" w:hAnsi="GHEA Grapalat"/>
          <w:b/>
          <w:sz w:val="20"/>
          <w:szCs w:val="20"/>
          <w:lang w:val="pt-BR" w:eastAsia="ru-RU"/>
        </w:rPr>
        <w:t>)</w:t>
      </w: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8112B52" w14:textId="77777777" w:rsidR="00F02279" w:rsidRPr="00E6597C" w:rsidRDefault="00F02279" w:rsidP="00545BDE">
            <w:pPr>
              <w:rPr>
                <w:rFonts w:ascii="GHEA Grapalat" w:hAnsi="GHEA Grapalat"/>
                <w:sz w:val="22"/>
                <w:szCs w:val="22"/>
                <w:lang w:val="ru-RU"/>
              </w:rPr>
            </w:pPr>
          </w:p>
          <w:p w14:paraId="15B7A3B0" w14:textId="77777777" w:rsidR="00F02279" w:rsidRPr="00E6597C" w:rsidRDefault="00F02279" w:rsidP="00545BDE">
            <w:pPr>
              <w:rPr>
                <w:rFonts w:ascii="GHEA Grapalat" w:hAnsi="GHEA Grapalat"/>
                <w:lang w:val="ru-RU"/>
              </w:rPr>
            </w:pPr>
          </w:p>
          <w:p w14:paraId="410F419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01536572"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77676D00"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03896707" w14:textId="77777777" w:rsidR="00F02279" w:rsidRPr="00E6597C" w:rsidRDefault="00F02279" w:rsidP="00F02279">
      <w:pPr>
        <w:ind w:firstLine="567"/>
        <w:jc w:val="right"/>
        <w:rPr>
          <w:rFonts w:ascii="GHEA Grapalat" w:hAnsi="GHEA Grapalat"/>
          <w:i/>
          <w:lang w:val="pt-BR"/>
        </w:rPr>
      </w:pPr>
    </w:p>
    <w:p w14:paraId="49423429" w14:textId="77777777" w:rsidR="00F02279" w:rsidRPr="00E6597C" w:rsidRDefault="00F02279" w:rsidP="00F02279">
      <w:pPr>
        <w:ind w:firstLine="567"/>
        <w:jc w:val="right"/>
        <w:rPr>
          <w:rFonts w:ascii="GHEA Grapalat" w:hAnsi="GHEA Grapalat"/>
          <w:i/>
          <w:lang w:val="pt-BR"/>
        </w:rPr>
      </w:pPr>
    </w:p>
    <w:p w14:paraId="0BD7E0B7" w14:textId="77777777" w:rsidR="00F02279" w:rsidRPr="00E6597C" w:rsidRDefault="00F02279" w:rsidP="00F02279">
      <w:pPr>
        <w:ind w:firstLine="567"/>
        <w:jc w:val="right"/>
        <w:rPr>
          <w:rFonts w:ascii="GHEA Grapalat" w:hAnsi="GHEA Grapalat"/>
          <w:i/>
          <w:lang w:val="pt-BR"/>
        </w:rPr>
      </w:pPr>
    </w:p>
    <w:p w14:paraId="73D47B75" w14:textId="77777777" w:rsidR="00F02279" w:rsidRPr="00E6597C" w:rsidRDefault="00F02279" w:rsidP="00F02279">
      <w:pPr>
        <w:ind w:firstLine="567"/>
        <w:jc w:val="right"/>
        <w:rPr>
          <w:rFonts w:ascii="GHEA Grapalat" w:hAnsi="GHEA Grapalat"/>
          <w:i/>
          <w:lang w:val="pt-BR"/>
        </w:rPr>
      </w:pPr>
    </w:p>
    <w:p w14:paraId="39913370" w14:textId="518F61AE" w:rsidR="00F02279" w:rsidRDefault="00F02279" w:rsidP="00F02279">
      <w:pPr>
        <w:ind w:firstLine="567"/>
        <w:jc w:val="right"/>
        <w:rPr>
          <w:rFonts w:ascii="GHEA Grapalat" w:hAnsi="GHEA Grapalat"/>
          <w:i/>
          <w:lang w:val="pt-BR"/>
        </w:rPr>
      </w:pPr>
    </w:p>
    <w:p w14:paraId="04A322C9" w14:textId="017A32F1" w:rsidR="001723F7" w:rsidRDefault="001723F7" w:rsidP="00F02279">
      <w:pPr>
        <w:ind w:firstLine="567"/>
        <w:jc w:val="right"/>
        <w:rPr>
          <w:rFonts w:ascii="GHEA Grapalat" w:hAnsi="GHEA Grapalat"/>
          <w:i/>
          <w:lang w:val="pt-BR"/>
        </w:rPr>
      </w:pPr>
    </w:p>
    <w:p w14:paraId="48010AB0" w14:textId="6B03D22F" w:rsidR="001723F7" w:rsidRDefault="001723F7" w:rsidP="00F02279">
      <w:pPr>
        <w:ind w:firstLine="567"/>
        <w:jc w:val="right"/>
        <w:rPr>
          <w:rFonts w:ascii="GHEA Grapalat" w:hAnsi="GHEA Grapalat"/>
          <w:i/>
          <w:lang w:val="pt-BR"/>
        </w:rPr>
      </w:pPr>
    </w:p>
    <w:p w14:paraId="0CA34EFC" w14:textId="7019E167" w:rsidR="001723F7" w:rsidRDefault="001723F7" w:rsidP="00F02279">
      <w:pPr>
        <w:ind w:firstLine="567"/>
        <w:jc w:val="right"/>
        <w:rPr>
          <w:rFonts w:ascii="GHEA Grapalat" w:hAnsi="GHEA Grapalat"/>
          <w:i/>
          <w:lang w:val="pt-BR"/>
        </w:rPr>
      </w:pPr>
    </w:p>
    <w:p w14:paraId="2BE90DAD" w14:textId="26BE76FF" w:rsidR="001723F7" w:rsidRDefault="001723F7" w:rsidP="00F02279">
      <w:pPr>
        <w:ind w:firstLine="567"/>
        <w:jc w:val="right"/>
        <w:rPr>
          <w:rFonts w:ascii="GHEA Grapalat" w:hAnsi="GHEA Grapalat"/>
          <w:i/>
          <w:lang w:val="pt-BR"/>
        </w:rPr>
      </w:pPr>
    </w:p>
    <w:p w14:paraId="73E7E39C" w14:textId="2213C2BF" w:rsidR="001723F7" w:rsidRDefault="001723F7" w:rsidP="00F02279">
      <w:pPr>
        <w:ind w:firstLine="567"/>
        <w:jc w:val="right"/>
        <w:rPr>
          <w:rFonts w:ascii="GHEA Grapalat" w:hAnsi="GHEA Grapalat"/>
          <w:i/>
          <w:lang w:val="pt-BR"/>
        </w:rPr>
      </w:pPr>
    </w:p>
    <w:p w14:paraId="6B22E297" w14:textId="345BA674" w:rsidR="001723F7" w:rsidRDefault="001723F7" w:rsidP="00F02279">
      <w:pPr>
        <w:ind w:firstLine="567"/>
        <w:jc w:val="right"/>
        <w:rPr>
          <w:rFonts w:ascii="GHEA Grapalat" w:hAnsi="GHEA Grapalat"/>
          <w:i/>
          <w:lang w:val="pt-BR"/>
        </w:rPr>
      </w:pPr>
    </w:p>
    <w:p w14:paraId="3B0D83B0" w14:textId="1081BEB9" w:rsidR="001723F7" w:rsidRDefault="001723F7" w:rsidP="00F02279">
      <w:pPr>
        <w:ind w:firstLine="567"/>
        <w:jc w:val="right"/>
        <w:rPr>
          <w:rFonts w:ascii="GHEA Grapalat" w:hAnsi="GHEA Grapalat"/>
          <w:i/>
          <w:lang w:val="pt-BR"/>
        </w:rPr>
      </w:pPr>
    </w:p>
    <w:p w14:paraId="5C7E7322" w14:textId="7A13B478" w:rsidR="001723F7" w:rsidRDefault="001723F7" w:rsidP="00F02279">
      <w:pPr>
        <w:ind w:firstLine="567"/>
        <w:jc w:val="right"/>
        <w:rPr>
          <w:rFonts w:ascii="GHEA Grapalat" w:hAnsi="GHEA Grapalat"/>
          <w:i/>
          <w:lang w:val="pt-BR"/>
        </w:rPr>
      </w:pPr>
    </w:p>
    <w:p w14:paraId="60FF469E" w14:textId="3C45124F" w:rsidR="001723F7" w:rsidRDefault="001723F7" w:rsidP="00F02279">
      <w:pPr>
        <w:ind w:firstLine="567"/>
        <w:jc w:val="right"/>
        <w:rPr>
          <w:rFonts w:ascii="GHEA Grapalat" w:hAnsi="GHEA Grapalat"/>
          <w:i/>
          <w:lang w:val="pt-BR"/>
        </w:rPr>
      </w:pPr>
    </w:p>
    <w:p w14:paraId="40DC44A7" w14:textId="5D42A058" w:rsidR="001723F7" w:rsidRDefault="001723F7" w:rsidP="00F02279">
      <w:pPr>
        <w:ind w:firstLine="567"/>
        <w:jc w:val="right"/>
        <w:rPr>
          <w:rFonts w:ascii="GHEA Grapalat" w:hAnsi="GHEA Grapalat"/>
          <w:i/>
          <w:lang w:val="pt-BR"/>
        </w:rPr>
      </w:pPr>
    </w:p>
    <w:p w14:paraId="600E3C77" w14:textId="1D327BAC" w:rsidR="001723F7" w:rsidRDefault="001723F7" w:rsidP="00F02279">
      <w:pPr>
        <w:ind w:firstLine="567"/>
        <w:jc w:val="right"/>
        <w:rPr>
          <w:rFonts w:ascii="GHEA Grapalat" w:hAnsi="GHEA Grapalat"/>
          <w:i/>
          <w:lang w:val="pt-BR"/>
        </w:rPr>
      </w:pPr>
    </w:p>
    <w:p w14:paraId="34BF322D" w14:textId="25F4C722" w:rsidR="001723F7" w:rsidRDefault="001723F7" w:rsidP="00F02279">
      <w:pPr>
        <w:ind w:firstLine="567"/>
        <w:jc w:val="right"/>
        <w:rPr>
          <w:rFonts w:ascii="GHEA Grapalat" w:hAnsi="GHEA Grapalat"/>
          <w:i/>
          <w:lang w:val="pt-BR"/>
        </w:rPr>
      </w:pPr>
    </w:p>
    <w:p w14:paraId="3A883493" w14:textId="1655C159" w:rsidR="001723F7" w:rsidRDefault="001723F7" w:rsidP="00F02279">
      <w:pPr>
        <w:ind w:firstLine="567"/>
        <w:jc w:val="right"/>
        <w:rPr>
          <w:rFonts w:ascii="GHEA Grapalat" w:hAnsi="GHEA Grapalat"/>
          <w:i/>
          <w:lang w:val="pt-BR"/>
        </w:rPr>
      </w:pPr>
    </w:p>
    <w:p w14:paraId="72E733EB" w14:textId="2ABFAE3E" w:rsidR="001723F7" w:rsidRDefault="001723F7" w:rsidP="00F02279">
      <w:pPr>
        <w:ind w:firstLine="567"/>
        <w:jc w:val="right"/>
        <w:rPr>
          <w:rFonts w:ascii="GHEA Grapalat" w:hAnsi="GHEA Grapalat"/>
          <w:i/>
          <w:lang w:val="pt-BR"/>
        </w:rPr>
      </w:pPr>
    </w:p>
    <w:p w14:paraId="168C3B58" w14:textId="1CCD6900" w:rsidR="001723F7" w:rsidRDefault="001723F7" w:rsidP="00F02279">
      <w:pPr>
        <w:ind w:firstLine="567"/>
        <w:jc w:val="right"/>
        <w:rPr>
          <w:rFonts w:ascii="GHEA Grapalat" w:hAnsi="GHEA Grapalat"/>
          <w:i/>
          <w:lang w:val="pt-BR"/>
        </w:rPr>
      </w:pPr>
    </w:p>
    <w:p w14:paraId="0F41EA2A" w14:textId="6EC0F378" w:rsidR="001723F7" w:rsidRDefault="001723F7" w:rsidP="00F02279">
      <w:pPr>
        <w:ind w:firstLine="567"/>
        <w:jc w:val="right"/>
        <w:rPr>
          <w:rFonts w:ascii="GHEA Grapalat" w:hAnsi="GHEA Grapalat"/>
          <w:i/>
          <w:lang w:val="pt-BR"/>
        </w:rPr>
      </w:pPr>
    </w:p>
    <w:p w14:paraId="7B4934DB" w14:textId="427DB5E9" w:rsidR="001723F7" w:rsidRDefault="001723F7" w:rsidP="00F02279">
      <w:pPr>
        <w:ind w:firstLine="567"/>
        <w:jc w:val="right"/>
        <w:rPr>
          <w:rFonts w:ascii="GHEA Grapalat" w:hAnsi="GHEA Grapalat"/>
          <w:i/>
          <w:lang w:val="pt-BR"/>
        </w:rPr>
      </w:pPr>
    </w:p>
    <w:p w14:paraId="6BB88B53" w14:textId="21C5EDA2" w:rsidR="001723F7" w:rsidRDefault="001723F7" w:rsidP="00F02279">
      <w:pPr>
        <w:ind w:firstLine="567"/>
        <w:jc w:val="right"/>
        <w:rPr>
          <w:rFonts w:ascii="GHEA Grapalat" w:hAnsi="GHEA Grapalat"/>
          <w:i/>
          <w:lang w:val="pt-BR"/>
        </w:rPr>
      </w:pPr>
    </w:p>
    <w:p w14:paraId="413A2AB5" w14:textId="77777777" w:rsidR="001723F7" w:rsidRPr="00E6597C" w:rsidRDefault="001723F7" w:rsidP="00F02279">
      <w:pPr>
        <w:ind w:firstLine="567"/>
        <w:jc w:val="right"/>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A3699F1" w14:textId="06CB9C8E" w:rsidR="00F02279" w:rsidRDefault="00F920F7" w:rsidP="00F02279">
      <w:pPr>
        <w:ind w:firstLine="567"/>
        <w:jc w:val="center"/>
        <w:rPr>
          <w:rFonts w:ascii="GHEA Grapalat" w:hAnsi="GHEA Grapalat" w:cs="Sylfaen"/>
          <w:b/>
          <w:sz w:val="22"/>
          <w:szCs w:val="22"/>
          <w:lang w:val="pt-BR"/>
        </w:rPr>
      </w:pPr>
      <w:r w:rsidRPr="00F920F7">
        <w:rPr>
          <w:rFonts w:ascii="Arial" w:hAnsi="Arial" w:cs="Arial"/>
          <w:b/>
          <w:bCs/>
          <w:sz w:val="22"/>
          <w:szCs w:val="22"/>
          <w:lang w:val="hy-AM"/>
        </w:rPr>
        <w:t>ՋՐՎԵԺ</w:t>
      </w:r>
      <w:r w:rsidRPr="00F920F7">
        <w:rPr>
          <w:rFonts w:ascii="Arial Armenian" w:hAnsi="Arial Armenian" w:cs="Arial"/>
          <w:b/>
          <w:bCs/>
          <w:sz w:val="22"/>
          <w:szCs w:val="22"/>
          <w:lang w:val="hy-AM"/>
        </w:rPr>
        <w:t xml:space="preserve"> </w:t>
      </w:r>
      <w:r w:rsidRPr="00F920F7">
        <w:rPr>
          <w:rFonts w:ascii="Arial" w:hAnsi="Arial" w:cs="Arial"/>
          <w:b/>
          <w:bCs/>
          <w:sz w:val="22"/>
          <w:szCs w:val="22"/>
          <w:lang w:val="hy-AM"/>
        </w:rPr>
        <w:t>ՀԱՄԱՅՆՔԻ</w:t>
      </w:r>
      <w:r w:rsidRPr="00F920F7">
        <w:rPr>
          <w:rFonts w:ascii="Arial Armenian" w:hAnsi="Arial Armenian" w:cs="Arial"/>
          <w:b/>
          <w:bCs/>
          <w:sz w:val="22"/>
          <w:szCs w:val="22"/>
          <w:lang w:val="hy-AM"/>
        </w:rPr>
        <w:t xml:space="preserve"> </w:t>
      </w:r>
      <w:r w:rsidRPr="00F920F7">
        <w:rPr>
          <w:rFonts w:ascii="Arial" w:hAnsi="Arial" w:cs="Arial"/>
          <w:b/>
          <w:bCs/>
          <w:sz w:val="22"/>
          <w:szCs w:val="22"/>
          <w:lang w:val="hy-AM"/>
        </w:rPr>
        <w:t>ՆԵՐՀԱՄԱՅՆՔԱՅԻՆ</w:t>
      </w:r>
      <w:r w:rsidRPr="00F920F7">
        <w:rPr>
          <w:rFonts w:ascii="Arial Armenian" w:hAnsi="Arial Armenian" w:cs="Arial"/>
          <w:b/>
          <w:bCs/>
          <w:sz w:val="22"/>
          <w:szCs w:val="22"/>
          <w:lang w:val="hy-AM"/>
        </w:rPr>
        <w:t xml:space="preserve"> </w:t>
      </w:r>
      <w:r w:rsidRPr="00F920F7">
        <w:rPr>
          <w:rFonts w:ascii="Arial" w:hAnsi="Arial" w:cs="Arial"/>
          <w:b/>
          <w:bCs/>
          <w:sz w:val="22"/>
          <w:szCs w:val="22"/>
          <w:lang w:val="hy-AM"/>
        </w:rPr>
        <w:t>ՃԱՆԱՊԱՐՀՆԵՐԻ</w:t>
      </w:r>
      <w:r w:rsidRPr="00F920F7">
        <w:rPr>
          <w:rFonts w:ascii="Arial Armenian" w:hAnsi="Arial Armenian" w:cs="Arial"/>
          <w:b/>
          <w:bCs/>
          <w:sz w:val="22"/>
          <w:szCs w:val="22"/>
          <w:lang w:val="hy-AM"/>
        </w:rPr>
        <w:t xml:space="preserve"> </w:t>
      </w:r>
      <w:r w:rsidRPr="00F920F7">
        <w:rPr>
          <w:rFonts w:ascii="Arial" w:hAnsi="Arial" w:cs="Arial"/>
          <w:b/>
          <w:bCs/>
          <w:sz w:val="22"/>
          <w:szCs w:val="22"/>
          <w:lang w:val="hy-AM"/>
        </w:rPr>
        <w:t>ԱՍՖԱԼՏԱՊԱՏՄԱՆ</w:t>
      </w:r>
      <w:r w:rsidRPr="00F920F7">
        <w:rPr>
          <w:rFonts w:ascii="Arial Armenian" w:hAnsi="Arial Armenian" w:cs="Arial"/>
          <w:b/>
          <w:bCs/>
          <w:sz w:val="22"/>
          <w:szCs w:val="22"/>
          <w:lang w:val="hy-AM"/>
        </w:rPr>
        <w:t xml:space="preserve"> </w:t>
      </w:r>
      <w:r w:rsidRPr="00F920F7">
        <w:rPr>
          <w:rFonts w:ascii="Arial" w:hAnsi="Arial" w:cs="Arial"/>
          <w:b/>
          <w:bCs/>
          <w:sz w:val="22"/>
          <w:szCs w:val="22"/>
          <w:lang w:val="hy-AM"/>
        </w:rPr>
        <w:t>ԱՇԽԱՏԱՆՔՆԵՐ</w:t>
      </w:r>
      <w:r w:rsidR="00F02279" w:rsidRPr="00F920F7">
        <w:rPr>
          <w:rFonts w:ascii="GHEA Grapalat" w:hAnsi="GHEA Grapalat" w:cs="Sylfaen"/>
          <w:b/>
          <w:sz w:val="22"/>
          <w:szCs w:val="22"/>
          <w:lang w:val="pt-BR"/>
        </w:rPr>
        <w:t>Ի</w:t>
      </w:r>
      <w:r w:rsidR="00F02279" w:rsidRPr="00F920F7">
        <w:rPr>
          <w:rFonts w:ascii="GHEA Grapalat" w:hAnsi="GHEA Grapalat" w:cs="Times Armenian"/>
          <w:b/>
          <w:sz w:val="22"/>
          <w:szCs w:val="22"/>
          <w:lang w:val="pt-BR"/>
        </w:rPr>
        <w:t xml:space="preserve"> </w:t>
      </w:r>
      <w:r w:rsidR="00F02279" w:rsidRPr="00F920F7">
        <w:rPr>
          <w:rFonts w:ascii="GHEA Grapalat" w:hAnsi="GHEA Grapalat" w:cs="Sylfaen"/>
          <w:b/>
          <w:sz w:val="22"/>
          <w:szCs w:val="22"/>
          <w:lang w:val="pt-BR"/>
        </w:rPr>
        <w:t>ԿԱՏԱՐՄԱՆ</w:t>
      </w:r>
    </w:p>
    <w:p w14:paraId="4C419E12" w14:textId="0C59F202" w:rsidR="00F920F7" w:rsidRDefault="00F920F7" w:rsidP="00F02279">
      <w:pPr>
        <w:ind w:firstLine="567"/>
        <w:jc w:val="center"/>
        <w:rPr>
          <w:rFonts w:ascii="GHEA Grapalat" w:hAnsi="GHEA Grapalat" w:cs="Sylfaen"/>
          <w:b/>
          <w:sz w:val="22"/>
          <w:szCs w:val="22"/>
          <w:lang w:val="pt-BR"/>
        </w:rPr>
      </w:pPr>
    </w:p>
    <w:p w14:paraId="71A5E58E" w14:textId="77777777" w:rsidR="00F920F7" w:rsidRPr="00F920F7" w:rsidRDefault="00F920F7" w:rsidP="00F02279">
      <w:pPr>
        <w:ind w:firstLine="567"/>
        <w:jc w:val="center"/>
        <w:rPr>
          <w:rFonts w:ascii="GHEA Grapalat" w:hAnsi="GHEA Grapalat" w:cs="Sylfaen"/>
          <w:b/>
          <w:sz w:val="22"/>
          <w:szCs w:val="22"/>
          <w:lang w:val="pt-BR"/>
        </w:rPr>
      </w:pPr>
    </w:p>
    <w:p w14:paraId="259F14C3" w14:textId="77777777" w:rsidR="00F920F7" w:rsidRPr="00F920F7" w:rsidRDefault="00F920F7" w:rsidP="00F920F7">
      <w:pPr>
        <w:autoSpaceDE w:val="0"/>
        <w:autoSpaceDN w:val="0"/>
        <w:adjustRightInd w:val="0"/>
        <w:ind w:firstLine="708"/>
        <w:rPr>
          <w:rFonts w:ascii="Sylfaen" w:hAnsi="Sylfaen" w:cs="Sylfaen"/>
          <w:b/>
          <w:bCs/>
          <w:color w:val="000000"/>
          <w:lang w:val="pt-BR"/>
        </w:rPr>
      </w:pPr>
      <w:r>
        <w:rPr>
          <w:rFonts w:ascii="Sylfaen" w:hAnsi="Sylfaen" w:cs="Sylfaen"/>
          <w:b/>
          <w:bCs/>
          <w:color w:val="000000"/>
        </w:rPr>
        <w:t>Աշխատանքների</w:t>
      </w:r>
      <w:r w:rsidRPr="00F920F7">
        <w:rPr>
          <w:rFonts w:ascii="Sylfaen" w:hAnsi="Sylfaen" w:cs="Sylfaen"/>
          <w:b/>
          <w:bCs/>
          <w:color w:val="000000"/>
          <w:lang w:val="pt-BR"/>
        </w:rPr>
        <w:t xml:space="preserve"> </w:t>
      </w:r>
      <w:r>
        <w:rPr>
          <w:rFonts w:ascii="Sylfaen" w:hAnsi="Sylfaen" w:cs="Sylfaen"/>
          <w:b/>
          <w:bCs/>
          <w:color w:val="000000"/>
        </w:rPr>
        <w:t>կատարման</w:t>
      </w:r>
      <w:r w:rsidRPr="00F920F7">
        <w:rPr>
          <w:rFonts w:ascii="Sylfaen" w:hAnsi="Sylfaen" w:cs="Sylfaen"/>
          <w:b/>
          <w:bCs/>
          <w:color w:val="000000"/>
          <w:lang w:val="pt-BR"/>
        </w:rPr>
        <w:t xml:space="preserve"> </w:t>
      </w:r>
      <w:r>
        <w:rPr>
          <w:rFonts w:ascii="Sylfaen" w:hAnsi="Sylfaen" w:cs="Sylfaen"/>
          <w:b/>
          <w:bCs/>
          <w:color w:val="000000"/>
        </w:rPr>
        <w:t>ընդհանուր</w:t>
      </w:r>
      <w:r w:rsidRPr="00F920F7">
        <w:rPr>
          <w:rFonts w:ascii="Sylfaen" w:hAnsi="Sylfaen" w:cs="Sylfaen"/>
          <w:b/>
          <w:bCs/>
          <w:color w:val="000000"/>
          <w:lang w:val="pt-BR"/>
        </w:rPr>
        <w:t xml:space="preserve"> </w:t>
      </w:r>
      <w:r>
        <w:rPr>
          <w:rFonts w:ascii="Sylfaen" w:hAnsi="Sylfaen" w:cs="Sylfaen"/>
          <w:b/>
          <w:bCs/>
          <w:color w:val="000000"/>
        </w:rPr>
        <w:t>տևողությունը</w:t>
      </w:r>
      <w:r w:rsidRPr="00F920F7">
        <w:rPr>
          <w:rFonts w:ascii="Sylfaen" w:hAnsi="Sylfaen" w:cs="Sylfaen"/>
          <w:b/>
          <w:bCs/>
          <w:color w:val="000000"/>
          <w:lang w:val="pt-BR"/>
        </w:rPr>
        <w:t xml:space="preserve"> </w:t>
      </w:r>
      <w:r>
        <w:rPr>
          <w:rFonts w:ascii="Sylfaen" w:hAnsi="Sylfaen" w:cs="Sylfaen"/>
          <w:b/>
          <w:bCs/>
          <w:color w:val="000000"/>
        </w:rPr>
        <w:t>նախատեսված</w:t>
      </w:r>
      <w:r w:rsidRPr="00F920F7">
        <w:rPr>
          <w:rFonts w:ascii="Sylfaen" w:hAnsi="Sylfaen" w:cs="Sylfaen"/>
          <w:b/>
          <w:bCs/>
          <w:color w:val="000000"/>
          <w:lang w:val="pt-BR"/>
        </w:rPr>
        <w:t xml:space="preserve"> </w:t>
      </w:r>
      <w:proofErr w:type="gramStart"/>
      <w:r>
        <w:rPr>
          <w:rFonts w:ascii="Sylfaen" w:hAnsi="Sylfaen" w:cs="Sylfaen"/>
          <w:b/>
          <w:bCs/>
          <w:color w:val="000000"/>
        </w:rPr>
        <w:t>է</w:t>
      </w:r>
      <w:r w:rsidRPr="00F920F7">
        <w:rPr>
          <w:rFonts w:ascii="Sylfaen" w:hAnsi="Sylfaen" w:cs="Sylfaen"/>
          <w:b/>
          <w:bCs/>
          <w:color w:val="000000"/>
          <w:lang w:val="pt-BR"/>
        </w:rPr>
        <w:t xml:space="preserve">  5</w:t>
      </w:r>
      <w:proofErr w:type="gramEnd"/>
      <w:r w:rsidRPr="00F920F7">
        <w:rPr>
          <w:rFonts w:ascii="Sylfaen" w:hAnsi="Sylfaen" w:cs="Sylfaen"/>
          <w:b/>
          <w:bCs/>
          <w:color w:val="000000"/>
          <w:lang w:val="pt-BR"/>
        </w:rPr>
        <w:t xml:space="preserve">  </w:t>
      </w:r>
      <w:r>
        <w:rPr>
          <w:rFonts w:ascii="Sylfaen" w:hAnsi="Sylfaen" w:cs="Sylfaen"/>
          <w:b/>
          <w:bCs/>
          <w:color w:val="000000"/>
        </w:rPr>
        <w:t>ամիս</w:t>
      </w:r>
      <w:r w:rsidRPr="00F920F7">
        <w:rPr>
          <w:rFonts w:ascii="Sylfaen" w:hAnsi="Sylfaen" w:cs="Sylfaen"/>
          <w:b/>
          <w:bCs/>
          <w:color w:val="000000"/>
          <w:lang w:val="pt-BR"/>
        </w:rPr>
        <w:t xml:space="preserve">, </w:t>
      </w:r>
      <w:r>
        <w:rPr>
          <w:rFonts w:ascii="Sylfaen" w:hAnsi="Sylfaen" w:cs="Sylfaen"/>
          <w:b/>
          <w:bCs/>
          <w:color w:val="000000"/>
        </w:rPr>
        <w:t>բայց</w:t>
      </w:r>
      <w:r w:rsidRPr="00F920F7">
        <w:rPr>
          <w:rFonts w:ascii="Sylfaen" w:hAnsi="Sylfaen" w:cs="Sylfaen"/>
          <w:b/>
          <w:bCs/>
          <w:color w:val="000000"/>
          <w:lang w:val="pt-BR"/>
        </w:rPr>
        <w:t xml:space="preserve"> </w:t>
      </w:r>
      <w:r>
        <w:rPr>
          <w:rFonts w:ascii="Sylfaen" w:hAnsi="Sylfaen" w:cs="Sylfaen"/>
          <w:b/>
          <w:bCs/>
          <w:color w:val="000000"/>
        </w:rPr>
        <w:t>շինարարական</w:t>
      </w:r>
      <w:r w:rsidRPr="00F920F7">
        <w:rPr>
          <w:rFonts w:ascii="Sylfaen" w:hAnsi="Sylfaen" w:cs="Sylfaen"/>
          <w:b/>
          <w:bCs/>
          <w:color w:val="000000"/>
          <w:lang w:val="pt-BR"/>
        </w:rPr>
        <w:t xml:space="preserve"> </w:t>
      </w:r>
      <w:r>
        <w:rPr>
          <w:rFonts w:ascii="Sylfaen" w:hAnsi="Sylfaen" w:cs="Sylfaen"/>
          <w:b/>
          <w:bCs/>
          <w:color w:val="000000"/>
        </w:rPr>
        <w:t>աշխատանքների</w:t>
      </w:r>
      <w:r w:rsidRPr="00F920F7">
        <w:rPr>
          <w:rFonts w:ascii="Sylfaen" w:hAnsi="Sylfaen" w:cs="Sylfaen"/>
          <w:b/>
          <w:bCs/>
          <w:color w:val="000000"/>
          <w:lang w:val="pt-BR"/>
        </w:rPr>
        <w:t xml:space="preserve"> </w:t>
      </w:r>
      <w:r>
        <w:rPr>
          <w:rFonts w:ascii="Sylfaen" w:hAnsi="Sylfaen" w:cs="Sylfaen"/>
          <w:b/>
          <w:bCs/>
          <w:color w:val="000000"/>
        </w:rPr>
        <w:t>սկսելու</w:t>
      </w:r>
      <w:r w:rsidRPr="00F920F7">
        <w:rPr>
          <w:rFonts w:ascii="Sylfaen" w:hAnsi="Sylfaen" w:cs="Sylfaen"/>
          <w:b/>
          <w:bCs/>
          <w:color w:val="000000"/>
          <w:lang w:val="pt-BR"/>
        </w:rPr>
        <w:t xml:space="preserve"> </w:t>
      </w:r>
      <w:r>
        <w:rPr>
          <w:rFonts w:ascii="Sylfaen" w:hAnsi="Sylfaen" w:cs="Sylfaen"/>
          <w:b/>
          <w:bCs/>
          <w:color w:val="000000"/>
        </w:rPr>
        <w:t>օրվանից</w:t>
      </w:r>
      <w:r w:rsidRPr="00F920F7">
        <w:rPr>
          <w:rFonts w:ascii="Sylfaen" w:hAnsi="Sylfaen" w:cs="Sylfaen"/>
          <w:b/>
          <w:bCs/>
          <w:color w:val="000000"/>
          <w:lang w:val="pt-BR"/>
        </w:rPr>
        <w:t xml:space="preserve"> </w:t>
      </w:r>
      <w:r>
        <w:rPr>
          <w:rFonts w:ascii="Sylfaen" w:hAnsi="Sylfaen" w:cs="Sylfaen"/>
          <w:b/>
          <w:bCs/>
          <w:color w:val="000000"/>
        </w:rPr>
        <w:t>առավելագույնը</w:t>
      </w:r>
      <w:r w:rsidRPr="00F920F7">
        <w:rPr>
          <w:rFonts w:ascii="Sylfaen" w:hAnsi="Sylfaen" w:cs="Sylfaen"/>
          <w:b/>
          <w:bCs/>
          <w:color w:val="000000"/>
          <w:lang w:val="pt-BR"/>
        </w:rPr>
        <w:t xml:space="preserve"> 10 </w:t>
      </w:r>
      <w:r>
        <w:rPr>
          <w:rFonts w:ascii="Sylfaen" w:hAnsi="Sylfaen" w:cs="Sylfaen"/>
          <w:b/>
          <w:bCs/>
          <w:color w:val="000000"/>
        </w:rPr>
        <w:t>օրացույցային</w:t>
      </w:r>
      <w:r w:rsidRPr="00F920F7">
        <w:rPr>
          <w:rFonts w:ascii="Sylfaen" w:hAnsi="Sylfaen" w:cs="Sylfaen"/>
          <w:b/>
          <w:bCs/>
          <w:color w:val="000000"/>
          <w:lang w:val="pt-BR"/>
        </w:rPr>
        <w:t xml:space="preserve"> </w:t>
      </w:r>
      <w:r>
        <w:rPr>
          <w:rFonts w:ascii="Sylfaen" w:hAnsi="Sylfaen" w:cs="Sylfaen"/>
          <w:b/>
          <w:bCs/>
          <w:color w:val="000000"/>
        </w:rPr>
        <w:t>օրվա</w:t>
      </w:r>
      <w:r w:rsidRPr="00F920F7">
        <w:rPr>
          <w:rFonts w:ascii="Sylfaen" w:hAnsi="Sylfaen" w:cs="Sylfaen"/>
          <w:b/>
          <w:bCs/>
          <w:color w:val="000000"/>
          <w:lang w:val="pt-BR"/>
        </w:rPr>
        <w:t xml:space="preserve"> </w:t>
      </w:r>
      <w:r>
        <w:rPr>
          <w:rFonts w:ascii="Sylfaen" w:hAnsi="Sylfaen" w:cs="Sylfaen"/>
          <w:b/>
          <w:bCs/>
          <w:color w:val="000000"/>
        </w:rPr>
        <w:t>ընթացքում</w:t>
      </w:r>
      <w:r w:rsidRPr="00F920F7">
        <w:rPr>
          <w:rFonts w:ascii="Sylfaen" w:hAnsi="Sylfaen" w:cs="Sylfaen"/>
          <w:b/>
          <w:bCs/>
          <w:color w:val="000000"/>
          <w:lang w:val="pt-BR"/>
        </w:rPr>
        <w:t xml:space="preserve">  </w:t>
      </w:r>
      <w:r>
        <w:rPr>
          <w:rFonts w:ascii="Sylfaen" w:hAnsi="Sylfaen" w:cs="Sylfaen"/>
          <w:b/>
          <w:bCs/>
          <w:color w:val="000000"/>
        </w:rPr>
        <w:t>փողոցի</w:t>
      </w:r>
      <w:r w:rsidRPr="00F920F7">
        <w:rPr>
          <w:rFonts w:ascii="Sylfaen" w:hAnsi="Sylfaen" w:cs="Sylfaen"/>
          <w:b/>
          <w:bCs/>
          <w:color w:val="000000"/>
          <w:lang w:val="pt-BR"/>
        </w:rPr>
        <w:t xml:space="preserve"> </w:t>
      </w:r>
      <w:r>
        <w:rPr>
          <w:rFonts w:ascii="Sylfaen" w:hAnsi="Sylfaen" w:cs="Sylfaen"/>
          <w:b/>
          <w:bCs/>
          <w:color w:val="000000"/>
        </w:rPr>
        <w:t>վերանորոգվող</w:t>
      </w:r>
      <w:r w:rsidRPr="00F920F7">
        <w:rPr>
          <w:rFonts w:ascii="Sylfaen" w:hAnsi="Sylfaen" w:cs="Sylfaen"/>
          <w:b/>
          <w:bCs/>
          <w:color w:val="000000"/>
          <w:lang w:val="pt-BR"/>
        </w:rPr>
        <w:t xml:space="preserve"> </w:t>
      </w:r>
      <w:r>
        <w:rPr>
          <w:rFonts w:ascii="Sylfaen" w:hAnsi="Sylfaen" w:cs="Sylfaen"/>
          <w:b/>
          <w:bCs/>
          <w:color w:val="000000"/>
        </w:rPr>
        <w:t>հատվածը</w:t>
      </w:r>
      <w:r w:rsidRPr="00F920F7">
        <w:rPr>
          <w:rFonts w:ascii="Sylfaen" w:hAnsi="Sylfaen" w:cs="Sylfaen"/>
          <w:b/>
          <w:bCs/>
          <w:color w:val="000000"/>
          <w:lang w:val="pt-BR"/>
        </w:rPr>
        <w:t xml:space="preserve"> </w:t>
      </w:r>
      <w:r>
        <w:rPr>
          <w:rFonts w:ascii="Sylfaen" w:hAnsi="Sylfaen" w:cs="Sylfaen"/>
          <w:b/>
          <w:bCs/>
          <w:color w:val="000000"/>
        </w:rPr>
        <w:t>դարձնել</w:t>
      </w:r>
      <w:r w:rsidRPr="00F920F7">
        <w:rPr>
          <w:rFonts w:ascii="Sylfaen" w:hAnsi="Sylfaen" w:cs="Sylfaen"/>
          <w:b/>
          <w:bCs/>
          <w:color w:val="000000"/>
          <w:lang w:val="pt-BR"/>
        </w:rPr>
        <w:t xml:space="preserve"> </w:t>
      </w:r>
      <w:r>
        <w:rPr>
          <w:rFonts w:ascii="Sylfaen" w:hAnsi="Sylfaen" w:cs="Sylfaen"/>
          <w:b/>
          <w:bCs/>
          <w:color w:val="000000"/>
        </w:rPr>
        <w:t>երթևեկելի</w:t>
      </w:r>
      <w:r w:rsidRPr="00F920F7">
        <w:rPr>
          <w:rFonts w:ascii="Sylfaen" w:hAnsi="Sylfaen" w:cs="Sylfaen"/>
          <w:b/>
          <w:bCs/>
          <w:color w:val="000000"/>
          <w:lang w:val="pt-BR"/>
        </w:rPr>
        <w:t xml:space="preserve"> </w:t>
      </w:r>
      <w:r>
        <w:rPr>
          <w:rFonts w:ascii="Sylfaen" w:hAnsi="Sylfaen" w:cs="Sylfaen"/>
          <w:b/>
          <w:bCs/>
          <w:color w:val="000000"/>
        </w:rPr>
        <w:t>տրանսպորտային</w:t>
      </w:r>
      <w:r w:rsidRPr="00F920F7">
        <w:rPr>
          <w:rFonts w:ascii="Sylfaen" w:hAnsi="Sylfaen" w:cs="Sylfaen"/>
          <w:b/>
          <w:bCs/>
          <w:color w:val="000000"/>
          <w:lang w:val="pt-BR"/>
        </w:rPr>
        <w:t xml:space="preserve"> </w:t>
      </w:r>
      <w:r>
        <w:rPr>
          <w:rFonts w:ascii="Sylfaen" w:hAnsi="Sylfaen" w:cs="Sylfaen"/>
          <w:b/>
          <w:bCs/>
          <w:color w:val="000000"/>
        </w:rPr>
        <w:t>միջոցների</w:t>
      </w:r>
      <w:r w:rsidRPr="00F920F7">
        <w:rPr>
          <w:rFonts w:ascii="Sylfaen" w:hAnsi="Sylfaen" w:cs="Sylfaen"/>
          <w:b/>
          <w:bCs/>
          <w:color w:val="000000"/>
          <w:lang w:val="pt-BR"/>
        </w:rPr>
        <w:t xml:space="preserve"> </w:t>
      </w:r>
      <w:r>
        <w:rPr>
          <w:rFonts w:ascii="Sylfaen" w:hAnsi="Sylfaen" w:cs="Sylfaen"/>
          <w:b/>
          <w:bCs/>
          <w:color w:val="000000"/>
        </w:rPr>
        <w:t>համար։</w:t>
      </w:r>
    </w:p>
    <w:p w14:paraId="4BD879ED" w14:textId="4ACA4F91" w:rsidR="00F920F7" w:rsidRPr="00F920F7" w:rsidRDefault="00F920F7" w:rsidP="00F920F7">
      <w:pPr>
        <w:jc w:val="center"/>
        <w:rPr>
          <w:rFonts w:ascii="GHEA Grapalat" w:hAnsi="GHEA Grapalat"/>
          <w:b/>
          <w:sz w:val="20"/>
          <w:szCs w:val="20"/>
          <w:lang w:val="pt-BR"/>
        </w:rPr>
      </w:pPr>
      <w:r>
        <w:rPr>
          <w:noProof/>
        </w:rPr>
        <w:drawing>
          <wp:inline distT="0" distB="0" distL="0" distR="0" wp14:anchorId="4E5B38AE" wp14:editId="4A6F10C7">
            <wp:extent cx="6790913" cy="16954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21622" cy="1703117"/>
                    </a:xfrm>
                    <a:prstGeom prst="rect">
                      <a:avLst/>
                    </a:prstGeom>
                    <a:noFill/>
                    <a:ln>
                      <a:noFill/>
                    </a:ln>
                  </pic:spPr>
                </pic:pic>
              </a:graphicData>
            </a:graphic>
          </wp:inline>
        </w:drawing>
      </w:r>
    </w:p>
    <w:p w14:paraId="15B48524" w14:textId="77777777" w:rsidR="00F02279" w:rsidRPr="00E6597C" w:rsidRDefault="00F02279" w:rsidP="00645E1D">
      <w:pPr>
        <w:keepNext/>
        <w:jc w:val="both"/>
        <w:outlineLvl w:val="3"/>
        <w:rPr>
          <w:rFonts w:ascii="GHEA Grapalat" w:hAnsi="GHEA Grapalat"/>
          <w:i/>
          <w:sz w:val="32"/>
          <w:lang w:val="pt-BR"/>
        </w:rPr>
      </w:pP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8B77A12" w14:textId="77777777" w:rsidR="00F02279" w:rsidRPr="00E6597C" w:rsidRDefault="00F02279" w:rsidP="00545BDE">
            <w:pPr>
              <w:rPr>
                <w:rFonts w:ascii="GHEA Grapalat" w:hAnsi="GHEA Grapalat"/>
                <w:sz w:val="22"/>
                <w:szCs w:val="22"/>
                <w:lang w:val="ru-RU"/>
              </w:rPr>
            </w:pPr>
          </w:p>
          <w:p w14:paraId="51D2C2A7" w14:textId="77777777" w:rsidR="00F02279" w:rsidRPr="00E6597C" w:rsidRDefault="00F02279" w:rsidP="00545BDE">
            <w:pPr>
              <w:rPr>
                <w:rFonts w:ascii="GHEA Grapalat" w:hAnsi="GHEA Grapalat"/>
                <w:lang w:val="ru-RU"/>
              </w:rPr>
            </w:pPr>
          </w:p>
          <w:p w14:paraId="1D8270C3"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02CB87D"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EAE7079"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A3832BE" w14:textId="77777777" w:rsidR="00F02279" w:rsidRPr="00E6597C" w:rsidRDefault="00F02279" w:rsidP="00F02279">
      <w:pPr>
        <w:rPr>
          <w:rFonts w:ascii="GHEA Grapalat" w:hAnsi="GHEA Grapalat"/>
          <w:lang w:val="pt-BR"/>
        </w:rPr>
      </w:pPr>
      <w:bookmarkStart w:id="18" w:name="_GoBack"/>
      <w:bookmarkEnd w:id="18"/>
    </w:p>
    <w:p w14:paraId="48FF719F" w14:textId="77777777"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1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2052"/>
        <w:gridCol w:w="552"/>
        <w:gridCol w:w="552"/>
        <w:gridCol w:w="497"/>
        <w:gridCol w:w="497"/>
        <w:gridCol w:w="497"/>
        <w:gridCol w:w="497"/>
        <w:gridCol w:w="497"/>
        <w:gridCol w:w="497"/>
        <w:gridCol w:w="497"/>
        <w:gridCol w:w="497"/>
        <w:gridCol w:w="497"/>
        <w:gridCol w:w="497"/>
        <w:gridCol w:w="497"/>
      </w:tblGrid>
      <w:tr w:rsidR="00F02279" w:rsidRPr="00E6597C" w14:paraId="3A76B546" w14:textId="77777777" w:rsidTr="007A1CCF">
        <w:trPr>
          <w:jc w:val="center"/>
        </w:trPr>
        <w:tc>
          <w:tcPr>
            <w:tcW w:w="11421" w:type="dxa"/>
            <w:gridSpan w:val="16"/>
          </w:tcPr>
          <w:p w14:paraId="4D791DBD"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5E51A4" w14:paraId="0AE61309" w14:textId="77777777" w:rsidTr="007A1CCF">
        <w:trPr>
          <w:jc w:val="center"/>
        </w:trPr>
        <w:tc>
          <w:tcPr>
            <w:tcW w:w="1451" w:type="dxa"/>
            <w:vAlign w:val="center"/>
          </w:tcPr>
          <w:p w14:paraId="7715218F"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530" w:type="dxa"/>
            <w:vAlign w:val="center"/>
          </w:tcPr>
          <w:p w14:paraId="00B550B5"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869" w:type="dxa"/>
            <w:vAlign w:val="center"/>
          </w:tcPr>
          <w:p w14:paraId="46E5D6A4"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571" w:type="dxa"/>
            <w:gridSpan w:val="13"/>
            <w:vAlign w:val="center"/>
          </w:tcPr>
          <w:p w14:paraId="7A6835D5" w14:textId="3439F997" w:rsidR="00F02279" w:rsidRPr="00E6597C" w:rsidRDefault="00F02279" w:rsidP="00F920F7">
            <w:pPr>
              <w:jc w:val="both"/>
              <w:rPr>
                <w:rFonts w:ascii="GHEA Grapalat" w:hAnsi="GHEA Grapalat"/>
                <w:sz w:val="18"/>
                <w:lang w:val="es-ES"/>
              </w:rPr>
            </w:pPr>
            <w:r w:rsidRPr="00E6597C">
              <w:rPr>
                <w:rFonts w:ascii="GHEA Grapalat" w:hAnsi="GHEA Grapalat"/>
                <w:sz w:val="18"/>
                <w:lang w:val="es-ES"/>
              </w:rPr>
              <w:t>դիմաց վճարումնե</w:t>
            </w:r>
            <w:r w:rsidR="00F920F7">
              <w:rPr>
                <w:rFonts w:ascii="GHEA Grapalat" w:hAnsi="GHEA Grapalat"/>
                <w:sz w:val="18"/>
                <w:lang w:val="es-ES"/>
              </w:rPr>
              <w:t>րը նախատեսվում է իրականացնել 20</w:t>
            </w:r>
            <w:r w:rsidR="00F920F7">
              <w:rPr>
                <w:rFonts w:ascii="GHEA Grapalat" w:hAnsi="GHEA Grapalat"/>
                <w:sz w:val="18"/>
                <w:lang w:val="hy-AM"/>
              </w:rPr>
              <w:t>24</w:t>
            </w:r>
            <w:r w:rsidRPr="00E6597C">
              <w:rPr>
                <w:rFonts w:ascii="GHEA Grapalat" w:hAnsi="GHEA Grapalat"/>
                <w:sz w:val="18"/>
                <w:lang w:val="es-ES"/>
              </w:rPr>
              <w:t>թ-ին</w:t>
            </w:r>
            <w:r w:rsidR="007A1CCF">
              <w:rPr>
                <w:rFonts w:ascii="GHEA Grapalat" w:hAnsi="GHEA Grapalat"/>
                <w:sz w:val="18"/>
                <w:lang w:val="hy-AM"/>
              </w:rPr>
              <w:t xml:space="preserve"> և 2025թ</w:t>
            </w:r>
            <w:r w:rsidR="007A1CCF">
              <w:rPr>
                <w:rFonts w:ascii="Cambria Math" w:hAnsi="Cambria Math"/>
                <w:sz w:val="18"/>
                <w:lang w:val="hy-AM"/>
              </w:rPr>
              <w:t>․-ին</w:t>
            </w:r>
            <w:r w:rsidRPr="00E6597C">
              <w:rPr>
                <w:rFonts w:ascii="GHEA Grapalat" w:hAnsi="GHEA Grapalat"/>
                <w:sz w:val="18"/>
                <w:lang w:val="es-ES"/>
              </w:rPr>
              <w:t>` ըստ ամիսների</w:t>
            </w:r>
            <w:r w:rsidR="007A1CCF">
              <w:rPr>
                <w:rFonts w:ascii="GHEA Grapalat" w:hAnsi="GHEA Grapalat"/>
                <w:sz w:val="18"/>
                <w:lang w:val="hy-AM"/>
              </w:rPr>
              <w:t>/աճողական/</w:t>
            </w:r>
            <w:r w:rsidRPr="00E6597C">
              <w:rPr>
                <w:rFonts w:ascii="GHEA Grapalat" w:hAnsi="GHEA Grapalat"/>
                <w:sz w:val="18"/>
                <w:lang w:val="es-ES"/>
              </w:rPr>
              <w:t>, այդ թվում**</w:t>
            </w:r>
          </w:p>
        </w:tc>
      </w:tr>
      <w:tr w:rsidR="00F02279" w:rsidRPr="00E6597C" w14:paraId="4F3DCC93" w14:textId="77777777" w:rsidTr="007A1CCF">
        <w:trPr>
          <w:cantSplit/>
          <w:trHeight w:val="1538"/>
          <w:jc w:val="center"/>
        </w:trPr>
        <w:tc>
          <w:tcPr>
            <w:tcW w:w="1451" w:type="dxa"/>
          </w:tcPr>
          <w:p w14:paraId="3774EE0D" w14:textId="77777777" w:rsidR="00F02279" w:rsidRPr="00E6597C" w:rsidRDefault="00F02279" w:rsidP="00545BDE">
            <w:pPr>
              <w:jc w:val="center"/>
              <w:rPr>
                <w:rFonts w:ascii="GHEA Grapalat" w:hAnsi="GHEA Grapalat"/>
                <w:sz w:val="20"/>
                <w:lang w:val="es-ES"/>
              </w:rPr>
            </w:pPr>
          </w:p>
        </w:tc>
        <w:tc>
          <w:tcPr>
            <w:tcW w:w="1530" w:type="dxa"/>
          </w:tcPr>
          <w:p w14:paraId="1BDD41E4" w14:textId="77777777" w:rsidR="00F02279" w:rsidRPr="00E6597C" w:rsidRDefault="00F02279" w:rsidP="00545BDE">
            <w:pPr>
              <w:jc w:val="center"/>
              <w:rPr>
                <w:rFonts w:ascii="GHEA Grapalat" w:hAnsi="GHEA Grapalat"/>
                <w:sz w:val="20"/>
                <w:lang w:val="es-ES"/>
              </w:rPr>
            </w:pPr>
          </w:p>
        </w:tc>
        <w:tc>
          <w:tcPr>
            <w:tcW w:w="1869" w:type="dxa"/>
          </w:tcPr>
          <w:p w14:paraId="12358127" w14:textId="77777777" w:rsidR="00F02279" w:rsidRPr="00E6597C" w:rsidRDefault="00F02279" w:rsidP="00545BDE">
            <w:pPr>
              <w:jc w:val="center"/>
              <w:rPr>
                <w:rFonts w:ascii="GHEA Grapalat" w:hAnsi="GHEA Grapalat"/>
                <w:sz w:val="20"/>
                <w:lang w:val="es-ES"/>
              </w:rPr>
            </w:pPr>
          </w:p>
        </w:tc>
        <w:tc>
          <w:tcPr>
            <w:tcW w:w="552"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552"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97" w:type="dxa"/>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97"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97" w:type="dxa"/>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97" w:type="dxa"/>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97"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97"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97"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97" w:type="dxa"/>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97" w:type="dxa"/>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97" w:type="dxa"/>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497" w:type="dxa"/>
            <w:textDirection w:val="btLr"/>
            <w:vAlign w:val="center"/>
          </w:tcPr>
          <w:p w14:paraId="27172A26" w14:textId="77777777" w:rsidR="00F02279" w:rsidRPr="00E6597C" w:rsidRDefault="00F02279" w:rsidP="007A1CCF">
            <w:pPr>
              <w:ind w:left="113"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7A1CCF">
            <w:pPr>
              <w:ind w:left="113" w:right="113"/>
              <w:jc w:val="center"/>
              <w:rPr>
                <w:rFonts w:ascii="GHEA Grapalat" w:hAnsi="GHEA Grapalat"/>
                <w:sz w:val="18"/>
                <w:lang w:val="es-ES"/>
              </w:rPr>
            </w:pPr>
          </w:p>
        </w:tc>
      </w:tr>
      <w:tr w:rsidR="007A1CCF" w:rsidRPr="005E51A4" w14:paraId="494747FE" w14:textId="77777777" w:rsidTr="007A1CCF">
        <w:trPr>
          <w:cantSplit/>
          <w:trHeight w:val="272"/>
          <w:jc w:val="center"/>
        </w:trPr>
        <w:tc>
          <w:tcPr>
            <w:tcW w:w="1451" w:type="dxa"/>
            <w:vMerge w:val="restart"/>
          </w:tcPr>
          <w:p w14:paraId="14BD04B4" w14:textId="77777777" w:rsidR="007A1CCF" w:rsidRPr="007016CF" w:rsidRDefault="007A1CCF" w:rsidP="008E00CB">
            <w:pPr>
              <w:jc w:val="center"/>
              <w:rPr>
                <w:rFonts w:ascii="GHEA Grapalat" w:hAnsi="GHEA Grapalat"/>
                <w:sz w:val="20"/>
                <w:szCs w:val="20"/>
                <w:lang w:val="hy-AM"/>
              </w:rPr>
            </w:pPr>
          </w:p>
          <w:p w14:paraId="326A34E0" w14:textId="77777777" w:rsidR="007A1CCF" w:rsidRPr="007016CF" w:rsidRDefault="007A1CCF" w:rsidP="008E00CB">
            <w:pPr>
              <w:jc w:val="center"/>
              <w:rPr>
                <w:rFonts w:ascii="GHEA Grapalat" w:hAnsi="GHEA Grapalat"/>
                <w:sz w:val="20"/>
                <w:szCs w:val="20"/>
                <w:lang w:val="hy-AM"/>
              </w:rPr>
            </w:pPr>
          </w:p>
          <w:p w14:paraId="2F7B33CB" w14:textId="77777777" w:rsidR="007A1CCF" w:rsidRPr="007016CF" w:rsidRDefault="007A1CCF" w:rsidP="008E00CB">
            <w:pPr>
              <w:jc w:val="center"/>
              <w:rPr>
                <w:rFonts w:ascii="GHEA Grapalat" w:hAnsi="GHEA Grapalat"/>
                <w:sz w:val="20"/>
                <w:szCs w:val="20"/>
                <w:lang w:val="hy-AM"/>
              </w:rPr>
            </w:pPr>
          </w:p>
          <w:p w14:paraId="247EB1FD" w14:textId="77777777" w:rsidR="007A1CCF" w:rsidRPr="007016CF" w:rsidRDefault="007A1CCF" w:rsidP="008E00CB">
            <w:pPr>
              <w:jc w:val="center"/>
              <w:rPr>
                <w:rFonts w:ascii="GHEA Grapalat" w:hAnsi="GHEA Grapalat"/>
                <w:sz w:val="20"/>
                <w:szCs w:val="20"/>
                <w:lang w:val="hy-AM"/>
              </w:rPr>
            </w:pPr>
          </w:p>
          <w:p w14:paraId="2B7EF614" w14:textId="77777777" w:rsidR="007A1CCF" w:rsidRPr="007016CF" w:rsidRDefault="007A1CCF" w:rsidP="008E00CB">
            <w:pPr>
              <w:jc w:val="center"/>
              <w:rPr>
                <w:rFonts w:ascii="GHEA Grapalat" w:hAnsi="GHEA Grapalat"/>
                <w:sz w:val="20"/>
                <w:szCs w:val="20"/>
                <w:lang w:val="hy-AM"/>
              </w:rPr>
            </w:pPr>
          </w:p>
          <w:p w14:paraId="40B31576" w14:textId="77777777" w:rsidR="007A1CCF" w:rsidRPr="007016CF" w:rsidRDefault="007A1CCF" w:rsidP="008E00CB">
            <w:pPr>
              <w:jc w:val="center"/>
              <w:rPr>
                <w:rFonts w:ascii="GHEA Grapalat" w:hAnsi="GHEA Grapalat"/>
                <w:sz w:val="20"/>
                <w:szCs w:val="20"/>
                <w:lang w:val="hy-AM"/>
              </w:rPr>
            </w:pPr>
          </w:p>
          <w:p w14:paraId="314B328D" w14:textId="77777777" w:rsidR="007A1CCF" w:rsidRPr="007016CF" w:rsidRDefault="007A1CCF" w:rsidP="008E00CB">
            <w:pPr>
              <w:jc w:val="center"/>
              <w:rPr>
                <w:rFonts w:ascii="GHEA Grapalat" w:hAnsi="GHEA Grapalat"/>
                <w:sz w:val="20"/>
                <w:szCs w:val="20"/>
                <w:lang w:val="hy-AM"/>
              </w:rPr>
            </w:pPr>
          </w:p>
          <w:p w14:paraId="16869DB6" w14:textId="2CDF072B" w:rsidR="007A1CCF" w:rsidRPr="007016CF" w:rsidRDefault="007A1CCF" w:rsidP="008E00CB">
            <w:pPr>
              <w:jc w:val="center"/>
              <w:rPr>
                <w:rFonts w:ascii="GHEA Grapalat" w:hAnsi="GHEA Grapalat"/>
                <w:sz w:val="20"/>
                <w:szCs w:val="20"/>
                <w:lang w:val="hy-AM"/>
              </w:rPr>
            </w:pPr>
            <w:r w:rsidRPr="007016CF">
              <w:rPr>
                <w:rFonts w:ascii="GHEA Grapalat" w:hAnsi="GHEA Grapalat"/>
                <w:sz w:val="20"/>
                <w:szCs w:val="20"/>
                <w:lang w:val="hy-AM"/>
              </w:rPr>
              <w:t>1</w:t>
            </w:r>
          </w:p>
        </w:tc>
        <w:tc>
          <w:tcPr>
            <w:tcW w:w="1530" w:type="dxa"/>
            <w:vMerge w:val="restart"/>
            <w:tcBorders>
              <w:top w:val="single" w:sz="4" w:space="0" w:color="auto"/>
              <w:left w:val="single" w:sz="4" w:space="0" w:color="auto"/>
              <w:right w:val="single" w:sz="4" w:space="0" w:color="auto"/>
            </w:tcBorders>
            <w:shd w:val="clear" w:color="000000" w:fill="FFFFFF"/>
            <w:vAlign w:val="bottom"/>
          </w:tcPr>
          <w:p w14:paraId="455D00A5" w14:textId="10604DC1" w:rsidR="007A1CCF" w:rsidRPr="007016CF" w:rsidRDefault="007A1CCF" w:rsidP="008E00CB">
            <w:pPr>
              <w:jc w:val="center"/>
              <w:rPr>
                <w:rFonts w:ascii="GHEA Grapalat" w:hAnsi="GHEA Grapalat" w:cs="Calibri"/>
                <w:sz w:val="20"/>
                <w:szCs w:val="20"/>
                <w:lang w:val="hy-AM"/>
              </w:rPr>
            </w:pPr>
            <w:r w:rsidRPr="007016CF">
              <w:rPr>
                <w:rFonts w:ascii="GHEA Grapalat" w:hAnsi="GHEA Grapalat" w:cs="Calibri"/>
                <w:sz w:val="20"/>
                <w:szCs w:val="20"/>
              </w:rPr>
              <w:t>45231187</w:t>
            </w:r>
          </w:p>
        </w:tc>
        <w:tc>
          <w:tcPr>
            <w:tcW w:w="1869" w:type="dxa"/>
            <w:vMerge w:val="restart"/>
            <w:tcBorders>
              <w:top w:val="single" w:sz="4" w:space="0" w:color="auto"/>
              <w:left w:val="nil"/>
              <w:right w:val="single" w:sz="4" w:space="0" w:color="auto"/>
            </w:tcBorders>
            <w:shd w:val="clear" w:color="000000" w:fill="FFFFFF"/>
            <w:vAlign w:val="bottom"/>
          </w:tcPr>
          <w:p w14:paraId="1BEE9641" w14:textId="08D26EED" w:rsidR="007A1CCF" w:rsidRPr="007016CF" w:rsidRDefault="007A1CCF" w:rsidP="008E00CB">
            <w:pPr>
              <w:jc w:val="center"/>
              <w:rPr>
                <w:rFonts w:ascii="Cambria Math" w:hAnsi="Cambria Math" w:cs="Calibri"/>
                <w:sz w:val="20"/>
                <w:szCs w:val="20"/>
                <w:lang w:val="hy-AM"/>
              </w:rPr>
            </w:pPr>
            <w:r w:rsidRPr="007016CF">
              <w:rPr>
                <w:rFonts w:ascii="GHEA Grapalat" w:hAnsi="GHEA Grapalat" w:cs="Calibri"/>
                <w:sz w:val="20"/>
                <w:szCs w:val="20"/>
              </w:rPr>
              <w:t>ճանապարհների ասֆալտապատման աշխատանքներ</w:t>
            </w:r>
          </w:p>
        </w:tc>
        <w:tc>
          <w:tcPr>
            <w:tcW w:w="6571" w:type="dxa"/>
            <w:gridSpan w:val="13"/>
          </w:tcPr>
          <w:p w14:paraId="24617160" w14:textId="3C2BE1DB" w:rsidR="007A1CCF" w:rsidRPr="00434F24" w:rsidRDefault="007A1CCF" w:rsidP="00F9432A">
            <w:pPr>
              <w:jc w:val="center"/>
              <w:rPr>
                <w:rFonts w:ascii="GHEA Grapalat" w:hAnsi="GHEA Grapalat"/>
                <w:sz w:val="20"/>
                <w:lang w:val="hy-AM"/>
              </w:rPr>
            </w:pPr>
            <w:r w:rsidRPr="00434F24">
              <w:rPr>
                <w:rFonts w:ascii="GHEA Grapalat" w:hAnsi="GHEA Grapalat"/>
                <w:sz w:val="20"/>
                <w:lang w:val="hy-AM"/>
              </w:rPr>
              <w:t>2024թ</w:t>
            </w:r>
            <w:r w:rsidRPr="00434F24">
              <w:rPr>
                <w:rFonts w:ascii="Cambria Math" w:hAnsi="Cambria Math" w:cs="Cambria Math"/>
                <w:sz w:val="20"/>
                <w:lang w:val="hy-AM"/>
              </w:rPr>
              <w:t>․</w:t>
            </w:r>
            <w:r w:rsidRPr="00434F24">
              <w:rPr>
                <w:rFonts w:ascii="GHEA Grapalat" w:hAnsi="GHEA Grapalat"/>
                <w:sz w:val="20"/>
                <w:lang w:val="hy-AM"/>
              </w:rPr>
              <w:t>-</w:t>
            </w:r>
            <w:r w:rsidRPr="00434F24">
              <w:rPr>
                <w:rFonts w:ascii="GHEA Grapalat" w:hAnsi="GHEA Grapalat" w:cs="GHEA Grapalat"/>
                <w:sz w:val="20"/>
                <w:lang w:val="hy-AM"/>
              </w:rPr>
              <w:t>ին՝</w:t>
            </w:r>
            <w:r w:rsidRPr="00434F24">
              <w:rPr>
                <w:rFonts w:ascii="GHEA Grapalat" w:hAnsi="GHEA Grapalat"/>
                <w:sz w:val="20"/>
                <w:lang w:val="hy-AM"/>
              </w:rPr>
              <w:t xml:space="preserve">, </w:t>
            </w:r>
            <w:r w:rsidRPr="00434F24">
              <w:rPr>
                <w:rFonts w:ascii="GHEA Grapalat" w:hAnsi="GHEA Grapalat" w:cs="GHEA Grapalat"/>
                <w:sz w:val="20"/>
                <w:lang w:val="hy-AM"/>
              </w:rPr>
              <w:t>ըստ</w:t>
            </w:r>
            <w:r w:rsidRPr="00434F24">
              <w:rPr>
                <w:rFonts w:ascii="GHEA Grapalat" w:hAnsi="GHEA Grapalat"/>
                <w:sz w:val="20"/>
                <w:lang w:val="hy-AM"/>
              </w:rPr>
              <w:t xml:space="preserve"> </w:t>
            </w:r>
            <w:r w:rsidRPr="00434F24">
              <w:rPr>
                <w:rFonts w:ascii="GHEA Grapalat" w:hAnsi="GHEA Grapalat" w:cs="GHEA Grapalat"/>
                <w:sz w:val="20"/>
                <w:lang w:val="hy-AM"/>
              </w:rPr>
              <w:t>ամիսների</w:t>
            </w:r>
            <w:r w:rsidRPr="00434F24">
              <w:rPr>
                <w:rFonts w:ascii="GHEA Grapalat" w:hAnsi="GHEA Grapalat"/>
                <w:sz w:val="20"/>
                <w:lang w:val="hy-AM"/>
              </w:rPr>
              <w:t xml:space="preserve">, </w:t>
            </w:r>
            <w:r w:rsidRPr="00434F24">
              <w:rPr>
                <w:rFonts w:ascii="GHEA Grapalat" w:hAnsi="GHEA Grapalat" w:cs="GHEA Grapalat"/>
                <w:sz w:val="20"/>
                <w:lang w:val="hy-AM"/>
              </w:rPr>
              <w:t>այդ</w:t>
            </w:r>
            <w:r w:rsidRPr="00434F24">
              <w:rPr>
                <w:rFonts w:ascii="GHEA Grapalat" w:hAnsi="GHEA Grapalat"/>
                <w:sz w:val="20"/>
                <w:lang w:val="hy-AM"/>
              </w:rPr>
              <w:t xml:space="preserve"> </w:t>
            </w:r>
            <w:r w:rsidRPr="00434F24">
              <w:rPr>
                <w:rFonts w:ascii="GHEA Grapalat" w:hAnsi="GHEA Grapalat" w:cs="GHEA Grapalat"/>
                <w:sz w:val="20"/>
                <w:lang w:val="hy-AM"/>
              </w:rPr>
              <w:t>թ</w:t>
            </w:r>
            <w:r w:rsidRPr="00434F24">
              <w:rPr>
                <w:rFonts w:ascii="GHEA Grapalat" w:hAnsi="GHEA Grapalat"/>
                <w:sz w:val="20"/>
                <w:lang w:val="hy-AM"/>
              </w:rPr>
              <w:t>վու</w:t>
            </w:r>
            <w:r w:rsidR="00434F24" w:rsidRPr="00434F24">
              <w:rPr>
                <w:rFonts w:ascii="GHEA Grapalat" w:hAnsi="GHEA Grapalat"/>
                <w:sz w:val="20"/>
                <w:lang w:val="hy-AM"/>
              </w:rPr>
              <w:t>մ</w:t>
            </w:r>
          </w:p>
        </w:tc>
      </w:tr>
      <w:tr w:rsidR="007A1CCF" w:rsidRPr="00E6597C" w14:paraId="3977B0D2" w14:textId="77777777" w:rsidTr="00240FC7">
        <w:trPr>
          <w:cantSplit/>
          <w:trHeight w:val="1538"/>
          <w:jc w:val="center"/>
        </w:trPr>
        <w:tc>
          <w:tcPr>
            <w:tcW w:w="1451" w:type="dxa"/>
            <w:vMerge/>
          </w:tcPr>
          <w:p w14:paraId="10DE0437" w14:textId="2F8ECF8C" w:rsidR="007A1CCF" w:rsidRPr="007A1CCF" w:rsidRDefault="007A1CCF" w:rsidP="007A1CCF">
            <w:pPr>
              <w:jc w:val="center"/>
              <w:rPr>
                <w:rFonts w:ascii="GHEA Grapalat" w:hAnsi="GHEA Grapalat"/>
                <w:sz w:val="18"/>
                <w:lang w:val="hy-AM"/>
              </w:rPr>
            </w:pPr>
          </w:p>
        </w:tc>
        <w:tc>
          <w:tcPr>
            <w:tcW w:w="1530" w:type="dxa"/>
            <w:vMerge/>
            <w:tcBorders>
              <w:left w:val="single" w:sz="4" w:space="0" w:color="auto"/>
              <w:right w:val="single" w:sz="4" w:space="0" w:color="auto"/>
            </w:tcBorders>
            <w:shd w:val="clear" w:color="000000" w:fill="FFFFFF"/>
            <w:vAlign w:val="bottom"/>
          </w:tcPr>
          <w:p w14:paraId="3054592B" w14:textId="73C3D1A6" w:rsidR="007A1CCF" w:rsidRPr="007A1CCF" w:rsidRDefault="007A1CCF" w:rsidP="007A1CCF">
            <w:pPr>
              <w:rPr>
                <w:rFonts w:ascii="GHEA Grapalat" w:hAnsi="GHEA Grapalat"/>
                <w:sz w:val="18"/>
                <w:lang w:val="es-ES"/>
              </w:rPr>
            </w:pPr>
          </w:p>
        </w:tc>
        <w:tc>
          <w:tcPr>
            <w:tcW w:w="1869" w:type="dxa"/>
            <w:vMerge/>
            <w:tcBorders>
              <w:left w:val="nil"/>
              <w:right w:val="single" w:sz="4" w:space="0" w:color="auto"/>
            </w:tcBorders>
            <w:shd w:val="clear" w:color="000000" w:fill="FFFFFF"/>
            <w:vAlign w:val="bottom"/>
          </w:tcPr>
          <w:p w14:paraId="2EEDA063" w14:textId="27F35395" w:rsidR="007A1CCF" w:rsidRPr="007A1CCF" w:rsidRDefault="007A1CCF" w:rsidP="007A1CCF">
            <w:pPr>
              <w:jc w:val="center"/>
              <w:rPr>
                <w:rFonts w:ascii="GHEA Grapalat" w:hAnsi="GHEA Grapalat"/>
                <w:sz w:val="18"/>
                <w:lang w:val="es-ES"/>
              </w:rPr>
            </w:pPr>
          </w:p>
        </w:tc>
        <w:tc>
          <w:tcPr>
            <w:tcW w:w="552" w:type="dxa"/>
            <w:textDirection w:val="btLr"/>
          </w:tcPr>
          <w:p w14:paraId="2C233DB4" w14:textId="1866A082" w:rsidR="007A1CCF" w:rsidRPr="007A1CCF" w:rsidRDefault="007A1CCF" w:rsidP="007A1CCF">
            <w:pPr>
              <w:ind w:left="113" w:right="113"/>
              <w:jc w:val="center"/>
              <w:rPr>
                <w:rFonts w:ascii="GHEA Grapalat" w:hAnsi="GHEA Grapalat"/>
                <w:lang w:val="hy-AM"/>
              </w:rPr>
            </w:pPr>
            <w:r>
              <w:rPr>
                <w:rFonts w:ascii="GHEA Grapalat" w:hAnsi="GHEA Grapalat"/>
                <w:lang w:val="hy-AM"/>
              </w:rPr>
              <w:t>-</w:t>
            </w:r>
          </w:p>
        </w:tc>
        <w:tc>
          <w:tcPr>
            <w:tcW w:w="552" w:type="dxa"/>
            <w:textDirection w:val="btLr"/>
          </w:tcPr>
          <w:p w14:paraId="3DA0D39D" w14:textId="3428499C" w:rsidR="007A1CCF" w:rsidRPr="007A1CCF" w:rsidRDefault="007A1CCF" w:rsidP="007A1CCF">
            <w:pPr>
              <w:ind w:left="113" w:right="113"/>
              <w:jc w:val="center"/>
              <w:rPr>
                <w:rFonts w:ascii="GHEA Grapalat" w:hAnsi="GHEA Grapalat"/>
                <w:lang w:val="hy-AM"/>
              </w:rPr>
            </w:pPr>
            <w:r>
              <w:rPr>
                <w:rFonts w:ascii="GHEA Grapalat" w:hAnsi="GHEA Grapalat"/>
                <w:lang w:val="hy-AM"/>
              </w:rPr>
              <w:t>-</w:t>
            </w:r>
          </w:p>
        </w:tc>
        <w:tc>
          <w:tcPr>
            <w:tcW w:w="497" w:type="dxa"/>
            <w:textDirection w:val="btLr"/>
          </w:tcPr>
          <w:p w14:paraId="0F21F1D2" w14:textId="089CA9DC" w:rsidR="007A1CCF" w:rsidRPr="007A1CCF" w:rsidRDefault="007A1CCF" w:rsidP="007A1CCF">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97" w:type="dxa"/>
            <w:textDirection w:val="btLr"/>
          </w:tcPr>
          <w:p w14:paraId="0C5C05EE" w14:textId="7D2D1BA2" w:rsidR="007A1CCF" w:rsidRPr="007A1CCF" w:rsidRDefault="007A1CCF" w:rsidP="007A1CCF">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97" w:type="dxa"/>
            <w:textDirection w:val="btLr"/>
          </w:tcPr>
          <w:p w14:paraId="4941320D" w14:textId="468A1754" w:rsidR="007A1CCF" w:rsidRPr="007A1CCF" w:rsidRDefault="007A1CCF" w:rsidP="007A1CCF">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97" w:type="dxa"/>
            <w:textDirection w:val="btLr"/>
          </w:tcPr>
          <w:p w14:paraId="0A70948F" w14:textId="3AADC68F" w:rsidR="007A1CCF" w:rsidRPr="007A1CCF" w:rsidRDefault="007A1CCF" w:rsidP="007A1CCF">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97" w:type="dxa"/>
            <w:textDirection w:val="btLr"/>
          </w:tcPr>
          <w:p w14:paraId="7F6F3E89" w14:textId="37A73C02" w:rsidR="007A1CCF" w:rsidRPr="007A1CCF" w:rsidRDefault="007A1CCF" w:rsidP="007A1CCF">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97" w:type="dxa"/>
            <w:textDirection w:val="btLr"/>
          </w:tcPr>
          <w:p w14:paraId="2662C397" w14:textId="25B5ED53" w:rsidR="007A1CCF" w:rsidRPr="007A1CCF" w:rsidRDefault="007A1CCF" w:rsidP="007A1CCF">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97" w:type="dxa"/>
            <w:textDirection w:val="btLr"/>
          </w:tcPr>
          <w:p w14:paraId="4FA1B54F" w14:textId="4F5E3F66" w:rsidR="007A1CCF" w:rsidRPr="007A1CCF" w:rsidRDefault="007A1CCF" w:rsidP="007A1CCF">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97" w:type="dxa"/>
            <w:textDirection w:val="btLr"/>
          </w:tcPr>
          <w:p w14:paraId="5457CF9C" w14:textId="50AB6F65" w:rsidR="007A1CCF" w:rsidRPr="007A1CCF" w:rsidRDefault="007A1CCF" w:rsidP="007A1CCF">
            <w:pPr>
              <w:ind w:left="113" w:right="113"/>
              <w:jc w:val="center"/>
              <w:rPr>
                <w:rFonts w:ascii="GHEA Grapalat" w:hAnsi="GHEA Grapalat" w:cs="Arial"/>
                <w:sz w:val="18"/>
                <w:szCs w:val="18"/>
                <w:lang w:val="hy-AM"/>
              </w:rPr>
            </w:pPr>
            <w:r>
              <w:rPr>
                <w:rFonts w:ascii="GHEA Grapalat" w:hAnsi="GHEA Grapalat"/>
                <w:sz w:val="20"/>
                <w:lang w:val="hy-AM"/>
              </w:rPr>
              <w:t>-</w:t>
            </w:r>
          </w:p>
        </w:tc>
        <w:tc>
          <w:tcPr>
            <w:tcW w:w="497" w:type="dxa"/>
            <w:textDirection w:val="btLr"/>
          </w:tcPr>
          <w:p w14:paraId="57FFDBA3" w14:textId="1B31C6CD" w:rsidR="007A1CCF" w:rsidRPr="00E6597C" w:rsidRDefault="007A1CCF" w:rsidP="007A1CCF">
            <w:pPr>
              <w:ind w:left="113" w:right="113"/>
              <w:jc w:val="center"/>
              <w:rPr>
                <w:rFonts w:ascii="GHEA Grapalat" w:hAnsi="GHEA Grapalat" w:cs="Arial"/>
                <w:sz w:val="18"/>
                <w:szCs w:val="18"/>
                <w:lang w:val="pt-BR"/>
              </w:rPr>
            </w:pPr>
            <w:r>
              <w:rPr>
                <w:rFonts w:ascii="GHEA Grapalat" w:hAnsi="GHEA Grapalat"/>
                <w:sz w:val="20"/>
                <w:lang w:val="hy-AM"/>
              </w:rPr>
              <w:t>65</w:t>
            </w:r>
            <w:r w:rsidRPr="00E6597C">
              <w:rPr>
                <w:rFonts w:ascii="GHEA Grapalat" w:hAnsi="GHEA Grapalat"/>
                <w:sz w:val="20"/>
                <w:lang w:val="pt-BR"/>
              </w:rPr>
              <w:t xml:space="preserve"> %</w:t>
            </w:r>
          </w:p>
        </w:tc>
        <w:tc>
          <w:tcPr>
            <w:tcW w:w="497" w:type="dxa"/>
            <w:textDirection w:val="btLr"/>
          </w:tcPr>
          <w:p w14:paraId="2E3AE25C" w14:textId="2427C531" w:rsidR="007A1CCF" w:rsidRPr="00E6597C" w:rsidRDefault="007A1CCF" w:rsidP="007A1CCF">
            <w:pPr>
              <w:ind w:left="113" w:right="113"/>
              <w:jc w:val="center"/>
              <w:rPr>
                <w:rFonts w:ascii="GHEA Grapalat" w:hAnsi="GHEA Grapalat" w:cs="Arial"/>
                <w:sz w:val="18"/>
                <w:szCs w:val="18"/>
                <w:lang w:val="pt-BR"/>
              </w:rPr>
            </w:pPr>
            <w:r>
              <w:rPr>
                <w:rFonts w:ascii="GHEA Grapalat" w:hAnsi="GHEA Grapalat"/>
                <w:sz w:val="20"/>
                <w:lang w:val="hy-AM"/>
              </w:rPr>
              <w:t>100</w:t>
            </w:r>
            <w:r w:rsidRPr="00E6597C">
              <w:rPr>
                <w:rFonts w:ascii="GHEA Grapalat" w:hAnsi="GHEA Grapalat"/>
                <w:sz w:val="20"/>
                <w:lang w:val="pt-BR"/>
              </w:rPr>
              <w:t xml:space="preserve"> %</w:t>
            </w:r>
          </w:p>
        </w:tc>
        <w:tc>
          <w:tcPr>
            <w:tcW w:w="497" w:type="dxa"/>
            <w:textDirection w:val="btLr"/>
          </w:tcPr>
          <w:p w14:paraId="475F98DA" w14:textId="015E7520" w:rsidR="007A1CCF" w:rsidRPr="00E6597C" w:rsidRDefault="007A1CCF" w:rsidP="007A1CCF">
            <w:pPr>
              <w:ind w:left="113" w:right="113"/>
              <w:jc w:val="center"/>
              <w:rPr>
                <w:rFonts w:ascii="GHEA Grapalat" w:hAnsi="GHEA Grapalat"/>
                <w:b/>
                <w:lang w:val="pt-BR"/>
              </w:rPr>
            </w:pPr>
            <w:r>
              <w:rPr>
                <w:rFonts w:ascii="GHEA Grapalat" w:hAnsi="GHEA Grapalat"/>
                <w:sz w:val="20"/>
                <w:lang w:val="hy-AM"/>
              </w:rPr>
              <w:t>100</w:t>
            </w:r>
            <w:r w:rsidRPr="00E6597C">
              <w:rPr>
                <w:rFonts w:ascii="GHEA Grapalat" w:hAnsi="GHEA Grapalat"/>
                <w:sz w:val="20"/>
                <w:lang w:val="pt-BR"/>
              </w:rPr>
              <w:t xml:space="preserve"> %</w:t>
            </w:r>
          </w:p>
        </w:tc>
      </w:tr>
      <w:tr w:rsidR="00434F24" w:rsidRPr="005E51A4" w14:paraId="0967122C" w14:textId="77777777" w:rsidTr="00434F24">
        <w:trPr>
          <w:cantSplit/>
          <w:trHeight w:val="141"/>
          <w:jc w:val="center"/>
        </w:trPr>
        <w:tc>
          <w:tcPr>
            <w:tcW w:w="1451" w:type="dxa"/>
            <w:vMerge/>
            <w:tcBorders>
              <w:right w:val="single" w:sz="4" w:space="0" w:color="auto"/>
            </w:tcBorders>
          </w:tcPr>
          <w:p w14:paraId="4FD1CBE3" w14:textId="77777777" w:rsidR="00434F24" w:rsidRPr="00E6597C" w:rsidRDefault="00434F24" w:rsidP="00434F24">
            <w:pPr>
              <w:jc w:val="center"/>
              <w:rPr>
                <w:rFonts w:ascii="GHEA Grapalat" w:hAnsi="GHEA Grapalat"/>
                <w:sz w:val="20"/>
                <w:lang w:val="es-ES"/>
              </w:rPr>
            </w:pPr>
          </w:p>
        </w:tc>
        <w:tc>
          <w:tcPr>
            <w:tcW w:w="1530" w:type="dxa"/>
            <w:vMerge/>
            <w:tcBorders>
              <w:left w:val="single" w:sz="4" w:space="0" w:color="auto"/>
              <w:right w:val="single" w:sz="4" w:space="0" w:color="auto"/>
            </w:tcBorders>
          </w:tcPr>
          <w:p w14:paraId="3E8797E9" w14:textId="77777777" w:rsidR="00434F24" w:rsidRPr="00E6597C" w:rsidRDefault="00434F24" w:rsidP="00434F24">
            <w:pPr>
              <w:jc w:val="center"/>
              <w:rPr>
                <w:rFonts w:ascii="GHEA Grapalat" w:hAnsi="GHEA Grapalat"/>
                <w:sz w:val="20"/>
                <w:lang w:val="es-ES"/>
              </w:rPr>
            </w:pPr>
          </w:p>
        </w:tc>
        <w:tc>
          <w:tcPr>
            <w:tcW w:w="1869" w:type="dxa"/>
            <w:vMerge/>
            <w:tcBorders>
              <w:left w:val="single" w:sz="4" w:space="0" w:color="auto"/>
              <w:right w:val="single" w:sz="4" w:space="0" w:color="auto"/>
            </w:tcBorders>
          </w:tcPr>
          <w:p w14:paraId="72DB9451" w14:textId="77777777" w:rsidR="00434F24" w:rsidRPr="00E6597C" w:rsidRDefault="00434F24" w:rsidP="00434F24">
            <w:pPr>
              <w:jc w:val="center"/>
              <w:rPr>
                <w:rFonts w:ascii="GHEA Grapalat" w:hAnsi="GHEA Grapalat"/>
                <w:sz w:val="20"/>
                <w:lang w:val="es-ES"/>
              </w:rPr>
            </w:pPr>
          </w:p>
        </w:tc>
        <w:tc>
          <w:tcPr>
            <w:tcW w:w="6571" w:type="dxa"/>
            <w:gridSpan w:val="13"/>
            <w:tcBorders>
              <w:left w:val="single" w:sz="4" w:space="0" w:color="auto"/>
            </w:tcBorders>
          </w:tcPr>
          <w:p w14:paraId="0CCC01A0" w14:textId="30C978CB" w:rsidR="00434F24" w:rsidRPr="00434F24" w:rsidRDefault="00434F24" w:rsidP="00F9432A">
            <w:pPr>
              <w:ind w:left="113" w:right="113"/>
              <w:jc w:val="center"/>
              <w:rPr>
                <w:rFonts w:ascii="GHEA Grapalat" w:hAnsi="GHEA Grapalat"/>
                <w:sz w:val="20"/>
                <w:lang w:val="pt-BR"/>
              </w:rPr>
            </w:pPr>
            <w:r w:rsidRPr="00434F24">
              <w:rPr>
                <w:rFonts w:ascii="GHEA Grapalat" w:hAnsi="GHEA Grapalat"/>
                <w:sz w:val="20"/>
                <w:lang w:val="hy-AM"/>
              </w:rPr>
              <w:t>202</w:t>
            </w:r>
            <w:r w:rsidR="00F9432A" w:rsidRPr="00F9432A">
              <w:rPr>
                <w:rFonts w:ascii="GHEA Grapalat" w:hAnsi="GHEA Grapalat"/>
                <w:sz w:val="20"/>
                <w:lang w:val="es-ES"/>
              </w:rPr>
              <w:t>5</w:t>
            </w:r>
            <w:r w:rsidRPr="00434F24">
              <w:rPr>
                <w:rFonts w:ascii="GHEA Grapalat" w:hAnsi="GHEA Grapalat"/>
                <w:sz w:val="20"/>
                <w:lang w:val="hy-AM"/>
              </w:rPr>
              <w:t>թ</w:t>
            </w:r>
            <w:r w:rsidRPr="00434F24">
              <w:rPr>
                <w:rFonts w:ascii="Cambria Math" w:hAnsi="Cambria Math" w:cs="Cambria Math"/>
                <w:sz w:val="20"/>
                <w:lang w:val="hy-AM"/>
              </w:rPr>
              <w:t>․</w:t>
            </w:r>
            <w:r w:rsidRPr="00434F24">
              <w:rPr>
                <w:rFonts w:ascii="GHEA Grapalat" w:hAnsi="GHEA Grapalat"/>
                <w:sz w:val="20"/>
                <w:lang w:val="hy-AM"/>
              </w:rPr>
              <w:t>-</w:t>
            </w:r>
            <w:r w:rsidRPr="00434F24">
              <w:rPr>
                <w:rFonts w:ascii="GHEA Grapalat" w:hAnsi="GHEA Grapalat" w:cs="GHEA Grapalat"/>
                <w:sz w:val="20"/>
                <w:lang w:val="hy-AM"/>
              </w:rPr>
              <w:t>ին՝</w:t>
            </w:r>
            <w:r w:rsidRPr="00434F24">
              <w:rPr>
                <w:rFonts w:ascii="GHEA Grapalat" w:hAnsi="GHEA Grapalat"/>
                <w:sz w:val="20"/>
                <w:lang w:val="hy-AM"/>
              </w:rPr>
              <w:t xml:space="preserve">, </w:t>
            </w:r>
            <w:r w:rsidRPr="00434F24">
              <w:rPr>
                <w:rFonts w:ascii="GHEA Grapalat" w:hAnsi="GHEA Grapalat" w:cs="GHEA Grapalat"/>
                <w:sz w:val="20"/>
                <w:lang w:val="hy-AM"/>
              </w:rPr>
              <w:t>ըստ</w:t>
            </w:r>
            <w:r w:rsidRPr="00434F24">
              <w:rPr>
                <w:rFonts w:ascii="GHEA Grapalat" w:hAnsi="GHEA Grapalat"/>
                <w:sz w:val="20"/>
                <w:lang w:val="hy-AM"/>
              </w:rPr>
              <w:t xml:space="preserve"> </w:t>
            </w:r>
            <w:r w:rsidRPr="00434F24">
              <w:rPr>
                <w:rFonts w:ascii="GHEA Grapalat" w:hAnsi="GHEA Grapalat" w:cs="GHEA Grapalat"/>
                <w:sz w:val="20"/>
                <w:lang w:val="hy-AM"/>
              </w:rPr>
              <w:t>ամիսների</w:t>
            </w:r>
            <w:r w:rsidRPr="00434F24">
              <w:rPr>
                <w:rFonts w:ascii="GHEA Grapalat" w:hAnsi="GHEA Grapalat"/>
                <w:sz w:val="20"/>
                <w:lang w:val="hy-AM"/>
              </w:rPr>
              <w:t xml:space="preserve">, </w:t>
            </w:r>
            <w:r w:rsidRPr="00434F24">
              <w:rPr>
                <w:rFonts w:ascii="GHEA Grapalat" w:hAnsi="GHEA Grapalat" w:cs="GHEA Grapalat"/>
                <w:sz w:val="20"/>
                <w:lang w:val="hy-AM"/>
              </w:rPr>
              <w:t>այդ</w:t>
            </w:r>
            <w:r w:rsidRPr="00434F24">
              <w:rPr>
                <w:rFonts w:ascii="GHEA Grapalat" w:hAnsi="GHEA Grapalat"/>
                <w:sz w:val="20"/>
                <w:lang w:val="hy-AM"/>
              </w:rPr>
              <w:t xml:space="preserve"> </w:t>
            </w:r>
            <w:r w:rsidRPr="00434F24">
              <w:rPr>
                <w:rFonts w:ascii="GHEA Grapalat" w:hAnsi="GHEA Grapalat" w:cs="GHEA Grapalat"/>
                <w:sz w:val="20"/>
                <w:lang w:val="hy-AM"/>
              </w:rPr>
              <w:t>թ</w:t>
            </w:r>
            <w:r w:rsidRPr="00434F24">
              <w:rPr>
                <w:rFonts w:ascii="GHEA Grapalat" w:hAnsi="GHEA Grapalat"/>
                <w:sz w:val="20"/>
                <w:lang w:val="hy-AM"/>
              </w:rPr>
              <w:t>վում</w:t>
            </w:r>
          </w:p>
        </w:tc>
      </w:tr>
      <w:tr w:rsidR="00434F24" w:rsidRPr="00E6597C" w14:paraId="3EA33EA5" w14:textId="77777777" w:rsidTr="00240FC7">
        <w:trPr>
          <w:cantSplit/>
          <w:trHeight w:val="1538"/>
          <w:jc w:val="center"/>
        </w:trPr>
        <w:tc>
          <w:tcPr>
            <w:tcW w:w="1451" w:type="dxa"/>
            <w:vMerge/>
            <w:tcBorders>
              <w:right w:val="single" w:sz="4" w:space="0" w:color="auto"/>
            </w:tcBorders>
          </w:tcPr>
          <w:p w14:paraId="7832AA88" w14:textId="77777777" w:rsidR="00434F24" w:rsidRPr="00E6597C" w:rsidRDefault="00434F24" w:rsidP="00434F24">
            <w:pPr>
              <w:jc w:val="center"/>
              <w:rPr>
                <w:rFonts w:ascii="GHEA Grapalat" w:hAnsi="GHEA Grapalat"/>
                <w:sz w:val="20"/>
                <w:lang w:val="es-ES"/>
              </w:rPr>
            </w:pPr>
          </w:p>
        </w:tc>
        <w:tc>
          <w:tcPr>
            <w:tcW w:w="1530" w:type="dxa"/>
            <w:vMerge/>
            <w:tcBorders>
              <w:left w:val="single" w:sz="4" w:space="0" w:color="auto"/>
              <w:right w:val="single" w:sz="4" w:space="0" w:color="auto"/>
            </w:tcBorders>
          </w:tcPr>
          <w:p w14:paraId="4AC51526" w14:textId="77777777" w:rsidR="00434F24" w:rsidRPr="00E6597C" w:rsidRDefault="00434F24" w:rsidP="00434F24">
            <w:pPr>
              <w:jc w:val="center"/>
              <w:rPr>
                <w:rFonts w:ascii="GHEA Grapalat" w:hAnsi="GHEA Grapalat"/>
                <w:sz w:val="20"/>
                <w:lang w:val="es-ES"/>
              </w:rPr>
            </w:pPr>
          </w:p>
        </w:tc>
        <w:tc>
          <w:tcPr>
            <w:tcW w:w="1869" w:type="dxa"/>
            <w:vMerge/>
            <w:tcBorders>
              <w:left w:val="single" w:sz="4" w:space="0" w:color="auto"/>
              <w:right w:val="single" w:sz="4" w:space="0" w:color="auto"/>
            </w:tcBorders>
          </w:tcPr>
          <w:p w14:paraId="05C92275" w14:textId="77777777" w:rsidR="00434F24" w:rsidRPr="00E6597C" w:rsidRDefault="00434F24" w:rsidP="00434F24">
            <w:pPr>
              <w:jc w:val="center"/>
              <w:rPr>
                <w:rFonts w:ascii="GHEA Grapalat" w:hAnsi="GHEA Grapalat"/>
                <w:sz w:val="20"/>
                <w:lang w:val="es-ES"/>
              </w:rPr>
            </w:pPr>
          </w:p>
        </w:tc>
        <w:tc>
          <w:tcPr>
            <w:tcW w:w="552" w:type="dxa"/>
            <w:tcBorders>
              <w:left w:val="single" w:sz="4" w:space="0" w:color="auto"/>
            </w:tcBorders>
            <w:textDirection w:val="btLr"/>
          </w:tcPr>
          <w:p w14:paraId="103B9934" w14:textId="2F760117"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52" w:type="dxa"/>
            <w:textDirection w:val="btLr"/>
          </w:tcPr>
          <w:p w14:paraId="59712A4B" w14:textId="5D149EA1"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97" w:type="dxa"/>
            <w:textDirection w:val="btLr"/>
          </w:tcPr>
          <w:p w14:paraId="6570673F" w14:textId="7B166711"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97" w:type="dxa"/>
            <w:textDirection w:val="btLr"/>
          </w:tcPr>
          <w:p w14:paraId="2435BA39" w14:textId="257CFC8D"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97" w:type="dxa"/>
            <w:textDirection w:val="btLr"/>
          </w:tcPr>
          <w:p w14:paraId="3C35EA7C" w14:textId="46F16CFD"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97" w:type="dxa"/>
            <w:textDirection w:val="btLr"/>
          </w:tcPr>
          <w:p w14:paraId="7B715F59" w14:textId="36EEEF7E"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97" w:type="dxa"/>
            <w:textDirection w:val="btLr"/>
          </w:tcPr>
          <w:p w14:paraId="4763E466" w14:textId="0766767D"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97" w:type="dxa"/>
            <w:textDirection w:val="btLr"/>
          </w:tcPr>
          <w:p w14:paraId="5E3DFBB0" w14:textId="00DC585B"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97" w:type="dxa"/>
            <w:textDirection w:val="btLr"/>
          </w:tcPr>
          <w:p w14:paraId="0AED7897" w14:textId="20363E5A"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97" w:type="dxa"/>
            <w:textDirection w:val="btLr"/>
          </w:tcPr>
          <w:p w14:paraId="5337F0AD" w14:textId="5C02CB60"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97" w:type="dxa"/>
            <w:textDirection w:val="btLr"/>
          </w:tcPr>
          <w:p w14:paraId="2419030D" w14:textId="72410E8E"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97" w:type="dxa"/>
            <w:textDirection w:val="btLr"/>
          </w:tcPr>
          <w:p w14:paraId="6E96DA45" w14:textId="44D85CAA"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497" w:type="dxa"/>
            <w:textDirection w:val="btLr"/>
          </w:tcPr>
          <w:p w14:paraId="2C406D06" w14:textId="3B67C1FF" w:rsidR="00434F24" w:rsidRPr="00E6597C" w:rsidRDefault="00434F24" w:rsidP="00434F24">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r>
    </w:tbl>
    <w:p w14:paraId="3FC74906" w14:textId="77777777" w:rsidR="00F02279" w:rsidRPr="00E6597C" w:rsidRDefault="00F02279" w:rsidP="00F02279">
      <w:pPr>
        <w:rPr>
          <w:rFonts w:ascii="GHEA Grapalat" w:hAnsi="GHEA Grapalat"/>
          <w:i/>
          <w:sz w:val="18"/>
          <w:szCs w:val="18"/>
        </w:rPr>
      </w:pPr>
    </w:p>
    <w:p w14:paraId="3C02E289" w14:textId="11BE8EFE" w:rsidR="007A1CCF" w:rsidRDefault="007A1CCF" w:rsidP="007A1CCF">
      <w:pPr>
        <w:spacing w:line="276" w:lineRule="auto"/>
        <w:ind w:firstLine="708"/>
        <w:jc w:val="both"/>
        <w:rPr>
          <w:rFonts w:ascii="GHEA Grapalat" w:hAnsi="GHEA Grapalat" w:cs="Sylfaen"/>
          <w:b/>
          <w:sz w:val="20"/>
          <w:szCs w:val="20"/>
          <w:lang w:val="hy-AM"/>
        </w:rPr>
      </w:pPr>
      <w:r w:rsidRPr="000F3BB2">
        <w:rPr>
          <w:rFonts w:ascii="GHEA Grapalat" w:hAnsi="GHEA Grapalat" w:cs="Sylfaen"/>
          <w:b/>
          <w:sz w:val="20"/>
          <w:szCs w:val="20"/>
          <w:lang w:val="hy-AM"/>
        </w:rPr>
        <w:t>Սույն գնման գործընթացը կազմակերպվում է ՀՀ կառավարության կողմից իրականացվող սուբվենցիոն ծրագրերի շրջանակներում</w:t>
      </w:r>
      <w:r w:rsidRPr="000F3BB2">
        <w:rPr>
          <w:rFonts w:ascii="GHEA Grapalat" w:hAnsi="GHEA Grapalat"/>
          <w:b/>
          <w:sz w:val="20"/>
          <w:szCs w:val="20"/>
          <w:lang w:val="hy-AM"/>
        </w:rPr>
        <w:t>:</w:t>
      </w:r>
      <w:r w:rsidRPr="000F3BB2">
        <w:rPr>
          <w:rFonts w:ascii="GHEA Grapalat" w:hAnsi="GHEA Grapalat" w:cs="Sylfaen"/>
          <w:b/>
          <w:sz w:val="20"/>
          <w:szCs w:val="20"/>
          <w:lang w:val="hy-AM"/>
        </w:rPr>
        <w:t xml:space="preserve"> Ֆինանսավորումն իրականացվում է համայնքային ու պետական բյուջեներից՝ համապատասխանաբար մասնաբաժիններով։ Աշխատանքների կատարման դիմաց վճարումն իրականացվում է սկզբում համայնքի մասնաբաժնի չափով, այնուհետև աշխատանքների մնացած մասի կատարման հիմնավորումը հավաստող փաստաթղթերի ներկայացվելուց,  հաստատվելուց և ֆինանսական միջոցներ ստանալուց հետո իրականացվում է ֆինանսավորում՝ պետական բյուջեի մասնաբաժնով։</w:t>
      </w:r>
    </w:p>
    <w:p w14:paraId="56806822" w14:textId="77777777" w:rsidR="00434F24" w:rsidRDefault="00434F24" w:rsidP="007A1CCF">
      <w:pPr>
        <w:spacing w:line="276" w:lineRule="auto"/>
        <w:ind w:firstLine="708"/>
        <w:jc w:val="both"/>
        <w:rPr>
          <w:rFonts w:ascii="GHEA Grapalat" w:hAnsi="GHEA Grapalat" w:cs="Sylfaen"/>
          <w:b/>
          <w:sz w:val="20"/>
          <w:szCs w:val="20"/>
          <w:lang w:val="hy-AM"/>
        </w:rPr>
      </w:pP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EA03B8D" w14:textId="77777777" w:rsidR="00F02279" w:rsidRPr="00E6597C" w:rsidRDefault="00F02279" w:rsidP="00545BDE">
            <w:pPr>
              <w:rPr>
                <w:rFonts w:ascii="GHEA Grapalat" w:hAnsi="GHEA Grapalat"/>
                <w:sz w:val="22"/>
                <w:szCs w:val="22"/>
                <w:lang w:val="ru-RU"/>
              </w:rPr>
            </w:pPr>
          </w:p>
          <w:p w14:paraId="541957EE" w14:textId="77777777" w:rsidR="00F02279" w:rsidRPr="00E6597C" w:rsidRDefault="00F02279" w:rsidP="00545BDE">
            <w:pPr>
              <w:rPr>
                <w:rFonts w:ascii="GHEA Grapalat" w:hAnsi="GHEA Grapalat"/>
                <w:lang w:val="ru-RU"/>
              </w:rPr>
            </w:pPr>
          </w:p>
          <w:p w14:paraId="6B4F18C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5E51A4"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892565"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BodyTextIndent"/>
        <w:spacing w:line="240" w:lineRule="auto"/>
        <w:ind w:firstLine="0"/>
        <w:jc w:val="center"/>
        <w:rPr>
          <w:b/>
          <w:bCs/>
          <w:iCs/>
          <w:lang w:val="es-ES"/>
        </w:rPr>
      </w:pPr>
    </w:p>
    <w:p w14:paraId="1D1A1AA9" w14:textId="77777777" w:rsidR="00F02279" w:rsidRPr="00E6597C" w:rsidRDefault="00F02279" w:rsidP="00F02279">
      <w:pPr>
        <w:pStyle w:val="BodyTextIndent"/>
        <w:spacing w:line="240" w:lineRule="auto"/>
        <w:ind w:firstLine="540"/>
        <w:rPr>
          <w:iCs/>
          <w:lang w:val="es-ES"/>
        </w:rPr>
      </w:pP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BodyTextIndent"/>
        <w:spacing w:line="240" w:lineRule="auto"/>
        <w:ind w:firstLine="0"/>
        <w:rPr>
          <w:iCs/>
          <w:lang w:val="es-ES"/>
        </w:rPr>
      </w:pPr>
    </w:p>
    <w:p w14:paraId="2555C95D"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gramStart"/>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NormalWeb"/>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429F265C" w:rsidR="00071D1C" w:rsidRPr="00FF0D1D" w:rsidRDefault="00071D1C" w:rsidP="00FF0D1D">
      <w:pPr>
        <w:pStyle w:val="BodyTextIndent3"/>
        <w:spacing w:line="240" w:lineRule="auto"/>
        <w:ind w:firstLine="0"/>
        <w:rPr>
          <w:rFonts w:asciiTheme="minorHAnsi" w:hAnsiTheme="minorHAnsi"/>
        </w:rPr>
      </w:pPr>
    </w:p>
    <w:sectPr w:rsidR="00071D1C"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32619" w14:textId="77777777" w:rsidR="000844E8" w:rsidRDefault="000844E8">
      <w:r>
        <w:separator/>
      </w:r>
    </w:p>
  </w:endnote>
  <w:endnote w:type="continuationSeparator" w:id="0">
    <w:p w14:paraId="3F0AB5A6" w14:textId="77777777" w:rsidR="000844E8" w:rsidRDefault="00084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B938F" w14:textId="77777777" w:rsidR="000844E8" w:rsidRDefault="000844E8">
      <w:r>
        <w:separator/>
      </w:r>
    </w:p>
  </w:footnote>
  <w:footnote w:type="continuationSeparator" w:id="0">
    <w:p w14:paraId="49F5AB51" w14:textId="77777777" w:rsidR="000844E8" w:rsidRDefault="000844E8">
      <w:r>
        <w:continuationSeparator/>
      </w:r>
    </w:p>
  </w:footnote>
  <w:footnote w:id="1">
    <w:p w14:paraId="437259C2" w14:textId="6746B3FA" w:rsidR="00864299" w:rsidRPr="000C51A3" w:rsidRDefault="00864299">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14:paraId="68F70CA5" w14:textId="77777777" w:rsidR="00864299" w:rsidRDefault="00864299" w:rsidP="00263447">
      <w:pPr>
        <w:pStyle w:val="FootnoteText"/>
        <w:jc w:val="both"/>
        <w:rPr>
          <w:rFonts w:ascii="GHEA Grapalat" w:hAnsi="GHEA Grapalat" w:cs="Sylfaen"/>
          <w:i/>
          <w:sz w:val="16"/>
          <w:szCs w:val="16"/>
        </w:rPr>
      </w:pPr>
      <w:r>
        <w:rPr>
          <w:rStyle w:val="FootnoteReference"/>
        </w:rPr>
        <w:footnoteRef/>
      </w:r>
      <w:r>
        <w:t xml:space="preserve">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p w14:paraId="4415582B" w14:textId="2E5B87C3" w:rsidR="00864299" w:rsidRPr="00263447" w:rsidRDefault="00864299">
      <w:pPr>
        <w:pStyle w:val="FootnoteText"/>
        <w:rPr>
          <w:rFonts w:asciiTheme="minorHAnsi" w:hAnsiTheme="minorHAnsi"/>
          <w:lang w:val="hy-AM"/>
        </w:rPr>
      </w:pPr>
    </w:p>
  </w:footnote>
  <w:footnote w:id="3">
    <w:p w14:paraId="0FD4B3F3" w14:textId="77777777" w:rsidR="005611DA" w:rsidRDefault="005611DA" w:rsidP="005611DA">
      <w:pPr>
        <w:pStyle w:val="FootnoteText"/>
      </w:pPr>
      <w:r w:rsidRPr="001F0EE2">
        <w:rPr>
          <w:rStyle w:val="FootnoteReference"/>
          <w:i/>
          <w:iCs/>
          <w:color w:val="FFFFFF"/>
        </w:rPr>
        <w:footnoteRef/>
      </w:r>
      <w:r w:rsidRPr="001F0EE2">
        <w:rPr>
          <w:i/>
          <w:iCs/>
        </w:rPr>
        <w:t xml:space="preserve"> </w:t>
      </w:r>
      <w:r w:rsidRPr="00B72CDC">
        <w:rPr>
          <w:i/>
          <w:iCs/>
          <w:vertAlign w:val="superscript"/>
          <w:lang w:val="hy-AM"/>
        </w:rPr>
        <w:t xml:space="preserve">10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B72CDC">
        <w:rPr>
          <w:rFonts w:ascii="GHEA Grapalat" w:hAnsi="GHEA Grapalat" w:cs="Sylfaen"/>
          <w:i/>
          <w:sz w:val="16"/>
          <w:szCs w:val="16"/>
          <w:lang w:val="hy-AM"/>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4">
    <w:p w14:paraId="3B5FAD36" w14:textId="1344F420" w:rsidR="00864299" w:rsidRPr="003024A2" w:rsidRDefault="00864299" w:rsidP="00F1088F">
      <w:pPr>
        <w:pStyle w:val="FootnoteText"/>
        <w:rPr>
          <w:vertAlign w:val="superscript"/>
          <w:lang w:val="hy-AM"/>
        </w:rPr>
      </w:pPr>
      <w:r>
        <w:rPr>
          <w:rStyle w:val="FootnoteReference"/>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864299" w:rsidRPr="00F1088F" w:rsidRDefault="00864299">
      <w:pPr>
        <w:pStyle w:val="FootnoteText"/>
        <w:rPr>
          <w:rFonts w:asciiTheme="minorHAnsi" w:hAnsiTheme="minorHAnsi"/>
          <w:lang w:val="hy-AM"/>
        </w:rPr>
      </w:pPr>
    </w:p>
  </w:footnote>
  <w:footnote w:id="5">
    <w:p w14:paraId="7A48E533" w14:textId="77777777" w:rsidR="00864299" w:rsidRDefault="00864299" w:rsidP="00742B5B">
      <w:pPr>
        <w:pStyle w:val="FootnoteText"/>
        <w:jc w:val="both"/>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864299" w:rsidRPr="00742B5B" w:rsidRDefault="00864299">
      <w:pPr>
        <w:pStyle w:val="FootnoteText"/>
        <w:rPr>
          <w:rFonts w:asciiTheme="minorHAnsi" w:hAnsiTheme="minorHAnsi"/>
          <w:lang w:val="hy-AM"/>
        </w:rPr>
      </w:pPr>
    </w:p>
  </w:footnote>
  <w:footnote w:id="6">
    <w:p w14:paraId="5D807A2E" w14:textId="0F2E345D" w:rsidR="00864299" w:rsidRPr="00742B5B" w:rsidRDefault="00864299">
      <w:pPr>
        <w:pStyle w:val="FootnoteText"/>
        <w:rPr>
          <w:rFonts w:asciiTheme="minorHAnsi" w:hAnsiTheme="minorHAnsi"/>
        </w:rPr>
      </w:pPr>
      <w:r>
        <w:rPr>
          <w:rStyle w:val="FootnoteReference"/>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7">
    <w:p w14:paraId="224427CA" w14:textId="47023627" w:rsidR="00864299" w:rsidRPr="00742B5B" w:rsidRDefault="00864299">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1E"/>
    <w:rsid w:val="000550DA"/>
    <w:rsid w:val="00055129"/>
    <w:rsid w:val="00055195"/>
    <w:rsid w:val="00055CC2"/>
    <w:rsid w:val="00056516"/>
    <w:rsid w:val="00056AB4"/>
    <w:rsid w:val="00057264"/>
    <w:rsid w:val="000604CF"/>
    <w:rsid w:val="00060EA7"/>
    <w:rsid w:val="00060FB1"/>
    <w:rsid w:val="0006220B"/>
    <w:rsid w:val="0006311D"/>
    <w:rsid w:val="00064ADC"/>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4E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208C"/>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3F7"/>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ACE"/>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AE3"/>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65D0"/>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696"/>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4F24"/>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C8A"/>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432B"/>
    <w:rsid w:val="00556113"/>
    <w:rsid w:val="0055623A"/>
    <w:rsid w:val="005563D9"/>
    <w:rsid w:val="00557E3D"/>
    <w:rsid w:val="00560961"/>
    <w:rsid w:val="005611DA"/>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B7724"/>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1A4"/>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480"/>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09C"/>
    <w:rsid w:val="006F6413"/>
    <w:rsid w:val="00700C81"/>
    <w:rsid w:val="007010F4"/>
    <w:rsid w:val="00701157"/>
    <w:rsid w:val="007016CF"/>
    <w:rsid w:val="007019EA"/>
    <w:rsid w:val="007032AC"/>
    <w:rsid w:val="00703303"/>
    <w:rsid w:val="007035C9"/>
    <w:rsid w:val="0070371B"/>
    <w:rsid w:val="00703C74"/>
    <w:rsid w:val="00704862"/>
    <w:rsid w:val="00704898"/>
    <w:rsid w:val="007048A8"/>
    <w:rsid w:val="00705492"/>
    <w:rsid w:val="00705706"/>
    <w:rsid w:val="0070731F"/>
    <w:rsid w:val="00707B86"/>
    <w:rsid w:val="00710097"/>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1CCF"/>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17797"/>
    <w:rsid w:val="008201E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4299"/>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C7EA6"/>
    <w:rsid w:val="008D0121"/>
    <w:rsid w:val="008D0FB6"/>
    <w:rsid w:val="008D11AA"/>
    <w:rsid w:val="008D236A"/>
    <w:rsid w:val="008D294A"/>
    <w:rsid w:val="008D2B99"/>
    <w:rsid w:val="008D3C71"/>
    <w:rsid w:val="008D47F6"/>
    <w:rsid w:val="008D493D"/>
    <w:rsid w:val="008D5016"/>
    <w:rsid w:val="008D5704"/>
    <w:rsid w:val="008D5EE7"/>
    <w:rsid w:val="008D6C6C"/>
    <w:rsid w:val="008D6EF8"/>
    <w:rsid w:val="008D77B2"/>
    <w:rsid w:val="008D7FF8"/>
    <w:rsid w:val="008E00CB"/>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9D1"/>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1D57"/>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2E3D"/>
    <w:rsid w:val="00983AF5"/>
    <w:rsid w:val="00984456"/>
    <w:rsid w:val="00984BDB"/>
    <w:rsid w:val="00985291"/>
    <w:rsid w:val="00987E76"/>
    <w:rsid w:val="00990375"/>
    <w:rsid w:val="00990561"/>
    <w:rsid w:val="00990B2B"/>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77D8E"/>
    <w:rsid w:val="00B812B1"/>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4B5B"/>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0E07"/>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16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A31"/>
    <w:rsid w:val="00D33F62"/>
    <w:rsid w:val="00D359EB"/>
    <w:rsid w:val="00D362DB"/>
    <w:rsid w:val="00D36D97"/>
    <w:rsid w:val="00D371A7"/>
    <w:rsid w:val="00D37A8C"/>
    <w:rsid w:val="00D411B6"/>
    <w:rsid w:val="00D433D6"/>
    <w:rsid w:val="00D43904"/>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946"/>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86E"/>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569"/>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5ECC"/>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3D42"/>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2ACA"/>
    <w:rsid w:val="00F839B3"/>
    <w:rsid w:val="00F83B76"/>
    <w:rsid w:val="00F8462A"/>
    <w:rsid w:val="00F84B2C"/>
    <w:rsid w:val="00F85DFC"/>
    <w:rsid w:val="00F85F62"/>
    <w:rsid w:val="00F86162"/>
    <w:rsid w:val="00F86ED5"/>
    <w:rsid w:val="00F87017"/>
    <w:rsid w:val="00F871C2"/>
    <w:rsid w:val="00F87473"/>
    <w:rsid w:val="00F908CC"/>
    <w:rsid w:val="00F914CF"/>
    <w:rsid w:val="00F920F7"/>
    <w:rsid w:val="00F930CD"/>
    <w:rsid w:val="00F932ED"/>
    <w:rsid w:val="00F9432A"/>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8916EF89-8606-42DC-B3AB-355AB8C3E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msonormal0">
    <w:name w:val="msonormal"/>
    <w:basedOn w:val="Normal"/>
    <w:rsid w:val="00F908CC"/>
    <w:pPr>
      <w:spacing w:before="100" w:beforeAutospacing="1" w:after="100" w:afterAutospacing="1"/>
    </w:pPr>
  </w:style>
  <w:style w:type="paragraph" w:customStyle="1" w:styleId="xl104">
    <w:name w:val="xl104"/>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05">
    <w:name w:val="xl105"/>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22"/>
      <w:szCs w:val="22"/>
    </w:rPr>
  </w:style>
  <w:style w:type="paragraph" w:customStyle="1" w:styleId="xl106">
    <w:name w:val="xl106"/>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2"/>
      <w:szCs w:val="22"/>
    </w:rPr>
  </w:style>
  <w:style w:type="paragraph" w:customStyle="1" w:styleId="xl107">
    <w:name w:val="xl107"/>
    <w:basedOn w:val="Normal"/>
    <w:rsid w:val="00F908CC"/>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22"/>
      <w:szCs w:val="22"/>
    </w:rPr>
  </w:style>
  <w:style w:type="paragraph" w:customStyle="1" w:styleId="xl108">
    <w:name w:val="xl108"/>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22"/>
      <w:szCs w:val="22"/>
    </w:rPr>
  </w:style>
  <w:style w:type="paragraph" w:customStyle="1" w:styleId="xl109">
    <w:name w:val="xl109"/>
    <w:basedOn w:val="Normal"/>
    <w:rsid w:val="00F908CC"/>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22"/>
      <w:szCs w:val="22"/>
    </w:rPr>
  </w:style>
  <w:style w:type="paragraph" w:customStyle="1" w:styleId="xl110">
    <w:name w:val="xl110"/>
    <w:basedOn w:val="Normal"/>
    <w:rsid w:val="00F908CC"/>
    <w:pPr>
      <w:spacing w:before="100" w:beforeAutospacing="1" w:after="100" w:afterAutospacing="1"/>
    </w:pPr>
    <w:rPr>
      <w:rFonts w:ascii="Arial Armenian" w:hAnsi="Arial Armenian"/>
    </w:rPr>
  </w:style>
  <w:style w:type="paragraph" w:customStyle="1" w:styleId="xl111">
    <w:name w:val="xl111"/>
    <w:basedOn w:val="Normal"/>
    <w:rsid w:val="00F908CC"/>
    <w:pPr>
      <w:spacing w:before="100" w:beforeAutospacing="1" w:after="100" w:afterAutospacing="1"/>
      <w:jc w:val="center"/>
      <w:textAlignment w:val="center"/>
    </w:pPr>
    <w:rPr>
      <w:rFonts w:ascii="Arial Armenian" w:hAnsi="Arial Armenian"/>
      <w:sz w:val="32"/>
      <w:szCs w:val="32"/>
    </w:rPr>
  </w:style>
  <w:style w:type="paragraph" w:customStyle="1" w:styleId="xl112">
    <w:name w:val="xl112"/>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13">
    <w:name w:val="xl113"/>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2"/>
      <w:szCs w:val="22"/>
    </w:rPr>
  </w:style>
  <w:style w:type="paragraph" w:customStyle="1" w:styleId="xl114">
    <w:name w:val="xl114"/>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2"/>
      <w:szCs w:val="22"/>
    </w:rPr>
  </w:style>
  <w:style w:type="paragraph" w:customStyle="1" w:styleId="xl115">
    <w:name w:val="xl115"/>
    <w:basedOn w:val="Normal"/>
    <w:rsid w:val="00F908CC"/>
    <w:pPr>
      <w:spacing w:before="100" w:beforeAutospacing="1" w:after="100" w:afterAutospacing="1"/>
      <w:jc w:val="center"/>
    </w:pPr>
    <w:rPr>
      <w:rFonts w:ascii="Arial Armenian" w:hAnsi="Arial Armenian"/>
    </w:rPr>
  </w:style>
  <w:style w:type="paragraph" w:customStyle="1" w:styleId="xl116">
    <w:name w:val="xl116"/>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F908CC"/>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0">
    <w:name w:val="xl120"/>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22">
    <w:name w:val="xl122"/>
    <w:basedOn w:val="Normal"/>
    <w:rsid w:val="00F908CC"/>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23">
    <w:name w:val="xl123"/>
    <w:basedOn w:val="Normal"/>
    <w:rsid w:val="00F908CC"/>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24">
    <w:name w:val="xl124"/>
    <w:basedOn w:val="Normal"/>
    <w:rsid w:val="00F908CC"/>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25">
    <w:name w:val="xl125"/>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26">
    <w:name w:val="xl126"/>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27">
    <w:name w:val="xl127"/>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28">
    <w:name w:val="xl128"/>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29">
    <w:name w:val="xl129"/>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0">
    <w:name w:val="xl130"/>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31">
    <w:name w:val="xl131"/>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32">
    <w:name w:val="xl132"/>
    <w:basedOn w:val="Normal"/>
    <w:rsid w:val="00F908C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33">
    <w:name w:val="xl133"/>
    <w:basedOn w:val="Normal"/>
    <w:rsid w:val="00F908CC"/>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34">
    <w:name w:val="xl134"/>
    <w:basedOn w:val="Normal"/>
    <w:rsid w:val="00F908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35">
    <w:name w:val="xl135"/>
    <w:basedOn w:val="Normal"/>
    <w:rsid w:val="00F908C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36">
    <w:name w:val="xl136"/>
    <w:basedOn w:val="Normal"/>
    <w:rsid w:val="00F908CC"/>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37">
    <w:name w:val="xl137"/>
    <w:basedOn w:val="Normal"/>
    <w:rsid w:val="00F908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38">
    <w:name w:val="xl138"/>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39">
    <w:name w:val="xl139"/>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1">
    <w:name w:val="xl141"/>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F908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4">
    <w:name w:val="xl144"/>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5">
    <w:name w:val="xl145"/>
    <w:basedOn w:val="Normal"/>
    <w:rsid w:val="00F908CC"/>
    <w:pPr>
      <w:pBdr>
        <w:left w:val="single" w:sz="4" w:space="0" w:color="auto"/>
        <w:right w:val="single" w:sz="4" w:space="0" w:color="auto"/>
      </w:pBdr>
      <w:spacing w:before="100" w:beforeAutospacing="1" w:after="100" w:afterAutospacing="1"/>
      <w:jc w:val="center"/>
      <w:textAlignment w:val="center"/>
    </w:pPr>
    <w:rPr>
      <w:rFonts w:ascii="Arial Armenian" w:hAnsi="Arial Armenian"/>
      <w:b/>
      <w:bCs/>
      <w:sz w:val="22"/>
      <w:szCs w:val="22"/>
    </w:rPr>
  </w:style>
  <w:style w:type="paragraph" w:customStyle="1" w:styleId="xl146">
    <w:name w:val="xl146"/>
    <w:basedOn w:val="Normal"/>
    <w:rsid w:val="00F908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2"/>
      <w:szCs w:val="22"/>
    </w:rPr>
  </w:style>
  <w:style w:type="paragraph" w:customStyle="1" w:styleId="xl147">
    <w:name w:val="xl147"/>
    <w:basedOn w:val="Normal"/>
    <w:rsid w:val="00F908CC"/>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8">
    <w:name w:val="xl148"/>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F908CC"/>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0">
    <w:name w:val="xl150"/>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1">
    <w:name w:val="xl151"/>
    <w:basedOn w:val="Normal"/>
    <w:rsid w:val="00F908CC"/>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2">
    <w:name w:val="xl152"/>
    <w:basedOn w:val="Normal"/>
    <w:rsid w:val="00F908CC"/>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3">
    <w:name w:val="xl153"/>
    <w:basedOn w:val="Normal"/>
    <w:rsid w:val="00F908CC"/>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4">
    <w:name w:val="xl154"/>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55">
    <w:name w:val="xl155"/>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6">
    <w:name w:val="xl156"/>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57">
    <w:name w:val="xl157"/>
    <w:basedOn w:val="Normal"/>
    <w:rsid w:val="00F908CC"/>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8">
    <w:name w:val="xl158"/>
    <w:basedOn w:val="Normal"/>
    <w:rsid w:val="00F908CC"/>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9">
    <w:name w:val="xl159"/>
    <w:basedOn w:val="Normal"/>
    <w:rsid w:val="00F908CC"/>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60">
    <w:name w:val="xl160"/>
    <w:basedOn w:val="Normal"/>
    <w:rsid w:val="00F908C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1">
    <w:name w:val="xl161"/>
    <w:basedOn w:val="Normal"/>
    <w:rsid w:val="00F908CC"/>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2">
    <w:name w:val="xl162"/>
    <w:basedOn w:val="Normal"/>
    <w:rsid w:val="00F908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3">
    <w:name w:val="xl163"/>
    <w:basedOn w:val="Normal"/>
    <w:rsid w:val="00F908C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4">
    <w:name w:val="xl164"/>
    <w:basedOn w:val="Normal"/>
    <w:rsid w:val="00F908CC"/>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5">
    <w:name w:val="xl165"/>
    <w:basedOn w:val="Normal"/>
    <w:rsid w:val="00F908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6">
    <w:name w:val="xl166"/>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67">
    <w:name w:val="xl167"/>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8">
    <w:name w:val="xl168"/>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9">
    <w:name w:val="xl169"/>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70">
    <w:name w:val="xl170"/>
    <w:basedOn w:val="Normal"/>
    <w:rsid w:val="00F908CC"/>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71">
    <w:name w:val="xl171"/>
    <w:basedOn w:val="Normal"/>
    <w:rsid w:val="00F908CC"/>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72">
    <w:name w:val="xl172"/>
    <w:basedOn w:val="Normal"/>
    <w:rsid w:val="00F908CC"/>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73">
    <w:name w:val="xl173"/>
    <w:basedOn w:val="Normal"/>
    <w:rsid w:val="00F908C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74">
    <w:name w:val="xl174"/>
    <w:basedOn w:val="Normal"/>
    <w:rsid w:val="00F908CC"/>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75">
    <w:name w:val="xl175"/>
    <w:basedOn w:val="Normal"/>
    <w:rsid w:val="00F908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76">
    <w:name w:val="xl176"/>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77">
    <w:name w:val="xl177"/>
    <w:basedOn w:val="Normal"/>
    <w:rsid w:val="00F908CC"/>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78">
    <w:name w:val="xl178"/>
    <w:basedOn w:val="Normal"/>
    <w:rsid w:val="00F908CC"/>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79">
    <w:name w:val="xl179"/>
    <w:basedOn w:val="Normal"/>
    <w:rsid w:val="00F908CC"/>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80">
    <w:name w:val="xl180"/>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81">
    <w:name w:val="xl181"/>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82">
    <w:name w:val="xl182"/>
    <w:basedOn w:val="Normal"/>
    <w:rsid w:val="00F908CC"/>
    <w:pPr>
      <w:spacing w:before="100" w:beforeAutospacing="1" w:after="100" w:afterAutospacing="1"/>
      <w:jc w:val="center"/>
      <w:textAlignment w:val="center"/>
    </w:pPr>
    <w:rPr>
      <w:rFonts w:ascii="Arial Armenian" w:hAnsi="Arial Armenian"/>
      <w:b/>
      <w:bCs/>
    </w:rPr>
  </w:style>
  <w:style w:type="paragraph" w:customStyle="1" w:styleId="xl183">
    <w:name w:val="xl183"/>
    <w:basedOn w:val="Normal"/>
    <w:rsid w:val="00F908CC"/>
    <w:pPr>
      <w:spacing w:before="100" w:beforeAutospacing="1" w:after="100" w:afterAutospacing="1"/>
      <w:jc w:val="right"/>
    </w:pPr>
    <w:rPr>
      <w:rFonts w:ascii="Arial Armenian" w:hAnsi="Arial Armenian"/>
    </w:rPr>
  </w:style>
  <w:style w:type="paragraph" w:customStyle="1" w:styleId="xl184">
    <w:name w:val="xl184"/>
    <w:basedOn w:val="Normal"/>
    <w:rsid w:val="00F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85">
    <w:name w:val="xl185"/>
    <w:basedOn w:val="Normal"/>
    <w:rsid w:val="00F908C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86">
    <w:name w:val="xl186"/>
    <w:basedOn w:val="Normal"/>
    <w:rsid w:val="00F908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87">
    <w:name w:val="xl187"/>
    <w:basedOn w:val="Normal"/>
    <w:rsid w:val="00F908C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88">
    <w:name w:val="xl188"/>
    <w:basedOn w:val="Normal"/>
    <w:rsid w:val="00F908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89">
    <w:name w:val="xl189"/>
    <w:basedOn w:val="Normal"/>
    <w:rsid w:val="00F908C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90">
    <w:name w:val="xl190"/>
    <w:basedOn w:val="Normal"/>
    <w:rsid w:val="00F908CC"/>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91">
    <w:name w:val="xl191"/>
    <w:basedOn w:val="Normal"/>
    <w:rsid w:val="00F908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7742998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2989869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670136147">
      <w:bodyDiv w:val="1"/>
      <w:marLeft w:val="0"/>
      <w:marRight w:val="0"/>
      <w:marTop w:val="0"/>
      <w:marBottom w:val="0"/>
      <w:divBdr>
        <w:top w:val="none" w:sz="0" w:space="0" w:color="auto"/>
        <w:left w:val="none" w:sz="0" w:space="0" w:color="auto"/>
        <w:bottom w:val="none" w:sz="0" w:space="0" w:color="auto"/>
        <w:right w:val="none" w:sz="0" w:space="0" w:color="auto"/>
      </w:divBdr>
    </w:div>
    <w:div w:id="1721317845">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1768D-F3C6-4F3E-A0B3-61A8A3F4A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TotalTime>
  <Pages>58</Pages>
  <Words>21582</Words>
  <Characters>123022</Characters>
  <Application>Microsoft Office Word</Application>
  <DocSecurity>0</DocSecurity>
  <Lines>1025</Lines>
  <Paragraphs>288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144316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Armin Petrosyan</cp:lastModifiedBy>
  <cp:revision>19</cp:revision>
  <cp:lastPrinted>2018-02-16T07:12:00Z</cp:lastPrinted>
  <dcterms:created xsi:type="dcterms:W3CDTF">2024-09-02T14:40:00Z</dcterms:created>
  <dcterms:modified xsi:type="dcterms:W3CDTF">2024-10-18T11:18:00Z</dcterms:modified>
</cp:coreProperties>
</file>